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5EE16" w14:textId="3309F5CB" w:rsidR="008275AD" w:rsidRPr="00CC6968" w:rsidRDefault="00287639">
      <w:pPr>
        <w:spacing w:after="0" w:line="259" w:lineRule="auto"/>
        <w:ind w:left="0" w:firstLine="0"/>
        <w:jc w:val="right"/>
        <w:rPr>
          <w:rFonts w:asciiTheme="minorHAnsi" w:hAnsiTheme="minorHAnsi" w:cstheme="minorHAnsi"/>
        </w:rPr>
      </w:pPr>
      <w:r w:rsidRPr="00CC6968">
        <w:rPr>
          <w:rFonts w:asciiTheme="minorHAnsi" w:hAnsiTheme="minorHAnsi" w:cstheme="minorHAnsi"/>
          <w:color w:val="E6007E"/>
          <w:sz w:val="18"/>
        </w:rPr>
        <w:t xml:space="preserve"> </w:t>
      </w:r>
    </w:p>
    <w:p w14:paraId="1FDBA5CD" w14:textId="14BA4844" w:rsidR="008275AD" w:rsidRPr="00CC6968" w:rsidRDefault="00287639" w:rsidP="00D8200B">
      <w:pPr>
        <w:spacing w:after="0" w:line="259" w:lineRule="auto"/>
        <w:ind w:left="0" w:firstLine="0"/>
        <w:jc w:val="right"/>
        <w:rPr>
          <w:rFonts w:asciiTheme="minorHAnsi" w:hAnsiTheme="minorHAnsi" w:cstheme="minorHAnsi"/>
        </w:rPr>
      </w:pPr>
      <w:r w:rsidRPr="00CC6968">
        <w:rPr>
          <w:rFonts w:asciiTheme="minorHAnsi" w:hAnsiTheme="minorHAnsi" w:cstheme="minorHAnsi"/>
          <w:color w:val="E6007E"/>
          <w:sz w:val="18"/>
        </w:rPr>
        <w:t xml:space="preserve"> </w:t>
      </w:r>
    </w:p>
    <w:p w14:paraId="48745ADA" w14:textId="256848B4" w:rsidR="008275AD" w:rsidRPr="00CC6968" w:rsidRDefault="008275AD">
      <w:pPr>
        <w:spacing w:after="6" w:line="259" w:lineRule="auto"/>
        <w:ind w:left="590" w:firstLine="0"/>
        <w:jc w:val="left"/>
        <w:rPr>
          <w:rFonts w:asciiTheme="minorHAnsi" w:hAnsiTheme="minorHAnsi" w:cstheme="minorHAnsi"/>
        </w:rPr>
      </w:pPr>
    </w:p>
    <w:p w14:paraId="5E8815B0" w14:textId="2D74FFBD" w:rsidR="002D51FA" w:rsidRPr="00CC6968" w:rsidRDefault="002D51FA">
      <w:pPr>
        <w:spacing w:after="310" w:line="259" w:lineRule="auto"/>
        <w:ind w:left="0" w:firstLine="0"/>
        <w:jc w:val="right"/>
        <w:rPr>
          <w:rFonts w:asciiTheme="minorHAnsi" w:hAnsiTheme="minorHAnsi" w:cstheme="minorHAnsi"/>
          <w:color w:val="E6007E"/>
          <w:sz w:val="18"/>
        </w:rPr>
      </w:pPr>
    </w:p>
    <w:p w14:paraId="29926F6D" w14:textId="7172DA55" w:rsidR="002D51FA" w:rsidRPr="00CC6968" w:rsidRDefault="002D51FA">
      <w:pPr>
        <w:spacing w:after="310" w:line="259" w:lineRule="auto"/>
        <w:ind w:left="0" w:firstLine="0"/>
        <w:jc w:val="right"/>
        <w:rPr>
          <w:rFonts w:asciiTheme="minorHAnsi" w:hAnsiTheme="minorHAnsi" w:cstheme="minorHAnsi"/>
          <w:color w:val="E6007E"/>
          <w:sz w:val="18"/>
        </w:rPr>
      </w:pPr>
    </w:p>
    <w:p w14:paraId="32CE2B92" w14:textId="7C83CC20" w:rsidR="008275AD" w:rsidRPr="00CC6968" w:rsidRDefault="008E068B">
      <w:pPr>
        <w:spacing w:after="310" w:line="259" w:lineRule="auto"/>
        <w:ind w:left="0" w:firstLine="0"/>
        <w:jc w:val="right"/>
        <w:rPr>
          <w:rFonts w:asciiTheme="minorHAnsi" w:hAnsiTheme="minorHAnsi" w:cstheme="minorHAnsi"/>
        </w:rPr>
      </w:pPr>
      <w:r w:rsidRPr="00CC6968">
        <w:rPr>
          <w:rFonts w:asciiTheme="minorHAnsi" w:hAnsiTheme="minorHAnsi" w:cstheme="minorHAnsi"/>
          <w:noProof/>
          <w:szCs w:val="20"/>
        </w:rPr>
        <w:drawing>
          <wp:anchor distT="0" distB="0" distL="114300" distR="114300" simplePos="0" relativeHeight="251658240" behindDoc="0" locked="0" layoutInCell="1" allowOverlap="1" wp14:anchorId="73E54F40" wp14:editId="5A2AC5F5">
            <wp:simplePos x="0" y="0"/>
            <wp:positionH relativeFrom="margin">
              <wp:align>center</wp:align>
            </wp:positionH>
            <wp:positionV relativeFrom="paragraph">
              <wp:posOffset>36830</wp:posOffset>
            </wp:positionV>
            <wp:extent cx="3361408" cy="791363"/>
            <wp:effectExtent l="0" t="0" r="0" b="8890"/>
            <wp:wrapNone/>
            <wp:docPr id="1" name="Image 1" descr="Une image contenant noir, obscurité,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noir, obscurité, Police, Graphique&#10;&#10;Description générée automatiquement"/>
                    <pic:cNvPicPr/>
                  </pic:nvPicPr>
                  <pic:blipFill rotWithShape="1">
                    <a:blip r:embed="rId11" cstate="print">
                      <a:extLst>
                        <a:ext uri="{28A0092B-C50C-407E-A947-70E740481C1C}">
                          <a14:useLocalDpi xmlns:a14="http://schemas.microsoft.com/office/drawing/2010/main" val="0"/>
                        </a:ext>
                      </a:extLst>
                    </a:blip>
                    <a:srcRect l="14113" t="31750" r="14359" b="31207"/>
                    <a:stretch/>
                  </pic:blipFill>
                  <pic:spPr bwMode="auto">
                    <a:xfrm>
                      <a:off x="0" y="0"/>
                      <a:ext cx="3361408" cy="79136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87639" w:rsidRPr="00CC6968">
        <w:rPr>
          <w:rFonts w:asciiTheme="minorHAnsi" w:hAnsiTheme="minorHAnsi" w:cstheme="minorHAnsi"/>
          <w:color w:val="E6007E"/>
          <w:sz w:val="18"/>
        </w:rPr>
        <w:t xml:space="preserve"> </w:t>
      </w:r>
    </w:p>
    <w:p w14:paraId="44B97D82" w14:textId="77777777" w:rsidR="003D099D" w:rsidRPr="00CC6968" w:rsidRDefault="003D099D" w:rsidP="00DD18A1">
      <w:pPr>
        <w:spacing w:after="0" w:line="259" w:lineRule="auto"/>
        <w:ind w:left="734"/>
        <w:jc w:val="left"/>
        <w:rPr>
          <w:rFonts w:asciiTheme="minorHAnsi" w:hAnsiTheme="minorHAnsi" w:cstheme="minorHAnsi"/>
          <w:color w:val="E6007E"/>
          <w:sz w:val="40"/>
        </w:rPr>
      </w:pPr>
    </w:p>
    <w:p w14:paraId="71A4980F" w14:textId="77777777" w:rsidR="00D8200B" w:rsidRPr="00CC6968" w:rsidRDefault="00D8200B" w:rsidP="00DD18A1">
      <w:pPr>
        <w:spacing w:after="0" w:line="259" w:lineRule="auto"/>
        <w:ind w:left="734"/>
        <w:jc w:val="left"/>
        <w:rPr>
          <w:rFonts w:asciiTheme="minorHAnsi" w:hAnsiTheme="minorHAnsi" w:cstheme="minorHAnsi"/>
          <w:color w:val="E6007E"/>
          <w:sz w:val="40"/>
        </w:rPr>
      </w:pPr>
    </w:p>
    <w:p w14:paraId="5A156C7C" w14:textId="77777777" w:rsidR="00D8200B" w:rsidRPr="00CC6968" w:rsidRDefault="00D8200B" w:rsidP="00DD18A1">
      <w:pPr>
        <w:spacing w:after="0" w:line="259" w:lineRule="auto"/>
        <w:ind w:left="734"/>
        <w:jc w:val="left"/>
        <w:rPr>
          <w:rFonts w:asciiTheme="minorHAnsi" w:hAnsiTheme="minorHAnsi" w:cstheme="minorHAnsi"/>
          <w:color w:val="E6007E"/>
          <w:sz w:val="40"/>
        </w:rPr>
      </w:pPr>
    </w:p>
    <w:p w14:paraId="11794FA8" w14:textId="77777777" w:rsidR="00D8200B" w:rsidRPr="00CC6968" w:rsidRDefault="00D8200B" w:rsidP="00DD18A1">
      <w:pPr>
        <w:spacing w:after="0" w:line="259" w:lineRule="auto"/>
        <w:ind w:left="734"/>
        <w:jc w:val="left"/>
        <w:rPr>
          <w:rFonts w:asciiTheme="minorHAnsi" w:hAnsiTheme="minorHAnsi" w:cstheme="minorHAnsi"/>
          <w:color w:val="E6007E"/>
          <w:sz w:val="40"/>
        </w:rPr>
      </w:pPr>
    </w:p>
    <w:p w14:paraId="52C85076" w14:textId="77777777" w:rsidR="00D8200B" w:rsidRPr="00CC6968" w:rsidRDefault="00D8200B" w:rsidP="00DD18A1">
      <w:pPr>
        <w:spacing w:after="0" w:line="259" w:lineRule="auto"/>
        <w:ind w:left="734"/>
        <w:jc w:val="left"/>
        <w:rPr>
          <w:rFonts w:asciiTheme="minorHAnsi" w:hAnsiTheme="minorHAnsi" w:cstheme="minorHAnsi"/>
          <w:color w:val="E6007E"/>
          <w:sz w:val="40"/>
        </w:rPr>
      </w:pPr>
    </w:p>
    <w:p w14:paraId="4D011EAB" w14:textId="5EEA3AF0" w:rsidR="008275AD" w:rsidRPr="00225F96" w:rsidRDefault="00944FA7" w:rsidP="00944FA7">
      <w:pPr>
        <w:spacing w:after="0" w:line="259" w:lineRule="auto"/>
        <w:ind w:left="0"/>
        <w:jc w:val="center"/>
        <w:rPr>
          <w:rFonts w:asciiTheme="minorHAnsi" w:hAnsiTheme="minorHAnsi" w:cstheme="minorHAnsi"/>
          <w:color w:val="0B769F"/>
          <w:sz w:val="40"/>
        </w:rPr>
      </w:pPr>
      <w:r w:rsidRPr="00225F96">
        <w:rPr>
          <w:rFonts w:asciiTheme="minorHAnsi" w:hAnsiTheme="minorHAnsi" w:cstheme="minorHAnsi"/>
          <w:color w:val="0B769F"/>
          <w:sz w:val="40"/>
        </w:rPr>
        <w:t xml:space="preserve">APPEL </w:t>
      </w:r>
      <w:r w:rsidR="0017462B" w:rsidRPr="00225F96">
        <w:rPr>
          <w:rFonts w:asciiTheme="minorHAnsi" w:hAnsiTheme="minorHAnsi" w:cstheme="minorHAnsi"/>
          <w:color w:val="0B769F"/>
          <w:sz w:val="40"/>
        </w:rPr>
        <w:t>A MANIFESTATION D’INTERÊT</w:t>
      </w:r>
    </w:p>
    <w:p w14:paraId="3D3F9249" w14:textId="59980639" w:rsidR="004559D8" w:rsidRPr="00225F96" w:rsidRDefault="004559D8" w:rsidP="00944FA7">
      <w:pPr>
        <w:spacing w:after="0" w:line="259" w:lineRule="auto"/>
        <w:ind w:left="0"/>
        <w:jc w:val="center"/>
        <w:rPr>
          <w:rFonts w:asciiTheme="minorHAnsi" w:hAnsiTheme="minorHAnsi" w:cstheme="minorHAnsi"/>
          <w:color w:val="0B769F"/>
          <w:sz w:val="40"/>
        </w:rPr>
      </w:pPr>
      <w:r w:rsidRPr="00225F96">
        <w:rPr>
          <w:rFonts w:asciiTheme="minorHAnsi" w:hAnsiTheme="minorHAnsi" w:cstheme="minorHAnsi"/>
          <w:color w:val="0B769F"/>
          <w:sz w:val="40"/>
        </w:rPr>
        <w:t xml:space="preserve">POUR LA MISE A DISPOSITION </w:t>
      </w:r>
      <w:r w:rsidRPr="00C46BA2">
        <w:rPr>
          <w:rFonts w:asciiTheme="minorHAnsi" w:hAnsiTheme="minorHAnsi" w:cstheme="minorHAnsi"/>
          <w:color w:val="0B769F"/>
          <w:sz w:val="40"/>
        </w:rPr>
        <w:t>DES</w:t>
      </w:r>
      <w:r w:rsidRPr="00225F96">
        <w:rPr>
          <w:rFonts w:asciiTheme="minorHAnsi" w:hAnsiTheme="minorHAnsi" w:cstheme="minorHAnsi"/>
          <w:color w:val="0B769F"/>
          <w:sz w:val="40"/>
        </w:rPr>
        <w:t xml:space="preserve"> EQUIPEMENTS DE RECUPERATION</w:t>
      </w:r>
      <w:r w:rsidR="000F1187" w:rsidRPr="00225F96">
        <w:rPr>
          <w:rFonts w:asciiTheme="minorHAnsi" w:hAnsiTheme="minorHAnsi" w:cstheme="minorHAnsi"/>
          <w:color w:val="0B769F"/>
          <w:sz w:val="40"/>
        </w:rPr>
        <w:t xml:space="preserve"> &amp; DECONSIGNATION</w:t>
      </w:r>
    </w:p>
    <w:p w14:paraId="73417872" w14:textId="55510614" w:rsidR="0017462B" w:rsidRPr="00225F96" w:rsidRDefault="0017462B" w:rsidP="00944FA7">
      <w:pPr>
        <w:spacing w:after="0" w:line="259" w:lineRule="auto"/>
        <w:ind w:left="0"/>
        <w:jc w:val="center"/>
        <w:rPr>
          <w:rFonts w:asciiTheme="minorHAnsi" w:hAnsiTheme="minorHAnsi" w:cstheme="minorHAnsi"/>
          <w:color w:val="0B769F"/>
          <w:sz w:val="40"/>
        </w:rPr>
      </w:pPr>
      <w:r w:rsidRPr="00225F96">
        <w:rPr>
          <w:rFonts w:asciiTheme="minorHAnsi" w:hAnsiTheme="minorHAnsi" w:cstheme="minorHAnsi"/>
          <w:color w:val="0B769F"/>
          <w:sz w:val="40"/>
        </w:rPr>
        <w:t>(« AMI Récupération</w:t>
      </w:r>
      <w:r w:rsidR="00057954">
        <w:rPr>
          <w:rFonts w:asciiTheme="minorHAnsi" w:hAnsiTheme="minorHAnsi" w:cstheme="minorHAnsi"/>
          <w:color w:val="0B769F"/>
          <w:sz w:val="40"/>
        </w:rPr>
        <w:t xml:space="preserve"> 2025</w:t>
      </w:r>
      <w:r w:rsidRPr="00225F96">
        <w:rPr>
          <w:rFonts w:asciiTheme="minorHAnsi" w:hAnsiTheme="minorHAnsi" w:cstheme="minorHAnsi"/>
          <w:color w:val="0B769F"/>
          <w:sz w:val="40"/>
        </w:rPr>
        <w:t> »)</w:t>
      </w:r>
    </w:p>
    <w:p w14:paraId="4BBB43E6" w14:textId="77777777" w:rsidR="00862661" w:rsidRPr="00225F96" w:rsidRDefault="00862661" w:rsidP="00A013EC">
      <w:pPr>
        <w:spacing w:after="0" w:line="259" w:lineRule="auto"/>
        <w:ind w:left="0"/>
        <w:jc w:val="left"/>
        <w:rPr>
          <w:rFonts w:asciiTheme="minorHAnsi" w:hAnsiTheme="minorHAnsi" w:cstheme="minorHAnsi"/>
          <w:color w:val="0B769F"/>
          <w:sz w:val="40"/>
        </w:rPr>
      </w:pPr>
    </w:p>
    <w:p w14:paraId="43197D48" w14:textId="7022542F" w:rsidR="0064417E" w:rsidRDefault="003D099D" w:rsidP="00944FA7">
      <w:pPr>
        <w:spacing w:after="0" w:line="259" w:lineRule="auto"/>
        <w:ind w:left="0"/>
        <w:jc w:val="center"/>
        <w:rPr>
          <w:ins w:id="0" w:author="Marie WENDLING" w:date="2026-01-16T09:08:00Z" w16du:dateUtc="2026-01-16T08:08:00Z"/>
          <w:rFonts w:asciiTheme="minorHAnsi" w:hAnsiTheme="minorHAnsi" w:cstheme="minorHAnsi"/>
          <w:color w:val="0B769F"/>
          <w:sz w:val="40"/>
        </w:rPr>
      </w:pPr>
      <w:r w:rsidRPr="00225F96">
        <w:rPr>
          <w:rFonts w:asciiTheme="minorHAnsi" w:hAnsiTheme="minorHAnsi" w:cstheme="minorHAnsi"/>
          <w:color w:val="0B769F"/>
          <w:sz w:val="40"/>
        </w:rPr>
        <w:t xml:space="preserve">REGLEMENT DE </w:t>
      </w:r>
      <w:r w:rsidR="0017462B" w:rsidRPr="00225F96">
        <w:rPr>
          <w:rFonts w:asciiTheme="minorHAnsi" w:hAnsiTheme="minorHAnsi" w:cstheme="minorHAnsi"/>
          <w:color w:val="0B769F"/>
          <w:sz w:val="40"/>
        </w:rPr>
        <w:t>CONSULTATION</w:t>
      </w:r>
    </w:p>
    <w:p w14:paraId="490BB961" w14:textId="119FC768" w:rsidR="008514AD" w:rsidRPr="00225F96" w:rsidRDefault="008514AD" w:rsidP="00944FA7">
      <w:pPr>
        <w:spacing w:after="0" w:line="259" w:lineRule="auto"/>
        <w:ind w:left="0"/>
        <w:jc w:val="center"/>
        <w:rPr>
          <w:rFonts w:asciiTheme="minorHAnsi" w:hAnsiTheme="minorHAnsi" w:cstheme="minorHAnsi"/>
          <w:color w:val="0B769F"/>
        </w:rPr>
      </w:pPr>
      <w:ins w:id="1" w:author="Marie WENDLING" w:date="2026-01-16T09:08:00Z" w16du:dateUtc="2026-01-16T08:08:00Z">
        <w:r w:rsidRPr="00487E01">
          <w:rPr>
            <w:rFonts w:asciiTheme="minorHAnsi" w:hAnsiTheme="minorHAnsi" w:cstheme="minorHAnsi"/>
            <w:color w:val="0B769F"/>
            <w:sz w:val="40"/>
            <w:highlight w:val="green"/>
            <w:rPrChange w:id="2" w:author="Marie WENDLING" w:date="2026-01-16T09:09:00Z" w16du:dateUtc="2026-01-16T08:09:00Z">
              <w:rPr>
                <w:rFonts w:asciiTheme="minorHAnsi" w:hAnsiTheme="minorHAnsi" w:cstheme="minorHAnsi"/>
                <w:color w:val="0B769F"/>
                <w:sz w:val="40"/>
              </w:rPr>
            </w:rPrChange>
          </w:rPr>
          <w:t>M</w:t>
        </w:r>
      </w:ins>
      <w:ins w:id="3" w:author="Marie WENDLING" w:date="2026-01-16T09:09:00Z" w16du:dateUtc="2026-01-16T08:09:00Z">
        <w:r w:rsidRPr="00487E01">
          <w:rPr>
            <w:rFonts w:asciiTheme="minorHAnsi" w:hAnsiTheme="minorHAnsi" w:cstheme="minorHAnsi"/>
            <w:color w:val="0B769F"/>
            <w:sz w:val="40"/>
            <w:highlight w:val="green"/>
            <w:rPrChange w:id="4" w:author="Marie WENDLING" w:date="2026-01-16T09:09:00Z" w16du:dateUtc="2026-01-16T08:09:00Z">
              <w:rPr>
                <w:rFonts w:asciiTheme="minorHAnsi" w:hAnsiTheme="minorHAnsi" w:cstheme="minorHAnsi"/>
                <w:color w:val="0B769F"/>
                <w:sz w:val="40"/>
              </w:rPr>
            </w:rPrChange>
          </w:rPr>
          <w:t xml:space="preserve">ODIFICATIF au </w:t>
        </w:r>
      </w:ins>
      <w:ins w:id="5" w:author="Marie WENDLING" w:date="2026-01-19T09:50:00Z" w16du:dateUtc="2026-01-19T08:50:00Z">
        <w:r w:rsidR="00202E19">
          <w:rPr>
            <w:rFonts w:asciiTheme="minorHAnsi" w:hAnsiTheme="minorHAnsi" w:cstheme="minorHAnsi"/>
            <w:color w:val="0B769F"/>
            <w:sz w:val="40"/>
            <w:highlight w:val="green"/>
          </w:rPr>
          <w:t>20</w:t>
        </w:r>
      </w:ins>
      <w:ins w:id="6" w:author="Marie WENDLING" w:date="2026-01-16T09:09:00Z" w16du:dateUtc="2026-01-16T08:09:00Z">
        <w:r w:rsidR="00487E01" w:rsidRPr="00487E01">
          <w:rPr>
            <w:rFonts w:asciiTheme="minorHAnsi" w:hAnsiTheme="minorHAnsi" w:cstheme="minorHAnsi"/>
            <w:color w:val="0B769F"/>
            <w:sz w:val="40"/>
            <w:highlight w:val="green"/>
            <w:rPrChange w:id="7" w:author="Marie WENDLING" w:date="2026-01-16T09:09:00Z" w16du:dateUtc="2026-01-16T08:09:00Z">
              <w:rPr>
                <w:rFonts w:asciiTheme="minorHAnsi" w:hAnsiTheme="minorHAnsi" w:cstheme="minorHAnsi"/>
                <w:color w:val="0B769F"/>
                <w:sz w:val="40"/>
              </w:rPr>
            </w:rPrChange>
          </w:rPr>
          <w:t>/01/2026</w:t>
        </w:r>
      </w:ins>
    </w:p>
    <w:p w14:paraId="40F81EE9" w14:textId="4217A199" w:rsidR="008275AD" w:rsidRPr="00CC6968" w:rsidRDefault="008275AD" w:rsidP="00A013EC">
      <w:pPr>
        <w:spacing w:after="0" w:line="259" w:lineRule="auto"/>
        <w:ind w:left="0"/>
        <w:jc w:val="left"/>
        <w:rPr>
          <w:rFonts w:asciiTheme="minorHAnsi" w:hAnsiTheme="minorHAnsi" w:cstheme="minorHAnsi"/>
        </w:rPr>
      </w:pPr>
    </w:p>
    <w:p w14:paraId="71B450D7" w14:textId="39C5FC0F" w:rsidR="00944FA7" w:rsidRPr="00CC6968" w:rsidRDefault="00944FA7" w:rsidP="00A013EC">
      <w:pPr>
        <w:tabs>
          <w:tab w:val="center" w:pos="5203"/>
        </w:tabs>
        <w:spacing w:after="805" w:line="259" w:lineRule="auto"/>
        <w:ind w:left="0" w:firstLine="0"/>
        <w:jc w:val="left"/>
        <w:rPr>
          <w:rFonts w:asciiTheme="minorHAnsi" w:hAnsiTheme="minorHAnsi" w:cstheme="minorHAnsi"/>
        </w:rPr>
      </w:pPr>
    </w:p>
    <w:p w14:paraId="55C649E3" w14:textId="77777777" w:rsidR="00607386" w:rsidRDefault="00287639" w:rsidP="00310D34">
      <w:pPr>
        <w:spacing w:after="201" w:line="276" w:lineRule="auto"/>
        <w:ind w:left="0" w:firstLine="0"/>
        <w:jc w:val="center"/>
        <w:rPr>
          <w:rFonts w:asciiTheme="minorHAnsi" w:hAnsiTheme="minorHAnsi" w:cstheme="minorHAnsi"/>
          <w:color w:val="auto"/>
          <w:sz w:val="36"/>
          <w:szCs w:val="36"/>
        </w:rPr>
      </w:pPr>
      <w:r w:rsidRPr="00CC6968">
        <w:rPr>
          <w:rFonts w:asciiTheme="minorHAnsi" w:hAnsiTheme="minorHAnsi" w:cstheme="minorHAnsi"/>
          <w:color w:val="auto"/>
          <w:sz w:val="36"/>
          <w:szCs w:val="36"/>
        </w:rPr>
        <w:t xml:space="preserve">Date limite de dépôt des </w:t>
      </w:r>
      <w:r w:rsidR="005040B7" w:rsidRPr="00BA3150">
        <w:rPr>
          <w:rFonts w:asciiTheme="minorHAnsi" w:hAnsiTheme="minorHAnsi" w:cstheme="minorHAnsi"/>
          <w:color w:val="auto"/>
          <w:sz w:val="36"/>
          <w:szCs w:val="36"/>
        </w:rPr>
        <w:t>candidatures</w:t>
      </w:r>
      <w:r w:rsidR="00780E40" w:rsidRPr="00BA3150">
        <w:rPr>
          <w:rFonts w:asciiTheme="minorHAnsi" w:hAnsiTheme="minorHAnsi" w:cstheme="minorHAnsi"/>
          <w:color w:val="auto"/>
          <w:sz w:val="36"/>
          <w:szCs w:val="36"/>
        </w:rPr>
        <w:t xml:space="preserve"> </w:t>
      </w:r>
      <w:r w:rsidR="00973FB0" w:rsidRPr="00310D34">
        <w:rPr>
          <w:rFonts w:asciiTheme="minorHAnsi" w:hAnsiTheme="minorHAnsi" w:cstheme="minorHAnsi"/>
          <w:color w:val="auto"/>
          <w:sz w:val="36"/>
          <w:szCs w:val="36"/>
        </w:rPr>
        <w:t>le</w:t>
      </w:r>
      <w:r w:rsidR="00607386">
        <w:rPr>
          <w:rFonts w:asciiTheme="minorHAnsi" w:hAnsiTheme="minorHAnsi" w:cstheme="minorHAnsi"/>
          <w:color w:val="auto"/>
          <w:sz w:val="36"/>
          <w:szCs w:val="36"/>
        </w:rPr>
        <w:t> :</w:t>
      </w:r>
    </w:p>
    <w:p w14:paraId="54D730D1" w14:textId="683387D1" w:rsidR="00700087" w:rsidRDefault="008A4146" w:rsidP="00310D34">
      <w:pPr>
        <w:spacing w:after="201" w:line="276" w:lineRule="auto"/>
        <w:ind w:left="0" w:firstLine="0"/>
        <w:jc w:val="center"/>
        <w:rPr>
          <w:rFonts w:asciiTheme="minorHAnsi" w:hAnsiTheme="minorHAnsi" w:cstheme="minorHAnsi"/>
          <w:color w:val="auto"/>
          <w:sz w:val="36"/>
          <w:szCs w:val="36"/>
        </w:rPr>
      </w:pPr>
      <w:del w:id="8" w:author="Marie WENDLING" w:date="2025-12-19T10:36:00Z" w16du:dateUtc="2025-12-19T09:36:00Z">
        <w:r w:rsidRPr="007A37F1" w:rsidDel="006F60B2">
          <w:rPr>
            <w:rFonts w:asciiTheme="minorHAnsi" w:hAnsiTheme="minorHAnsi" w:cstheme="minorHAnsi"/>
            <w:b/>
            <w:bCs/>
            <w:color w:val="EE0000"/>
            <w:sz w:val="48"/>
            <w:szCs w:val="52"/>
            <w:highlight w:val="green"/>
            <w:rPrChange w:id="9" w:author="Marie WENDLING" w:date="2026-01-16T09:10:00Z" w16du:dateUtc="2026-01-16T08:10:00Z">
              <w:rPr>
                <w:rFonts w:asciiTheme="minorHAnsi" w:hAnsiTheme="minorHAnsi" w:cstheme="minorHAnsi"/>
                <w:b/>
                <w:bCs/>
                <w:color w:val="EE0000"/>
                <w:sz w:val="48"/>
                <w:szCs w:val="52"/>
                <w:highlight w:val="yellow"/>
              </w:rPr>
            </w:rPrChange>
          </w:rPr>
          <w:delText xml:space="preserve">6 </w:delText>
        </w:r>
      </w:del>
      <w:ins w:id="10" w:author="Marie WENDLING" w:date="2026-01-16T09:09:00Z" w16du:dateUtc="2026-01-16T08:09:00Z">
        <w:r w:rsidR="007A37F1" w:rsidRPr="007A37F1">
          <w:rPr>
            <w:rFonts w:asciiTheme="minorHAnsi" w:hAnsiTheme="minorHAnsi" w:cstheme="minorHAnsi"/>
            <w:b/>
            <w:bCs/>
            <w:color w:val="EE0000"/>
            <w:sz w:val="48"/>
            <w:szCs w:val="52"/>
            <w:highlight w:val="green"/>
            <w:rPrChange w:id="11" w:author="Marie WENDLING" w:date="2026-01-16T09:10:00Z" w16du:dateUtc="2026-01-16T08:10:00Z">
              <w:rPr>
                <w:rFonts w:asciiTheme="minorHAnsi" w:hAnsiTheme="minorHAnsi" w:cstheme="minorHAnsi"/>
                <w:b/>
                <w:bCs/>
                <w:color w:val="EE0000"/>
                <w:sz w:val="48"/>
                <w:szCs w:val="52"/>
                <w:highlight w:val="yellow"/>
              </w:rPr>
            </w:rPrChange>
          </w:rPr>
          <w:t>27</w:t>
        </w:r>
      </w:ins>
      <w:ins w:id="12" w:author="Marie WENDLING" w:date="2025-12-19T10:36:00Z" w16du:dateUtc="2025-12-19T09:36:00Z">
        <w:r w:rsidR="006F60B2" w:rsidRPr="007A37F1">
          <w:rPr>
            <w:rFonts w:asciiTheme="minorHAnsi" w:hAnsiTheme="minorHAnsi" w:cstheme="minorHAnsi"/>
            <w:b/>
            <w:bCs/>
            <w:color w:val="EE0000"/>
            <w:sz w:val="48"/>
            <w:szCs w:val="52"/>
            <w:highlight w:val="green"/>
            <w:rPrChange w:id="13" w:author="Marie WENDLING" w:date="2026-01-16T09:10:00Z" w16du:dateUtc="2026-01-16T08:10:00Z">
              <w:rPr>
                <w:rFonts w:asciiTheme="minorHAnsi" w:hAnsiTheme="minorHAnsi" w:cstheme="minorHAnsi"/>
                <w:b/>
                <w:bCs/>
                <w:color w:val="EE0000"/>
                <w:sz w:val="48"/>
                <w:szCs w:val="52"/>
                <w:highlight w:val="yellow"/>
              </w:rPr>
            </w:rPrChange>
          </w:rPr>
          <w:t xml:space="preserve"> </w:t>
        </w:r>
      </w:ins>
      <w:r w:rsidRPr="007A37F1">
        <w:rPr>
          <w:rFonts w:asciiTheme="minorHAnsi" w:hAnsiTheme="minorHAnsi" w:cstheme="minorHAnsi"/>
          <w:b/>
          <w:bCs/>
          <w:color w:val="EE0000"/>
          <w:sz w:val="48"/>
          <w:szCs w:val="52"/>
          <w:highlight w:val="green"/>
          <w:rPrChange w:id="14" w:author="Marie WENDLING" w:date="2026-01-16T09:10:00Z" w16du:dateUtc="2026-01-16T08:10:00Z">
            <w:rPr>
              <w:rFonts w:asciiTheme="minorHAnsi" w:hAnsiTheme="minorHAnsi" w:cstheme="minorHAnsi"/>
              <w:b/>
              <w:bCs/>
              <w:color w:val="EE0000"/>
              <w:sz w:val="48"/>
              <w:szCs w:val="52"/>
              <w:highlight w:val="yellow"/>
            </w:rPr>
          </w:rPrChange>
        </w:rPr>
        <w:t>février</w:t>
      </w:r>
      <w:r w:rsidR="00607386" w:rsidRPr="007A37F1">
        <w:rPr>
          <w:rFonts w:asciiTheme="minorHAnsi" w:hAnsiTheme="minorHAnsi" w:cstheme="minorHAnsi"/>
          <w:b/>
          <w:bCs/>
          <w:color w:val="EE0000"/>
          <w:sz w:val="48"/>
          <w:szCs w:val="52"/>
          <w:highlight w:val="green"/>
          <w:rPrChange w:id="15" w:author="Marie WENDLING" w:date="2026-01-16T09:10:00Z" w16du:dateUtc="2026-01-16T08:10:00Z">
            <w:rPr>
              <w:rFonts w:asciiTheme="minorHAnsi" w:hAnsiTheme="minorHAnsi" w:cstheme="minorHAnsi"/>
              <w:b/>
              <w:bCs/>
              <w:color w:val="EE0000"/>
              <w:sz w:val="48"/>
              <w:szCs w:val="52"/>
              <w:highlight w:val="yellow"/>
            </w:rPr>
          </w:rPrChange>
        </w:rPr>
        <w:t xml:space="preserve"> 202</w:t>
      </w:r>
      <w:r w:rsidRPr="007A37F1">
        <w:rPr>
          <w:rFonts w:asciiTheme="minorHAnsi" w:hAnsiTheme="minorHAnsi" w:cstheme="minorHAnsi"/>
          <w:b/>
          <w:bCs/>
          <w:color w:val="EE0000"/>
          <w:sz w:val="48"/>
          <w:szCs w:val="52"/>
          <w:highlight w:val="green"/>
          <w:rPrChange w:id="16" w:author="Marie WENDLING" w:date="2026-01-16T09:10:00Z" w16du:dateUtc="2026-01-16T08:10:00Z">
            <w:rPr>
              <w:rFonts w:asciiTheme="minorHAnsi" w:hAnsiTheme="minorHAnsi" w:cstheme="minorHAnsi"/>
              <w:b/>
              <w:bCs/>
              <w:color w:val="EE0000"/>
              <w:sz w:val="48"/>
              <w:szCs w:val="52"/>
              <w:highlight w:val="yellow"/>
            </w:rPr>
          </w:rPrChange>
        </w:rPr>
        <w:t>6</w:t>
      </w:r>
      <w:r w:rsidR="00607386" w:rsidRPr="00310D34">
        <w:rPr>
          <w:rFonts w:asciiTheme="minorHAnsi" w:hAnsiTheme="minorHAnsi" w:cstheme="minorHAnsi"/>
          <w:b/>
          <w:bCs/>
          <w:color w:val="EE0000"/>
          <w:sz w:val="48"/>
          <w:szCs w:val="52"/>
        </w:rPr>
        <w:t xml:space="preserve"> à 12h00</w:t>
      </w:r>
    </w:p>
    <w:p w14:paraId="3BA86E8B" w14:textId="77777777" w:rsidR="00B5445D" w:rsidRPr="00CC6968" w:rsidRDefault="00B5445D" w:rsidP="00A013EC">
      <w:pPr>
        <w:spacing w:after="1" w:line="259" w:lineRule="auto"/>
        <w:ind w:left="0" w:firstLine="0"/>
        <w:jc w:val="left"/>
        <w:rPr>
          <w:rFonts w:asciiTheme="minorHAnsi" w:hAnsiTheme="minorHAnsi" w:cstheme="minorHAnsi"/>
        </w:rPr>
      </w:pPr>
    </w:p>
    <w:p w14:paraId="383CABC5" w14:textId="77777777" w:rsidR="00B5445D" w:rsidRPr="00CC6968" w:rsidRDefault="00B5445D" w:rsidP="00A013EC">
      <w:pPr>
        <w:spacing w:after="1" w:line="259" w:lineRule="auto"/>
        <w:ind w:left="0" w:firstLine="0"/>
        <w:jc w:val="left"/>
        <w:rPr>
          <w:rFonts w:asciiTheme="minorHAnsi" w:hAnsiTheme="minorHAnsi" w:cstheme="minorHAnsi"/>
        </w:rPr>
      </w:pPr>
    </w:p>
    <w:p w14:paraId="0AE49DA5" w14:textId="350688DA" w:rsidR="00B5445D" w:rsidRPr="00BC0843" w:rsidRDefault="00B5445D" w:rsidP="00A013EC">
      <w:pPr>
        <w:spacing w:after="804" w:line="259" w:lineRule="auto"/>
        <w:ind w:left="0" w:firstLine="0"/>
        <w:jc w:val="left"/>
        <w:rPr>
          <w:rFonts w:asciiTheme="minorHAnsi" w:hAnsiTheme="minorHAnsi" w:cstheme="minorHAnsi"/>
          <w:color w:val="auto"/>
          <w:szCs w:val="20"/>
        </w:rPr>
      </w:pPr>
      <w:r w:rsidRPr="00310D34">
        <w:rPr>
          <w:rFonts w:asciiTheme="minorHAnsi" w:hAnsiTheme="minorHAnsi" w:cstheme="minorHAnsi"/>
          <w:color w:val="auto"/>
          <w:szCs w:val="20"/>
        </w:rPr>
        <w:t xml:space="preserve">Version en date du </w:t>
      </w:r>
      <w:del w:id="17" w:author="Marie WENDLING" w:date="2025-12-19T10:36:00Z" w16du:dateUtc="2025-12-19T09:36:00Z">
        <w:r w:rsidR="00C00C2C" w:rsidRPr="007A37F1" w:rsidDel="006F60B2">
          <w:rPr>
            <w:rFonts w:asciiTheme="minorHAnsi" w:hAnsiTheme="minorHAnsi" w:cstheme="minorHAnsi"/>
            <w:color w:val="auto"/>
            <w:szCs w:val="20"/>
            <w:highlight w:val="green"/>
            <w:rPrChange w:id="18" w:author="Marie WENDLING" w:date="2026-01-16T09:10:00Z" w16du:dateUtc="2026-01-16T08:10:00Z">
              <w:rPr>
                <w:rFonts w:asciiTheme="minorHAnsi" w:hAnsiTheme="minorHAnsi" w:cstheme="minorHAnsi"/>
                <w:color w:val="auto"/>
                <w:szCs w:val="20"/>
                <w:highlight w:val="yellow"/>
              </w:rPr>
            </w:rPrChange>
          </w:rPr>
          <w:delText>5</w:delText>
        </w:r>
        <w:r w:rsidR="008A4146" w:rsidRPr="007A37F1" w:rsidDel="006F60B2">
          <w:rPr>
            <w:rFonts w:asciiTheme="minorHAnsi" w:hAnsiTheme="minorHAnsi" w:cstheme="minorHAnsi"/>
            <w:color w:val="auto"/>
            <w:szCs w:val="20"/>
            <w:highlight w:val="green"/>
            <w:rPrChange w:id="19" w:author="Marie WENDLING" w:date="2026-01-16T09:10:00Z" w16du:dateUtc="2026-01-16T08:10:00Z">
              <w:rPr>
                <w:rFonts w:asciiTheme="minorHAnsi" w:hAnsiTheme="minorHAnsi" w:cstheme="minorHAnsi"/>
                <w:color w:val="auto"/>
                <w:szCs w:val="20"/>
                <w:highlight w:val="yellow"/>
              </w:rPr>
            </w:rPrChange>
          </w:rPr>
          <w:delText xml:space="preserve"> </w:delText>
        </w:r>
      </w:del>
      <w:ins w:id="20" w:author="Marie WENDLING" w:date="2026-01-16T09:09:00Z" w16du:dateUtc="2026-01-16T08:09:00Z">
        <w:r w:rsidR="00487E01" w:rsidRPr="007A37F1">
          <w:rPr>
            <w:rFonts w:asciiTheme="minorHAnsi" w:hAnsiTheme="minorHAnsi" w:cstheme="minorHAnsi"/>
            <w:color w:val="auto"/>
            <w:szCs w:val="20"/>
            <w:highlight w:val="green"/>
            <w:rPrChange w:id="21" w:author="Marie WENDLING" w:date="2026-01-16T09:10:00Z" w16du:dateUtc="2026-01-16T08:10:00Z">
              <w:rPr>
                <w:rFonts w:asciiTheme="minorHAnsi" w:hAnsiTheme="minorHAnsi" w:cstheme="minorHAnsi"/>
                <w:color w:val="auto"/>
                <w:szCs w:val="20"/>
                <w:highlight w:val="yellow"/>
              </w:rPr>
            </w:rPrChange>
          </w:rPr>
          <w:t>19</w:t>
        </w:r>
      </w:ins>
      <w:ins w:id="22" w:author="Marie WENDLING" w:date="2025-12-19T10:36:00Z" w16du:dateUtc="2025-12-19T09:36:00Z">
        <w:r w:rsidR="006F60B2" w:rsidRPr="007A37F1">
          <w:rPr>
            <w:rFonts w:asciiTheme="minorHAnsi" w:hAnsiTheme="minorHAnsi" w:cstheme="minorHAnsi"/>
            <w:color w:val="auto"/>
            <w:szCs w:val="20"/>
            <w:highlight w:val="green"/>
            <w:rPrChange w:id="23" w:author="Marie WENDLING" w:date="2026-01-16T09:10:00Z" w16du:dateUtc="2026-01-16T08:10:00Z">
              <w:rPr>
                <w:rFonts w:asciiTheme="minorHAnsi" w:hAnsiTheme="minorHAnsi" w:cstheme="minorHAnsi"/>
                <w:color w:val="auto"/>
                <w:szCs w:val="20"/>
                <w:highlight w:val="yellow"/>
              </w:rPr>
            </w:rPrChange>
          </w:rPr>
          <w:t xml:space="preserve"> </w:t>
        </w:r>
      </w:ins>
      <w:del w:id="24" w:author="Marie WENDLING" w:date="2026-01-16T09:09:00Z" w16du:dateUtc="2026-01-16T08:09:00Z">
        <w:r w:rsidR="008A4146" w:rsidRPr="007A37F1" w:rsidDel="00487E01">
          <w:rPr>
            <w:rFonts w:asciiTheme="minorHAnsi" w:hAnsiTheme="minorHAnsi" w:cstheme="minorHAnsi"/>
            <w:color w:val="auto"/>
            <w:szCs w:val="20"/>
            <w:highlight w:val="green"/>
            <w:rPrChange w:id="25" w:author="Marie WENDLING" w:date="2026-01-16T09:10:00Z" w16du:dateUtc="2026-01-16T08:10:00Z">
              <w:rPr>
                <w:rFonts w:asciiTheme="minorHAnsi" w:hAnsiTheme="minorHAnsi" w:cstheme="minorHAnsi"/>
                <w:color w:val="auto"/>
                <w:szCs w:val="20"/>
                <w:highlight w:val="yellow"/>
              </w:rPr>
            </w:rPrChange>
          </w:rPr>
          <w:delText>décembre</w:delText>
        </w:r>
        <w:r w:rsidR="00EE2FAE" w:rsidRPr="007A37F1" w:rsidDel="00487E01">
          <w:rPr>
            <w:rFonts w:asciiTheme="minorHAnsi" w:hAnsiTheme="minorHAnsi" w:cstheme="minorHAnsi"/>
            <w:color w:val="auto"/>
            <w:szCs w:val="20"/>
            <w:highlight w:val="green"/>
            <w:rPrChange w:id="26" w:author="Marie WENDLING" w:date="2026-01-16T09:10:00Z" w16du:dateUtc="2026-01-16T08:10:00Z">
              <w:rPr>
                <w:rFonts w:asciiTheme="minorHAnsi" w:hAnsiTheme="minorHAnsi" w:cstheme="minorHAnsi"/>
                <w:color w:val="auto"/>
                <w:szCs w:val="20"/>
                <w:highlight w:val="yellow"/>
              </w:rPr>
            </w:rPrChange>
          </w:rPr>
          <w:delText xml:space="preserve"> </w:delText>
        </w:r>
        <w:r w:rsidR="00BA3150" w:rsidRPr="007A37F1" w:rsidDel="00487E01">
          <w:rPr>
            <w:rFonts w:asciiTheme="minorHAnsi" w:hAnsiTheme="minorHAnsi" w:cstheme="minorHAnsi"/>
            <w:color w:val="auto"/>
            <w:szCs w:val="20"/>
            <w:highlight w:val="green"/>
            <w:rPrChange w:id="27" w:author="Marie WENDLING" w:date="2026-01-16T09:10:00Z" w16du:dateUtc="2026-01-16T08:10:00Z">
              <w:rPr>
                <w:rFonts w:asciiTheme="minorHAnsi" w:hAnsiTheme="minorHAnsi" w:cstheme="minorHAnsi"/>
                <w:color w:val="auto"/>
                <w:szCs w:val="20"/>
                <w:highlight w:val="yellow"/>
              </w:rPr>
            </w:rPrChange>
          </w:rPr>
          <w:delText>202</w:delText>
        </w:r>
        <w:r w:rsidR="008311EB" w:rsidRPr="007A37F1" w:rsidDel="00487E01">
          <w:rPr>
            <w:rFonts w:asciiTheme="minorHAnsi" w:hAnsiTheme="minorHAnsi" w:cstheme="minorHAnsi"/>
            <w:color w:val="auto"/>
            <w:szCs w:val="20"/>
            <w:highlight w:val="green"/>
            <w:rPrChange w:id="28" w:author="Marie WENDLING" w:date="2026-01-16T09:10:00Z" w16du:dateUtc="2026-01-16T08:10:00Z">
              <w:rPr>
                <w:rFonts w:asciiTheme="minorHAnsi" w:hAnsiTheme="minorHAnsi" w:cstheme="minorHAnsi"/>
                <w:color w:val="auto"/>
                <w:szCs w:val="20"/>
                <w:highlight w:val="yellow"/>
              </w:rPr>
            </w:rPrChange>
          </w:rPr>
          <w:delText>5</w:delText>
        </w:r>
      </w:del>
      <w:ins w:id="29" w:author="Marie WENDLING" w:date="2026-01-16T09:09:00Z" w16du:dateUtc="2026-01-16T08:09:00Z">
        <w:r w:rsidR="00487E01" w:rsidRPr="007A37F1">
          <w:rPr>
            <w:rFonts w:asciiTheme="minorHAnsi" w:hAnsiTheme="minorHAnsi" w:cstheme="minorHAnsi"/>
            <w:color w:val="auto"/>
            <w:szCs w:val="20"/>
            <w:highlight w:val="green"/>
            <w:rPrChange w:id="30" w:author="Marie WENDLING" w:date="2026-01-16T09:10:00Z" w16du:dateUtc="2026-01-16T08:10:00Z">
              <w:rPr>
                <w:rFonts w:asciiTheme="minorHAnsi" w:hAnsiTheme="minorHAnsi" w:cstheme="minorHAnsi"/>
                <w:color w:val="auto"/>
                <w:szCs w:val="20"/>
              </w:rPr>
            </w:rPrChange>
          </w:rPr>
          <w:t>janvier 2026</w:t>
        </w:r>
      </w:ins>
    </w:p>
    <w:p w14:paraId="172FCE73" w14:textId="03786586" w:rsidR="008A1603" w:rsidRPr="00BC0843" w:rsidRDefault="00A017C0" w:rsidP="00AC4429">
      <w:pPr>
        <w:pBdr>
          <w:top w:val="single" w:sz="4" w:space="1" w:color="auto"/>
          <w:left w:val="single" w:sz="4" w:space="4" w:color="auto"/>
          <w:bottom w:val="single" w:sz="4" w:space="2" w:color="auto"/>
          <w:right w:val="single" w:sz="4" w:space="4" w:color="auto"/>
        </w:pBdr>
        <w:shd w:val="pct5" w:color="auto" w:fill="auto"/>
        <w:spacing w:after="1" w:line="259" w:lineRule="auto"/>
        <w:ind w:left="0" w:firstLine="0"/>
        <w:rPr>
          <w:rFonts w:asciiTheme="minorHAnsi" w:hAnsiTheme="minorHAnsi" w:cstheme="minorHAnsi"/>
          <w:color w:val="auto"/>
          <w:szCs w:val="20"/>
        </w:rPr>
      </w:pPr>
      <w:r w:rsidRPr="00BC0843">
        <w:rPr>
          <w:rFonts w:asciiTheme="minorHAnsi" w:hAnsiTheme="minorHAnsi" w:cstheme="minorHAnsi"/>
          <w:color w:val="auto"/>
          <w:szCs w:val="20"/>
        </w:rPr>
        <w:t>Le présent document, y compris ses annexes</w:t>
      </w:r>
      <w:r w:rsidR="001902F3" w:rsidRPr="00BC0843">
        <w:rPr>
          <w:rFonts w:asciiTheme="minorHAnsi" w:hAnsiTheme="minorHAnsi" w:cstheme="minorHAnsi"/>
          <w:color w:val="auto"/>
          <w:szCs w:val="20"/>
        </w:rPr>
        <w:t xml:space="preserve">, est communiqué aux </w:t>
      </w:r>
      <w:r w:rsidR="00663A1B" w:rsidRPr="00BC0843">
        <w:rPr>
          <w:rFonts w:asciiTheme="minorHAnsi" w:hAnsiTheme="minorHAnsi" w:cstheme="minorHAnsi"/>
          <w:color w:val="auto"/>
          <w:szCs w:val="20"/>
        </w:rPr>
        <w:t xml:space="preserve">entreprises </w:t>
      </w:r>
      <w:r w:rsidR="0032519C" w:rsidRPr="00BC0843">
        <w:rPr>
          <w:rFonts w:asciiTheme="minorHAnsi" w:hAnsiTheme="minorHAnsi" w:cstheme="minorHAnsi"/>
          <w:color w:val="auto"/>
          <w:szCs w:val="20"/>
        </w:rPr>
        <w:t xml:space="preserve">et leurs collaborateurs </w:t>
      </w:r>
      <w:r w:rsidR="00FF7588" w:rsidRPr="00BC0843">
        <w:rPr>
          <w:rFonts w:asciiTheme="minorHAnsi" w:hAnsiTheme="minorHAnsi" w:cstheme="minorHAnsi"/>
          <w:color w:val="auto"/>
          <w:szCs w:val="20"/>
        </w:rPr>
        <w:t xml:space="preserve">consultés par </w:t>
      </w:r>
      <w:r w:rsidR="00BC0843" w:rsidRPr="00BC0843">
        <w:rPr>
          <w:rFonts w:asciiTheme="minorHAnsi" w:hAnsiTheme="minorHAnsi" w:cstheme="minorHAnsi"/>
          <w:color w:val="auto"/>
          <w:szCs w:val="20"/>
        </w:rPr>
        <w:t xml:space="preserve">la Société Agréée </w:t>
      </w:r>
      <w:r w:rsidR="000A756C" w:rsidRPr="00BC0843">
        <w:rPr>
          <w:rFonts w:asciiTheme="minorHAnsi" w:hAnsiTheme="minorHAnsi" w:cstheme="minorHAnsi"/>
          <w:color w:val="auto"/>
          <w:szCs w:val="20"/>
        </w:rPr>
        <w:t xml:space="preserve">et/ou </w:t>
      </w:r>
      <w:r w:rsidR="0089499B" w:rsidRPr="00BC0843">
        <w:rPr>
          <w:rFonts w:asciiTheme="minorHAnsi" w:hAnsiTheme="minorHAnsi" w:cstheme="minorHAnsi"/>
          <w:color w:val="auto"/>
          <w:szCs w:val="20"/>
        </w:rPr>
        <w:t xml:space="preserve">y </w:t>
      </w:r>
      <w:r w:rsidR="000A756C" w:rsidRPr="00BC0843">
        <w:rPr>
          <w:rFonts w:asciiTheme="minorHAnsi" w:hAnsiTheme="minorHAnsi" w:cstheme="minorHAnsi"/>
          <w:color w:val="auto"/>
          <w:szCs w:val="20"/>
        </w:rPr>
        <w:t>ayant accès</w:t>
      </w:r>
      <w:r w:rsidR="00D40490" w:rsidRPr="00BC0843">
        <w:rPr>
          <w:rFonts w:asciiTheme="minorHAnsi" w:hAnsiTheme="minorHAnsi" w:cstheme="minorHAnsi"/>
          <w:color w:val="auto"/>
          <w:szCs w:val="20"/>
        </w:rPr>
        <w:t xml:space="preserve">. </w:t>
      </w:r>
      <w:r w:rsidR="002859CA" w:rsidRPr="00BC0843">
        <w:rPr>
          <w:rFonts w:asciiTheme="minorHAnsi" w:hAnsiTheme="minorHAnsi" w:cstheme="minorHAnsi"/>
          <w:color w:val="auto"/>
          <w:szCs w:val="20"/>
        </w:rPr>
        <w:t xml:space="preserve"> </w:t>
      </w:r>
    </w:p>
    <w:p w14:paraId="51F94C40" w14:textId="77777777" w:rsidR="008A1603" w:rsidRPr="00BC0843" w:rsidRDefault="008A1603" w:rsidP="00AC4429">
      <w:pPr>
        <w:pBdr>
          <w:top w:val="single" w:sz="4" w:space="1" w:color="auto"/>
          <w:left w:val="single" w:sz="4" w:space="4" w:color="auto"/>
          <w:bottom w:val="single" w:sz="4" w:space="2" w:color="auto"/>
          <w:right w:val="single" w:sz="4" w:space="4" w:color="auto"/>
        </w:pBdr>
        <w:shd w:val="pct5" w:color="auto" w:fill="auto"/>
        <w:spacing w:after="1" w:line="259" w:lineRule="auto"/>
        <w:ind w:left="0" w:firstLine="0"/>
        <w:rPr>
          <w:rFonts w:asciiTheme="minorHAnsi" w:hAnsiTheme="minorHAnsi" w:cstheme="minorHAnsi"/>
          <w:color w:val="auto"/>
          <w:szCs w:val="20"/>
        </w:rPr>
      </w:pPr>
    </w:p>
    <w:sdt>
      <w:sdtPr>
        <w:rPr>
          <w:rFonts w:ascii="Times New Roman" w:eastAsia="Times New Roman" w:hAnsi="Times New Roman" w:cs="Times New Roman"/>
          <w:color w:val="000000"/>
          <w:kern w:val="2"/>
          <w:sz w:val="20"/>
          <w:szCs w:val="22"/>
          <w14:ligatures w14:val="standardContextual"/>
        </w:rPr>
        <w:id w:val="-1625682555"/>
        <w:docPartObj>
          <w:docPartGallery w:val="Table of Contents"/>
          <w:docPartUnique/>
        </w:docPartObj>
      </w:sdtPr>
      <w:sdtEndPr>
        <w:rPr>
          <w:rFonts w:asciiTheme="minorHAnsi" w:hAnsiTheme="minorHAnsi" w:cstheme="minorBidi"/>
          <w:b/>
          <w:bCs/>
          <w:color w:val="000000" w:themeColor="text1"/>
          <w:szCs w:val="20"/>
        </w:rPr>
      </w:sdtEndPr>
      <w:sdtContent>
        <w:p w14:paraId="619D0C05" w14:textId="77777777" w:rsidR="00987B39" w:rsidRDefault="00987B39">
          <w:pPr>
            <w:pStyle w:val="TOCHeading"/>
          </w:pPr>
        </w:p>
        <w:p w14:paraId="003BA595" w14:textId="77777777" w:rsidR="00987B39" w:rsidRDefault="00987B39">
          <w:pPr>
            <w:pStyle w:val="TOCHeading"/>
          </w:pPr>
        </w:p>
        <w:p w14:paraId="7E3690D7" w14:textId="77777777" w:rsidR="00987B39" w:rsidRDefault="00987B39">
          <w:pPr>
            <w:pStyle w:val="TOCHeading"/>
          </w:pPr>
        </w:p>
        <w:p w14:paraId="15C975FF" w14:textId="1C8BF2EF" w:rsidR="00987B39" w:rsidRPr="00B60584" w:rsidRDefault="00D92505">
          <w:pPr>
            <w:pStyle w:val="TOCHeading"/>
            <w:rPr>
              <w:b/>
              <w:bCs/>
              <w:color w:val="auto"/>
            </w:rPr>
          </w:pPr>
          <w:r w:rsidRPr="00B60584">
            <w:rPr>
              <w:b/>
              <w:bCs/>
              <w:color w:val="auto"/>
            </w:rPr>
            <w:t>SOMMAIRE</w:t>
          </w:r>
        </w:p>
        <w:p w14:paraId="171F97E1" w14:textId="77777777" w:rsidR="00D92505" w:rsidRPr="00310D34" w:rsidRDefault="00D92505" w:rsidP="00D92505">
          <w:pPr>
            <w:rPr>
              <w:color w:val="0B769F"/>
            </w:rPr>
          </w:pPr>
        </w:p>
        <w:p w14:paraId="7260C023" w14:textId="6409499E" w:rsidR="001A75B8" w:rsidRPr="00310D34" w:rsidRDefault="00987B39">
          <w:pPr>
            <w:pStyle w:val="TOC1"/>
            <w:tabs>
              <w:tab w:val="right" w:leader="dot" w:pos="9062"/>
            </w:tabs>
            <w:rPr>
              <w:rFonts w:asciiTheme="minorHAnsi" w:eastAsiaTheme="minorEastAsia" w:hAnsiTheme="minorHAnsi" w:cstheme="minorBidi"/>
              <w:noProof/>
              <w:color w:val="0B769F"/>
              <w:sz w:val="24"/>
              <w:szCs w:val="24"/>
            </w:rPr>
          </w:pPr>
          <w:r w:rsidRPr="00310D34">
            <w:rPr>
              <w:rFonts w:asciiTheme="minorHAnsi" w:hAnsiTheme="minorHAnsi" w:cstheme="minorHAnsi"/>
              <w:color w:val="0B769F"/>
            </w:rPr>
            <w:fldChar w:fldCharType="begin"/>
          </w:r>
          <w:r w:rsidRPr="00310D34">
            <w:rPr>
              <w:rFonts w:asciiTheme="minorHAnsi" w:hAnsiTheme="minorHAnsi" w:cstheme="minorHAnsi"/>
              <w:color w:val="0B769F"/>
            </w:rPr>
            <w:instrText xml:space="preserve"> TOC \o "1-3" \h \z \u </w:instrText>
          </w:r>
          <w:r w:rsidRPr="00310D34">
            <w:rPr>
              <w:rFonts w:asciiTheme="minorHAnsi" w:hAnsiTheme="minorHAnsi" w:cstheme="minorHAnsi"/>
              <w:color w:val="0B769F"/>
            </w:rPr>
            <w:fldChar w:fldCharType="separate"/>
          </w:r>
          <w:hyperlink w:anchor="_Toc208851207" w:history="1">
            <w:r w:rsidR="001A75B8" w:rsidRPr="00310D34">
              <w:rPr>
                <w:rStyle w:val="Hyperlink"/>
                <w:noProof/>
                <w:color w:val="0B769F"/>
              </w:rPr>
              <w:t>0. Définitions</w:t>
            </w:r>
            <w:r w:rsidR="001A75B8" w:rsidRPr="00310D34">
              <w:rPr>
                <w:noProof/>
                <w:webHidden/>
                <w:color w:val="0B769F"/>
              </w:rPr>
              <w:tab/>
            </w:r>
            <w:r w:rsidR="001A75B8" w:rsidRPr="00310D34">
              <w:rPr>
                <w:noProof/>
                <w:webHidden/>
                <w:color w:val="0B769F"/>
              </w:rPr>
              <w:fldChar w:fldCharType="begin"/>
            </w:r>
            <w:r w:rsidR="001A75B8" w:rsidRPr="00310D34">
              <w:rPr>
                <w:noProof/>
                <w:webHidden/>
                <w:color w:val="0B769F"/>
              </w:rPr>
              <w:instrText xml:space="preserve"> PAGEREF _Toc208851207 \h </w:instrText>
            </w:r>
            <w:r w:rsidR="001A75B8" w:rsidRPr="00310D34">
              <w:rPr>
                <w:noProof/>
                <w:webHidden/>
                <w:color w:val="0B769F"/>
              </w:rPr>
            </w:r>
            <w:r w:rsidR="001A75B8" w:rsidRPr="00310D34">
              <w:rPr>
                <w:noProof/>
                <w:webHidden/>
                <w:color w:val="0B769F"/>
              </w:rPr>
              <w:fldChar w:fldCharType="separate"/>
            </w:r>
            <w:r w:rsidR="00210FE4">
              <w:rPr>
                <w:noProof/>
                <w:webHidden/>
                <w:color w:val="0B769F"/>
              </w:rPr>
              <w:t>3</w:t>
            </w:r>
            <w:r w:rsidR="001A75B8" w:rsidRPr="00310D34">
              <w:rPr>
                <w:noProof/>
                <w:webHidden/>
                <w:color w:val="0B769F"/>
              </w:rPr>
              <w:fldChar w:fldCharType="end"/>
            </w:r>
          </w:hyperlink>
        </w:p>
        <w:p w14:paraId="04B7E78B" w14:textId="42044147" w:rsidR="001A75B8" w:rsidRPr="00310D34" w:rsidRDefault="001A75B8">
          <w:pPr>
            <w:pStyle w:val="TOC1"/>
            <w:tabs>
              <w:tab w:val="right" w:leader="dot" w:pos="9062"/>
            </w:tabs>
            <w:rPr>
              <w:rFonts w:asciiTheme="minorHAnsi" w:eastAsiaTheme="minorEastAsia" w:hAnsiTheme="minorHAnsi" w:cstheme="minorBidi"/>
              <w:noProof/>
              <w:color w:val="0B769F"/>
              <w:sz w:val="24"/>
              <w:szCs w:val="24"/>
            </w:rPr>
          </w:pPr>
          <w:hyperlink w:anchor="_Toc208851208" w:history="1">
            <w:r w:rsidRPr="00310D34">
              <w:rPr>
                <w:rStyle w:val="Hyperlink"/>
                <w:noProof/>
                <w:color w:val="0B769F"/>
              </w:rPr>
              <w:t>1. Enjeux et objectifs de l’AMI</w:t>
            </w:r>
            <w:r w:rsidRPr="00310D34">
              <w:rPr>
                <w:noProof/>
                <w:webHidden/>
                <w:color w:val="0B769F"/>
              </w:rPr>
              <w:tab/>
            </w:r>
            <w:r w:rsidRPr="00310D34">
              <w:rPr>
                <w:noProof/>
                <w:webHidden/>
                <w:color w:val="0B769F"/>
              </w:rPr>
              <w:fldChar w:fldCharType="begin"/>
            </w:r>
            <w:r w:rsidRPr="00310D34">
              <w:rPr>
                <w:noProof/>
                <w:webHidden/>
                <w:color w:val="0B769F"/>
              </w:rPr>
              <w:instrText xml:space="preserve"> PAGEREF _Toc208851208 \h </w:instrText>
            </w:r>
            <w:r w:rsidRPr="00310D34">
              <w:rPr>
                <w:noProof/>
                <w:webHidden/>
                <w:color w:val="0B769F"/>
              </w:rPr>
            </w:r>
            <w:r w:rsidRPr="00310D34">
              <w:rPr>
                <w:noProof/>
                <w:webHidden/>
                <w:color w:val="0B769F"/>
              </w:rPr>
              <w:fldChar w:fldCharType="separate"/>
            </w:r>
            <w:r w:rsidR="00210FE4">
              <w:rPr>
                <w:noProof/>
                <w:webHidden/>
                <w:color w:val="0B769F"/>
              </w:rPr>
              <w:t>5</w:t>
            </w:r>
            <w:r w:rsidRPr="00310D34">
              <w:rPr>
                <w:noProof/>
                <w:webHidden/>
                <w:color w:val="0B769F"/>
              </w:rPr>
              <w:fldChar w:fldCharType="end"/>
            </w:r>
          </w:hyperlink>
        </w:p>
        <w:p w14:paraId="1E3A7778" w14:textId="68EE3ABE" w:rsidR="001A75B8" w:rsidRPr="00310D34" w:rsidRDefault="001A75B8">
          <w:pPr>
            <w:pStyle w:val="TOC1"/>
            <w:tabs>
              <w:tab w:val="right" w:leader="dot" w:pos="9062"/>
            </w:tabs>
            <w:rPr>
              <w:rFonts w:asciiTheme="minorHAnsi" w:eastAsiaTheme="minorEastAsia" w:hAnsiTheme="minorHAnsi" w:cstheme="minorBidi"/>
              <w:noProof/>
              <w:color w:val="0B769F"/>
              <w:sz w:val="24"/>
              <w:szCs w:val="24"/>
            </w:rPr>
          </w:pPr>
          <w:hyperlink w:anchor="_Toc208851209" w:history="1">
            <w:r w:rsidRPr="00310D34">
              <w:rPr>
                <w:rStyle w:val="Hyperlink"/>
                <w:noProof/>
                <w:color w:val="0B769F"/>
              </w:rPr>
              <w:t>2. Documents de l’AMI</w:t>
            </w:r>
            <w:r w:rsidRPr="00310D34">
              <w:rPr>
                <w:noProof/>
                <w:webHidden/>
                <w:color w:val="0B769F"/>
              </w:rPr>
              <w:tab/>
            </w:r>
            <w:r w:rsidRPr="00310D34">
              <w:rPr>
                <w:noProof/>
                <w:webHidden/>
                <w:color w:val="0B769F"/>
              </w:rPr>
              <w:fldChar w:fldCharType="begin"/>
            </w:r>
            <w:r w:rsidRPr="00310D34">
              <w:rPr>
                <w:noProof/>
                <w:webHidden/>
                <w:color w:val="0B769F"/>
              </w:rPr>
              <w:instrText xml:space="preserve"> PAGEREF _Toc208851209 \h </w:instrText>
            </w:r>
            <w:r w:rsidRPr="00310D34">
              <w:rPr>
                <w:noProof/>
                <w:webHidden/>
                <w:color w:val="0B769F"/>
              </w:rPr>
            </w:r>
            <w:r w:rsidRPr="00310D34">
              <w:rPr>
                <w:noProof/>
                <w:webHidden/>
                <w:color w:val="0B769F"/>
              </w:rPr>
              <w:fldChar w:fldCharType="separate"/>
            </w:r>
            <w:r w:rsidR="00210FE4">
              <w:rPr>
                <w:noProof/>
                <w:webHidden/>
                <w:color w:val="0B769F"/>
              </w:rPr>
              <w:t>8</w:t>
            </w:r>
            <w:r w:rsidRPr="00310D34">
              <w:rPr>
                <w:noProof/>
                <w:webHidden/>
                <w:color w:val="0B769F"/>
              </w:rPr>
              <w:fldChar w:fldCharType="end"/>
            </w:r>
          </w:hyperlink>
        </w:p>
        <w:p w14:paraId="4406045F" w14:textId="2A4D8981" w:rsidR="001A75B8" w:rsidRPr="00310D34" w:rsidRDefault="001A75B8">
          <w:pPr>
            <w:pStyle w:val="TOC1"/>
            <w:tabs>
              <w:tab w:val="right" w:leader="dot" w:pos="9062"/>
            </w:tabs>
            <w:rPr>
              <w:rFonts w:asciiTheme="minorHAnsi" w:eastAsiaTheme="minorEastAsia" w:hAnsiTheme="minorHAnsi" w:cstheme="minorBidi"/>
              <w:noProof/>
              <w:color w:val="0B769F"/>
              <w:sz w:val="24"/>
              <w:szCs w:val="24"/>
            </w:rPr>
          </w:pPr>
          <w:hyperlink w:anchor="_Toc208851210" w:history="1">
            <w:r w:rsidRPr="00310D34">
              <w:rPr>
                <w:rStyle w:val="Hyperlink"/>
                <w:noProof/>
                <w:color w:val="0B769F"/>
              </w:rPr>
              <w:t>3. Calendrier prévisionnel de l’AMI</w:t>
            </w:r>
            <w:r w:rsidRPr="00310D34">
              <w:rPr>
                <w:noProof/>
                <w:webHidden/>
                <w:color w:val="0B769F"/>
              </w:rPr>
              <w:tab/>
            </w:r>
            <w:r w:rsidRPr="00310D34">
              <w:rPr>
                <w:noProof/>
                <w:webHidden/>
                <w:color w:val="0B769F"/>
              </w:rPr>
              <w:fldChar w:fldCharType="begin"/>
            </w:r>
            <w:r w:rsidRPr="00310D34">
              <w:rPr>
                <w:noProof/>
                <w:webHidden/>
                <w:color w:val="0B769F"/>
              </w:rPr>
              <w:instrText xml:space="preserve"> PAGEREF _Toc208851210 \h </w:instrText>
            </w:r>
            <w:r w:rsidRPr="00310D34">
              <w:rPr>
                <w:noProof/>
                <w:webHidden/>
                <w:color w:val="0B769F"/>
              </w:rPr>
            </w:r>
            <w:r w:rsidRPr="00310D34">
              <w:rPr>
                <w:noProof/>
                <w:webHidden/>
                <w:color w:val="0B769F"/>
              </w:rPr>
              <w:fldChar w:fldCharType="separate"/>
            </w:r>
            <w:r w:rsidR="00210FE4">
              <w:rPr>
                <w:noProof/>
                <w:webHidden/>
                <w:color w:val="0B769F"/>
              </w:rPr>
              <w:t>9</w:t>
            </w:r>
            <w:r w:rsidRPr="00310D34">
              <w:rPr>
                <w:noProof/>
                <w:webHidden/>
                <w:color w:val="0B769F"/>
              </w:rPr>
              <w:fldChar w:fldCharType="end"/>
            </w:r>
          </w:hyperlink>
        </w:p>
        <w:p w14:paraId="35E278D2" w14:textId="65707791" w:rsidR="001A75B8" w:rsidRPr="00310D34" w:rsidRDefault="001A75B8">
          <w:pPr>
            <w:pStyle w:val="TOC1"/>
            <w:tabs>
              <w:tab w:val="right" w:leader="dot" w:pos="9062"/>
            </w:tabs>
            <w:rPr>
              <w:rFonts w:asciiTheme="minorHAnsi" w:eastAsiaTheme="minorEastAsia" w:hAnsiTheme="minorHAnsi" w:cstheme="minorBidi"/>
              <w:noProof/>
              <w:color w:val="0B769F"/>
              <w:sz w:val="24"/>
              <w:szCs w:val="24"/>
            </w:rPr>
          </w:pPr>
          <w:hyperlink w:anchor="_Toc208851211" w:history="1">
            <w:r w:rsidRPr="00310D34">
              <w:rPr>
                <w:rStyle w:val="Hyperlink"/>
                <w:noProof/>
                <w:color w:val="0B769F"/>
              </w:rPr>
              <w:t>4. Modalités applicables aux candidatures</w:t>
            </w:r>
            <w:r w:rsidRPr="00310D34">
              <w:rPr>
                <w:noProof/>
                <w:webHidden/>
                <w:color w:val="0B769F"/>
              </w:rPr>
              <w:tab/>
            </w:r>
            <w:r w:rsidRPr="00310D34">
              <w:rPr>
                <w:noProof/>
                <w:webHidden/>
                <w:color w:val="0B769F"/>
              </w:rPr>
              <w:fldChar w:fldCharType="begin"/>
            </w:r>
            <w:r w:rsidRPr="00310D34">
              <w:rPr>
                <w:noProof/>
                <w:webHidden/>
                <w:color w:val="0B769F"/>
              </w:rPr>
              <w:instrText xml:space="preserve"> PAGEREF _Toc208851211 \h </w:instrText>
            </w:r>
            <w:r w:rsidRPr="00310D34">
              <w:rPr>
                <w:noProof/>
                <w:webHidden/>
                <w:color w:val="0B769F"/>
              </w:rPr>
            </w:r>
            <w:r w:rsidRPr="00310D34">
              <w:rPr>
                <w:noProof/>
                <w:webHidden/>
                <w:color w:val="0B769F"/>
              </w:rPr>
              <w:fldChar w:fldCharType="separate"/>
            </w:r>
            <w:r w:rsidR="00210FE4">
              <w:rPr>
                <w:noProof/>
                <w:webHidden/>
                <w:color w:val="0B769F"/>
              </w:rPr>
              <w:t>10</w:t>
            </w:r>
            <w:r w:rsidRPr="00310D34">
              <w:rPr>
                <w:noProof/>
                <w:webHidden/>
                <w:color w:val="0B769F"/>
              </w:rPr>
              <w:fldChar w:fldCharType="end"/>
            </w:r>
          </w:hyperlink>
        </w:p>
        <w:p w14:paraId="4C41CEA1" w14:textId="0F9FC351" w:rsidR="001A75B8" w:rsidRPr="00310D34" w:rsidRDefault="001A75B8">
          <w:pPr>
            <w:pStyle w:val="TOC1"/>
            <w:tabs>
              <w:tab w:val="right" w:leader="dot" w:pos="9062"/>
            </w:tabs>
            <w:rPr>
              <w:rFonts w:asciiTheme="minorHAnsi" w:eastAsiaTheme="minorEastAsia" w:hAnsiTheme="minorHAnsi" w:cstheme="minorBidi"/>
              <w:noProof/>
              <w:color w:val="0B769F"/>
              <w:sz w:val="24"/>
              <w:szCs w:val="24"/>
            </w:rPr>
          </w:pPr>
          <w:hyperlink w:anchor="_Toc208851212" w:history="1">
            <w:r w:rsidRPr="00310D34">
              <w:rPr>
                <w:rStyle w:val="Hyperlink"/>
                <w:noProof/>
                <w:color w:val="0B769F"/>
              </w:rPr>
              <w:t>5. Précisions juridiques</w:t>
            </w:r>
            <w:r w:rsidRPr="00310D34">
              <w:rPr>
                <w:noProof/>
                <w:webHidden/>
                <w:color w:val="0B769F"/>
              </w:rPr>
              <w:tab/>
            </w:r>
            <w:r w:rsidRPr="00310D34">
              <w:rPr>
                <w:noProof/>
                <w:webHidden/>
                <w:color w:val="0B769F"/>
              </w:rPr>
              <w:fldChar w:fldCharType="begin"/>
            </w:r>
            <w:r w:rsidRPr="00310D34">
              <w:rPr>
                <w:noProof/>
                <w:webHidden/>
                <w:color w:val="0B769F"/>
              </w:rPr>
              <w:instrText xml:space="preserve"> PAGEREF _Toc208851212 \h </w:instrText>
            </w:r>
            <w:r w:rsidRPr="00310D34">
              <w:rPr>
                <w:noProof/>
                <w:webHidden/>
                <w:color w:val="0B769F"/>
              </w:rPr>
            </w:r>
            <w:r w:rsidRPr="00310D34">
              <w:rPr>
                <w:noProof/>
                <w:webHidden/>
                <w:color w:val="0B769F"/>
              </w:rPr>
              <w:fldChar w:fldCharType="separate"/>
            </w:r>
            <w:r w:rsidR="00210FE4">
              <w:rPr>
                <w:noProof/>
                <w:webHidden/>
                <w:color w:val="0B769F"/>
              </w:rPr>
              <w:t>14</w:t>
            </w:r>
            <w:r w:rsidRPr="00310D34">
              <w:rPr>
                <w:noProof/>
                <w:webHidden/>
                <w:color w:val="0B769F"/>
              </w:rPr>
              <w:fldChar w:fldCharType="end"/>
            </w:r>
          </w:hyperlink>
        </w:p>
        <w:p w14:paraId="13A0D520" w14:textId="58D5F7C7" w:rsidR="001A75B8" w:rsidRPr="00310D34" w:rsidRDefault="001A75B8">
          <w:pPr>
            <w:pStyle w:val="TOC1"/>
            <w:tabs>
              <w:tab w:val="right" w:leader="dot" w:pos="9062"/>
            </w:tabs>
            <w:rPr>
              <w:rFonts w:asciiTheme="minorHAnsi" w:eastAsiaTheme="minorEastAsia" w:hAnsiTheme="minorHAnsi" w:cstheme="minorBidi"/>
              <w:noProof/>
              <w:color w:val="0B769F"/>
              <w:sz w:val="24"/>
              <w:szCs w:val="24"/>
            </w:rPr>
          </w:pPr>
          <w:hyperlink w:anchor="_Toc208851213" w:history="1">
            <w:r w:rsidRPr="00310D34">
              <w:rPr>
                <w:rStyle w:val="Hyperlink"/>
                <w:noProof/>
                <w:color w:val="0B769F"/>
              </w:rPr>
              <w:t>ANNEXES</w:t>
            </w:r>
            <w:r w:rsidRPr="00310D34">
              <w:rPr>
                <w:noProof/>
                <w:webHidden/>
                <w:color w:val="0B769F"/>
              </w:rPr>
              <w:tab/>
            </w:r>
            <w:r w:rsidRPr="00310D34">
              <w:rPr>
                <w:noProof/>
                <w:webHidden/>
                <w:color w:val="0B769F"/>
              </w:rPr>
              <w:fldChar w:fldCharType="begin"/>
            </w:r>
            <w:r w:rsidRPr="00310D34">
              <w:rPr>
                <w:noProof/>
                <w:webHidden/>
                <w:color w:val="0B769F"/>
              </w:rPr>
              <w:instrText xml:space="preserve"> PAGEREF _Toc208851213 \h </w:instrText>
            </w:r>
            <w:r w:rsidRPr="00310D34">
              <w:rPr>
                <w:noProof/>
                <w:webHidden/>
                <w:color w:val="0B769F"/>
              </w:rPr>
            </w:r>
            <w:r w:rsidRPr="00310D34">
              <w:rPr>
                <w:noProof/>
                <w:webHidden/>
                <w:color w:val="0B769F"/>
              </w:rPr>
              <w:fldChar w:fldCharType="separate"/>
            </w:r>
            <w:r w:rsidR="00210FE4">
              <w:rPr>
                <w:noProof/>
                <w:webHidden/>
                <w:color w:val="0B769F"/>
              </w:rPr>
              <w:t>15</w:t>
            </w:r>
            <w:r w:rsidRPr="00310D34">
              <w:rPr>
                <w:noProof/>
                <w:webHidden/>
                <w:color w:val="0B769F"/>
              </w:rPr>
              <w:fldChar w:fldCharType="end"/>
            </w:r>
          </w:hyperlink>
        </w:p>
        <w:p w14:paraId="6CC06C75" w14:textId="78B22BB6" w:rsidR="00987B39" w:rsidRPr="00B60584" w:rsidRDefault="00987B39">
          <w:pPr>
            <w:rPr>
              <w:rFonts w:asciiTheme="minorHAnsi" w:hAnsiTheme="minorHAnsi" w:cstheme="minorHAnsi"/>
            </w:rPr>
          </w:pPr>
          <w:r w:rsidRPr="00310D34">
            <w:rPr>
              <w:rFonts w:asciiTheme="minorHAnsi" w:hAnsiTheme="minorHAnsi" w:cstheme="minorHAnsi"/>
              <w:b/>
              <w:bCs/>
              <w:color w:val="0B769F"/>
            </w:rPr>
            <w:fldChar w:fldCharType="end"/>
          </w:r>
        </w:p>
      </w:sdtContent>
    </w:sdt>
    <w:p w14:paraId="3FC6A382" w14:textId="5E37AF91" w:rsidR="008275AD" w:rsidRPr="00CC6968" w:rsidRDefault="00287639" w:rsidP="00D8200B">
      <w:pPr>
        <w:spacing w:after="120" w:line="259" w:lineRule="auto"/>
        <w:ind w:left="852" w:firstLine="0"/>
        <w:jc w:val="left"/>
        <w:rPr>
          <w:rFonts w:asciiTheme="minorHAnsi" w:hAnsiTheme="minorHAnsi" w:cstheme="minorHAnsi"/>
        </w:rPr>
      </w:pPr>
      <w:r w:rsidRPr="00CC6968">
        <w:rPr>
          <w:rFonts w:asciiTheme="minorHAnsi" w:hAnsiTheme="minorHAnsi" w:cstheme="minorHAnsi"/>
        </w:rPr>
        <w:t xml:space="preserve">  </w:t>
      </w:r>
    </w:p>
    <w:p w14:paraId="16907A60" w14:textId="77777777" w:rsidR="00987B39" w:rsidRDefault="00987B39">
      <w:pPr>
        <w:spacing w:after="160" w:line="259" w:lineRule="auto"/>
        <w:ind w:left="0" w:firstLine="0"/>
        <w:jc w:val="left"/>
        <w:rPr>
          <w:rFonts w:asciiTheme="minorHAnsi" w:hAnsiTheme="minorHAnsi" w:cstheme="minorHAnsi"/>
          <w:color w:val="0B769F"/>
          <w:sz w:val="52"/>
        </w:rPr>
      </w:pPr>
      <w:bookmarkStart w:id="31" w:name="_Toc168309221"/>
      <w:r>
        <w:rPr>
          <w:rFonts w:asciiTheme="minorHAnsi" w:hAnsiTheme="minorHAnsi" w:cstheme="minorHAnsi"/>
          <w:color w:val="0B769F"/>
        </w:rPr>
        <w:br w:type="page"/>
      </w:r>
    </w:p>
    <w:p w14:paraId="1F73E1CA" w14:textId="0B6D5D80" w:rsidR="003E78DD" w:rsidRDefault="001B1E8C" w:rsidP="00310D34">
      <w:pPr>
        <w:pStyle w:val="Heading1"/>
        <w:ind w:left="284"/>
      </w:pPr>
      <w:bookmarkStart w:id="32" w:name="_Toc208851207"/>
      <w:r>
        <w:t xml:space="preserve">0. </w:t>
      </w:r>
      <w:r w:rsidR="003E78DD">
        <w:t>Définitions</w:t>
      </w:r>
      <w:bookmarkEnd w:id="32"/>
      <w:r>
        <w:rPr>
          <w:noProof/>
        </w:rPr>
        <mc:AlternateContent>
          <mc:Choice Requires="wpg">
            <w:drawing>
              <wp:inline distT="0" distB="0" distL="114300" distR="114300" wp14:anchorId="28484CA1" wp14:editId="02F515BD">
                <wp:extent cx="5615940" cy="27305"/>
                <wp:effectExtent l="0" t="0" r="22860" b="10795"/>
                <wp:docPr id="913320066" name="Groupe 436041343"/>
                <wp:cNvGraphicFramePr/>
                <a:graphic xmlns:a="http://schemas.openxmlformats.org/drawingml/2006/main">
                  <a:graphicData uri="http://schemas.microsoft.com/office/word/2010/wordprocessingGroup">
                    <wpg:wgp>
                      <wpg:cNvGrpSpPr/>
                      <wpg:grpSpPr>
                        <a:xfrm>
                          <a:off x="0" y="0"/>
                          <a:ext cx="5615940" cy="27305"/>
                          <a:chOff x="0" y="0"/>
                          <a:chExt cx="5615940" cy="27432"/>
                        </a:xfrm>
                        <a:solidFill>
                          <a:srgbClr val="0B769F"/>
                        </a:solidFill>
                      </wpg:grpSpPr>
                      <wps:wsp>
                        <wps:cNvPr id="1455612268" name="Shape 33488"/>
                        <wps:cNvSpPr/>
                        <wps:spPr>
                          <a:xfrm>
                            <a:off x="0" y="0"/>
                            <a:ext cx="5615940" cy="27432"/>
                          </a:xfrm>
                          <a:custGeom>
                            <a:avLst/>
                            <a:gdLst/>
                            <a:ahLst/>
                            <a:cxnLst/>
                            <a:rect l="0" t="0" r="0" b="0"/>
                            <a:pathLst>
                              <a:path w="5615940" h="27432">
                                <a:moveTo>
                                  <a:pt x="0" y="0"/>
                                </a:moveTo>
                                <a:lnTo>
                                  <a:pt x="5615940" y="0"/>
                                </a:lnTo>
                                <a:lnTo>
                                  <a:pt x="5615940" y="27432"/>
                                </a:lnTo>
                                <a:lnTo>
                                  <a:pt x="0" y="27432"/>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rto="http://schemas.microsoft.com/office/word/2006/arto" xmlns:a14="http://schemas.microsoft.com/office/drawing/2010/main" xmlns:pic="http://schemas.openxmlformats.org/drawingml/2006/picture" xmlns:a="http://schemas.openxmlformats.org/drawingml/2006/main">
            <w:pict xmlns:w14="http://schemas.microsoft.com/office/word/2010/wordml" xmlns:w="http://schemas.openxmlformats.org/wordprocessingml/2006/main" w14:anchorId="2D9CFE43">
              <v:group xmlns:o="urn:schemas-microsoft-com:office:office" xmlns:v="urn:schemas-microsoft-com:vml" id="Groupe 436041343" style="width:442.2pt;height:2.15pt;mso-position-horizontal-relative:char;mso-position-vertical-relative:line" coordsize="56159,274" o:spid="_x0000_s1026" w14:anchorId="3C752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">
                <v:shape id="Shape 33488" style="position:absolute;width:56159;height:274;visibility:visible;mso-wrap-style:square;v-text-anchor:top" coordsize="5615940,27432" o:spid="_x0000_s1027" filled="f" strokecolor="#0b769f" strokeweight="0" path="m,l5615940,r,27432l,2743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">
                  <v:stroke miterlimit="83231f" joinstyle="miter"/>
                  <v:path textboxrect="0,0,5615940,27432" arrowok="t"/>
                </v:shape>
                <w10:anchorlock xmlns:w10="urn:schemas-microsoft-com:office:word"/>
              </v:group>
            </w:pict>
          </mc:Fallback>
        </mc:AlternateContent>
      </w:r>
    </w:p>
    <w:p w14:paraId="0BB9D651" w14:textId="6467E3FB" w:rsidR="00B24312" w:rsidRPr="00B24312" w:rsidRDefault="00B24312" w:rsidP="00B24312">
      <w:pPr>
        <w:ind w:left="360" w:firstLine="0"/>
        <w:rPr>
          <w:rFonts w:asciiTheme="minorHAnsi" w:hAnsiTheme="minorHAnsi" w:cstheme="minorHAnsi"/>
        </w:rPr>
      </w:pPr>
      <w:r w:rsidRPr="00B24312">
        <w:rPr>
          <w:rFonts w:asciiTheme="minorHAnsi" w:hAnsiTheme="minorHAnsi" w:cstheme="minorHAnsi"/>
          <w:b/>
          <w:bCs/>
        </w:rPr>
        <w:t>Activation Régionale :</w:t>
      </w:r>
      <w:r w:rsidRPr="00B24312">
        <w:rPr>
          <w:rFonts w:asciiTheme="minorHAnsi" w:hAnsiTheme="minorHAnsi" w:cstheme="minorHAnsi"/>
        </w:rPr>
        <w:t xml:space="preserve"> phase de préfiguration durant laquelle le dispositif ReUse est déployé sur le périmètre des Hauts-de-France, Normandie, Bretagne et Pays-de-la-Loire (« 4 Régions »). Cette phase est considérée comme préalable à un futur déploiement national et servira également d’apprentissage. </w:t>
      </w:r>
    </w:p>
    <w:p w14:paraId="735F9499" w14:textId="77777777" w:rsidR="00B24312" w:rsidRDefault="00B24312" w:rsidP="00B24312">
      <w:pPr>
        <w:ind w:left="360" w:firstLine="0"/>
        <w:rPr>
          <w:rFonts w:asciiTheme="minorHAnsi" w:hAnsiTheme="minorHAnsi" w:cstheme="minorHAnsi"/>
        </w:rPr>
      </w:pPr>
      <w:r w:rsidRPr="00B24312">
        <w:rPr>
          <w:rFonts w:asciiTheme="minorHAnsi" w:hAnsiTheme="minorHAnsi" w:cstheme="minorHAnsi"/>
          <w:b/>
          <w:bCs/>
        </w:rPr>
        <w:t xml:space="preserve">Agrément </w:t>
      </w:r>
      <w:r w:rsidRPr="00B24312">
        <w:rPr>
          <w:rFonts w:asciiTheme="minorHAnsi" w:hAnsiTheme="minorHAnsi" w:cstheme="minorHAnsi"/>
        </w:rPr>
        <w:t>: arrêté du 27 décembre 2023 portant agrément d'un éco-organisme de la filière à responsabilité élargie du producteur d'emballages, d'imprimés papiers et de papiers à usage graphique dont les détenteurs finaux produisent des déchets ménagers et assimilés en application de l'article L. 541-10 du code de l'environnement ; </w:t>
      </w:r>
    </w:p>
    <w:p w14:paraId="727F3D3E" w14:textId="0F25A19B" w:rsidR="00573432" w:rsidRPr="00B24312" w:rsidRDefault="00573432" w:rsidP="00B24312">
      <w:pPr>
        <w:ind w:left="360" w:firstLine="0"/>
        <w:rPr>
          <w:rFonts w:asciiTheme="minorHAnsi" w:hAnsiTheme="minorHAnsi" w:cstheme="minorBidi"/>
        </w:rPr>
      </w:pPr>
      <w:r w:rsidRPr="17F5CD45">
        <w:rPr>
          <w:rFonts w:asciiTheme="minorHAnsi" w:hAnsiTheme="minorHAnsi" w:cstheme="minorBidi"/>
          <w:b/>
        </w:rPr>
        <w:t>Boucle</w:t>
      </w:r>
      <w:r w:rsidR="003210DC">
        <w:rPr>
          <w:rFonts w:asciiTheme="minorHAnsi" w:hAnsiTheme="minorHAnsi" w:cstheme="minorBidi"/>
          <w:b/>
        </w:rPr>
        <w:t xml:space="preserve"> </w:t>
      </w:r>
      <w:r w:rsidRPr="17F5CD45">
        <w:rPr>
          <w:rFonts w:asciiTheme="minorHAnsi" w:hAnsiTheme="minorHAnsi" w:cstheme="minorBidi"/>
          <w:b/>
          <w:bCs/>
        </w:rPr>
        <w:t>ReUse </w:t>
      </w:r>
      <w:r w:rsidRPr="17F5CD45">
        <w:rPr>
          <w:rFonts w:asciiTheme="minorHAnsi" w:hAnsiTheme="minorHAnsi" w:cstheme="minorBidi"/>
          <w:b/>
        </w:rPr>
        <w:t>:</w:t>
      </w:r>
      <w:r w:rsidRPr="17F5CD45">
        <w:rPr>
          <w:rFonts w:asciiTheme="minorHAnsi" w:hAnsiTheme="minorHAnsi" w:cstheme="minorBidi"/>
        </w:rPr>
        <w:t xml:space="preserve"> boucle de réemploi sur le périmètre de l’Activation régionale. La boucle de réemploi désigne le circuit complet de l'emballage réemployable : de la collecte, en passant par le tri, le stockage, le lavage, la livraison, le conditionnement, la distribution, et la remise en rayon et la vente en magasin.  </w:t>
      </w:r>
    </w:p>
    <w:p w14:paraId="5F0E59D5" w14:textId="747828EF" w:rsidR="00B24312" w:rsidRPr="00B24312" w:rsidRDefault="00B24312" w:rsidP="00B24312">
      <w:pPr>
        <w:ind w:left="360" w:firstLine="0"/>
        <w:rPr>
          <w:rFonts w:asciiTheme="minorHAnsi" w:hAnsiTheme="minorHAnsi" w:cstheme="minorBidi"/>
        </w:rPr>
      </w:pPr>
      <w:r w:rsidRPr="17F5CD45">
        <w:rPr>
          <w:rFonts w:asciiTheme="minorHAnsi" w:hAnsiTheme="minorHAnsi" w:cstheme="minorBidi"/>
          <w:b/>
        </w:rPr>
        <w:t>Contenant(s) de stockage :</w:t>
      </w:r>
      <w:r w:rsidRPr="17F5CD45">
        <w:rPr>
          <w:rFonts w:asciiTheme="minorHAnsi" w:hAnsiTheme="minorHAnsi" w:cstheme="minorBidi"/>
        </w:rPr>
        <w:t xml:space="preserve"> contenants </w:t>
      </w:r>
      <w:r w:rsidR="00347286">
        <w:rPr>
          <w:rFonts w:asciiTheme="minorHAnsi" w:hAnsiTheme="minorHAnsi" w:cstheme="minorBidi"/>
        </w:rPr>
        <w:t xml:space="preserve">permettant le stockage des </w:t>
      </w:r>
      <w:r w:rsidR="003317BD">
        <w:rPr>
          <w:rFonts w:asciiTheme="minorHAnsi" w:hAnsiTheme="minorHAnsi" w:cstheme="minorBidi"/>
        </w:rPr>
        <w:t xml:space="preserve">emballages primaires. Ils </w:t>
      </w:r>
      <w:r w:rsidR="00F94DF8">
        <w:rPr>
          <w:rFonts w:asciiTheme="minorHAnsi" w:hAnsiTheme="minorHAnsi" w:cstheme="minorBidi"/>
        </w:rPr>
        <w:t xml:space="preserve">sont </w:t>
      </w:r>
      <w:r w:rsidRPr="17F5CD45">
        <w:rPr>
          <w:rFonts w:asciiTheme="minorHAnsi" w:hAnsiTheme="minorHAnsi" w:cstheme="minorBidi"/>
        </w:rPr>
        <w:t xml:space="preserve">placés dans les cuves de stockage du RVM pour recueillir les </w:t>
      </w:r>
      <w:r w:rsidR="3CA6363B" w:rsidRPr="17F5CD45">
        <w:rPr>
          <w:rFonts w:asciiTheme="minorHAnsi" w:hAnsiTheme="minorHAnsi" w:cstheme="minorBidi"/>
        </w:rPr>
        <w:t>e</w:t>
      </w:r>
      <w:r w:rsidR="70434A3A" w:rsidRPr="17F5CD45">
        <w:rPr>
          <w:rFonts w:asciiTheme="minorHAnsi" w:hAnsiTheme="minorHAnsi" w:cstheme="minorBidi"/>
        </w:rPr>
        <w:t>mballages</w:t>
      </w:r>
      <w:r w:rsidR="00EF26A9" w:rsidRPr="17F5CD45">
        <w:rPr>
          <w:rFonts w:asciiTheme="minorHAnsi" w:hAnsiTheme="minorHAnsi" w:cstheme="minorBidi"/>
        </w:rPr>
        <w:t> </w:t>
      </w:r>
      <w:r w:rsidR="003317BD">
        <w:rPr>
          <w:rFonts w:asciiTheme="minorHAnsi" w:hAnsiTheme="minorHAnsi" w:cstheme="minorBidi"/>
        </w:rPr>
        <w:t xml:space="preserve">et </w:t>
      </w:r>
      <w:r w:rsidR="001C7F58">
        <w:rPr>
          <w:rFonts w:asciiTheme="minorHAnsi" w:hAnsiTheme="minorHAnsi" w:cstheme="minorBidi"/>
        </w:rPr>
        <w:t>permettent également de stocker les emballages retournés via un Equipement Semi-manuel.</w:t>
      </w:r>
    </w:p>
    <w:p w14:paraId="44991B0B" w14:textId="77777777" w:rsidR="00B24312" w:rsidRPr="00B24312" w:rsidRDefault="00B24312" w:rsidP="00B24312">
      <w:pPr>
        <w:ind w:left="360" w:firstLine="0"/>
        <w:rPr>
          <w:rFonts w:asciiTheme="minorHAnsi" w:hAnsiTheme="minorHAnsi" w:cstheme="minorHAnsi"/>
        </w:rPr>
      </w:pPr>
      <w:r w:rsidRPr="00B24312">
        <w:rPr>
          <w:rFonts w:asciiTheme="minorHAnsi" w:hAnsiTheme="minorHAnsi" w:cstheme="minorHAnsi"/>
          <w:b/>
          <w:bCs/>
        </w:rPr>
        <w:t xml:space="preserve">Contrat : </w:t>
      </w:r>
      <w:r w:rsidRPr="00B24312">
        <w:rPr>
          <w:rFonts w:asciiTheme="minorHAnsi" w:hAnsiTheme="minorHAnsi" w:cstheme="minorHAnsi"/>
        </w:rPr>
        <w:t>le présent contrat ainsi que ses annexes.  </w:t>
      </w:r>
    </w:p>
    <w:p w14:paraId="40AF4698" w14:textId="70D761AA" w:rsidR="00B24312" w:rsidRPr="00B24312" w:rsidRDefault="00B24312" w:rsidP="38EC130B">
      <w:pPr>
        <w:ind w:left="360" w:firstLine="0"/>
        <w:rPr>
          <w:rFonts w:asciiTheme="minorHAnsi" w:hAnsiTheme="minorHAnsi" w:cstheme="minorBidi"/>
        </w:rPr>
      </w:pPr>
      <w:r w:rsidRPr="38EC130B">
        <w:rPr>
          <w:rFonts w:asciiTheme="minorHAnsi" w:hAnsiTheme="minorHAnsi" w:cstheme="minorBidi"/>
          <w:b/>
          <w:bCs/>
        </w:rPr>
        <w:t>Distributeur </w:t>
      </w:r>
      <w:r w:rsidRPr="38EC130B">
        <w:rPr>
          <w:rFonts w:asciiTheme="minorHAnsi" w:hAnsiTheme="minorHAnsi" w:cstheme="minorBidi"/>
        </w:rPr>
        <w:t xml:space="preserve">: </w:t>
      </w:r>
      <w:r w:rsidR="00CA0A26" w:rsidRPr="38EC130B">
        <w:rPr>
          <w:rFonts w:asciiTheme="minorHAnsi" w:hAnsiTheme="minorHAnsi" w:cstheme="minorBidi"/>
        </w:rPr>
        <w:t>désigne le signataire du Contrat</w:t>
      </w:r>
      <w:r w:rsidR="00B7621C" w:rsidRPr="38EC130B">
        <w:rPr>
          <w:rFonts w:asciiTheme="minorHAnsi" w:hAnsiTheme="minorHAnsi" w:cstheme="minorBidi"/>
        </w:rPr>
        <w:t xml:space="preserve">, </w:t>
      </w:r>
      <w:r w:rsidR="004274BD" w:rsidRPr="38EC130B">
        <w:rPr>
          <w:rFonts w:asciiTheme="minorHAnsi" w:hAnsiTheme="minorHAnsi" w:cstheme="minorBidi"/>
        </w:rPr>
        <w:t xml:space="preserve">qui peut </w:t>
      </w:r>
      <w:r w:rsidR="004274BD" w:rsidRPr="00BC29C7">
        <w:rPr>
          <w:rFonts w:asciiTheme="minorHAnsi" w:hAnsiTheme="minorHAnsi" w:cstheme="minorBidi"/>
        </w:rPr>
        <w:t>être</w:t>
      </w:r>
      <w:r w:rsidR="004274BD" w:rsidRPr="38EC130B">
        <w:rPr>
          <w:rFonts w:asciiTheme="minorHAnsi" w:hAnsiTheme="minorHAnsi" w:cstheme="minorBidi"/>
        </w:rPr>
        <w:t xml:space="preserve"> </w:t>
      </w:r>
      <w:r w:rsidR="00B7621C" w:rsidRPr="38EC130B">
        <w:rPr>
          <w:rFonts w:asciiTheme="minorHAnsi" w:hAnsiTheme="minorHAnsi" w:cstheme="minorBidi"/>
        </w:rPr>
        <w:t>s</w:t>
      </w:r>
      <w:r w:rsidRPr="38EC130B">
        <w:rPr>
          <w:rFonts w:asciiTheme="minorHAnsi" w:hAnsiTheme="minorHAnsi" w:cstheme="minorBidi"/>
        </w:rPr>
        <w:t>elon l’hypothèse,</w:t>
      </w:r>
      <w:r w:rsidR="00605781" w:rsidRPr="38EC130B">
        <w:rPr>
          <w:rFonts w:asciiTheme="minorHAnsi" w:hAnsiTheme="minorHAnsi" w:cstheme="minorBidi"/>
        </w:rPr>
        <w:t xml:space="preserve"> soit</w:t>
      </w:r>
      <w:r w:rsidRPr="38EC130B">
        <w:rPr>
          <w:rFonts w:asciiTheme="minorHAnsi" w:hAnsiTheme="minorHAnsi" w:cstheme="minorBidi"/>
        </w:rPr>
        <w:t xml:space="preserve"> </w:t>
      </w:r>
      <w:r w:rsidR="00AA3087" w:rsidRPr="38EC130B">
        <w:rPr>
          <w:rFonts w:asciiTheme="minorHAnsi" w:hAnsiTheme="minorHAnsi" w:cstheme="minorBidi"/>
        </w:rPr>
        <w:t xml:space="preserve">l’enseigne </w:t>
      </w:r>
      <w:r w:rsidR="00605781" w:rsidRPr="38EC130B">
        <w:rPr>
          <w:rFonts w:asciiTheme="minorHAnsi" w:hAnsiTheme="minorHAnsi" w:cstheme="minorBidi"/>
        </w:rPr>
        <w:t>(lauréat de l’AMI), soit</w:t>
      </w:r>
      <w:r w:rsidR="00175A87" w:rsidRPr="38EC130B">
        <w:rPr>
          <w:rFonts w:asciiTheme="minorHAnsi" w:hAnsiTheme="minorHAnsi" w:cstheme="minorBidi"/>
        </w:rPr>
        <w:t xml:space="preserve"> ses</w:t>
      </w:r>
      <w:r w:rsidRPr="38EC130B">
        <w:rPr>
          <w:rFonts w:asciiTheme="minorHAnsi" w:hAnsiTheme="minorHAnsi" w:cstheme="minorBidi"/>
        </w:rPr>
        <w:t xml:space="preserve"> magasin</w:t>
      </w:r>
      <w:r w:rsidR="009F54DF" w:rsidRPr="38EC130B">
        <w:rPr>
          <w:rFonts w:asciiTheme="minorHAnsi" w:hAnsiTheme="minorHAnsi" w:cstheme="minorBidi"/>
        </w:rPr>
        <w:t>s</w:t>
      </w:r>
      <w:ins w:id="33" w:author="Marie WENDLING" w:date="2026-01-19T12:11:00Z" w16du:dateUtc="2026-01-19T11:11:00Z">
        <w:r w:rsidR="004F19A9" w:rsidRPr="00E67759">
          <w:rPr>
            <w:rFonts w:asciiTheme="minorHAnsi" w:hAnsiTheme="minorHAnsi" w:cstheme="minorBidi"/>
            <w:highlight w:val="green"/>
            <w:rPrChange w:id="34" w:author="Marie WENDLING" w:date="2026-01-19T12:38:00Z" w16du:dateUtc="2026-01-19T11:38:00Z">
              <w:rPr>
                <w:rFonts w:asciiTheme="minorHAnsi" w:hAnsiTheme="minorHAnsi" w:cstheme="minorBidi"/>
              </w:rPr>
            </w:rPrChange>
          </w:rPr>
          <w:t>/point de retrait</w:t>
        </w:r>
      </w:ins>
      <w:r w:rsidR="00605781" w:rsidRPr="00744612">
        <w:rPr>
          <w:rFonts w:asciiTheme="minorHAnsi" w:hAnsiTheme="minorHAnsi" w:cstheme="minorBidi"/>
        </w:rPr>
        <w:t>,</w:t>
      </w:r>
      <w:r w:rsidR="00605781" w:rsidRPr="38EC130B">
        <w:rPr>
          <w:rFonts w:asciiTheme="minorHAnsi" w:hAnsiTheme="minorHAnsi" w:cstheme="minorBidi"/>
        </w:rPr>
        <w:t xml:space="preserve"> s’ils </w:t>
      </w:r>
      <w:r w:rsidRPr="38EC130B">
        <w:rPr>
          <w:rFonts w:asciiTheme="minorHAnsi" w:hAnsiTheme="minorHAnsi" w:cstheme="minorBidi"/>
        </w:rPr>
        <w:t>sont franchisés ou coopérateurs d'un Mouvement de commerçants indépendants. </w:t>
      </w:r>
    </w:p>
    <w:p w14:paraId="1F3407A4" w14:textId="77777777" w:rsidR="00B24312" w:rsidRDefault="00B24312" w:rsidP="00B24312">
      <w:pPr>
        <w:ind w:left="360" w:firstLine="0"/>
        <w:rPr>
          <w:rFonts w:asciiTheme="minorHAnsi" w:hAnsiTheme="minorHAnsi" w:cstheme="minorHAnsi"/>
        </w:rPr>
      </w:pPr>
      <w:r w:rsidRPr="00B24312">
        <w:rPr>
          <w:rFonts w:asciiTheme="minorHAnsi" w:hAnsiTheme="minorHAnsi" w:cstheme="minorHAnsi"/>
          <w:b/>
          <w:bCs/>
        </w:rPr>
        <w:t>Enlèvement :</w:t>
      </w:r>
      <w:r w:rsidRPr="00B24312">
        <w:rPr>
          <w:rFonts w:asciiTheme="minorHAnsi" w:hAnsiTheme="minorHAnsi" w:cstheme="minorHAnsi"/>
        </w:rPr>
        <w:t xml:space="preserve"> désigne la collecte des emballages réemployables regroupés à l’Espace de stockage</w:t>
      </w:r>
      <w:r w:rsidRPr="00B24312">
        <w:rPr>
          <w:rFonts w:asciiTheme="minorHAnsi" w:hAnsiTheme="minorHAnsi" w:cstheme="minorHAnsi"/>
          <w:b/>
          <w:bCs/>
        </w:rPr>
        <w:t>.</w:t>
      </w:r>
      <w:r w:rsidRPr="00B24312">
        <w:rPr>
          <w:rFonts w:asciiTheme="minorHAnsi" w:hAnsiTheme="minorHAnsi" w:cstheme="minorHAnsi"/>
        </w:rPr>
        <w:t> </w:t>
      </w:r>
    </w:p>
    <w:p w14:paraId="32D3B31E" w14:textId="0F9F31F9" w:rsidR="00594C56" w:rsidRDefault="00594C56" w:rsidP="00B24312">
      <w:pPr>
        <w:ind w:left="360" w:firstLine="0"/>
        <w:rPr>
          <w:rFonts w:asciiTheme="minorHAnsi" w:hAnsiTheme="minorHAnsi" w:cstheme="minorHAnsi"/>
        </w:rPr>
      </w:pPr>
      <w:r w:rsidRPr="00594C56">
        <w:rPr>
          <w:rFonts w:asciiTheme="minorHAnsi" w:hAnsiTheme="minorHAnsi" w:cstheme="minorHAnsi"/>
          <w:b/>
          <w:bCs/>
        </w:rPr>
        <w:t xml:space="preserve">Emballages primaires : </w:t>
      </w:r>
      <w:r w:rsidRPr="00594C56">
        <w:rPr>
          <w:rFonts w:asciiTheme="minorHAnsi" w:hAnsiTheme="minorHAnsi" w:cstheme="minorHAnsi"/>
        </w:rPr>
        <w:t xml:space="preserve">contenants destinés au conditionnement d’un produit. Au sens </w:t>
      </w:r>
      <w:r w:rsidR="00C84B06">
        <w:rPr>
          <w:rFonts w:asciiTheme="minorHAnsi" w:hAnsiTheme="minorHAnsi" w:cstheme="minorHAnsi"/>
        </w:rPr>
        <w:t>de l’AMI</w:t>
      </w:r>
      <w:r w:rsidR="00EF4C28">
        <w:rPr>
          <w:rFonts w:asciiTheme="minorHAnsi" w:hAnsiTheme="minorHAnsi" w:cstheme="minorHAnsi"/>
        </w:rPr>
        <w:t xml:space="preserve"> Récupération 2025</w:t>
      </w:r>
      <w:r w:rsidRPr="00594C56">
        <w:rPr>
          <w:rFonts w:asciiTheme="minorHAnsi" w:hAnsiTheme="minorHAnsi" w:cstheme="minorHAnsi"/>
        </w:rPr>
        <w:t>, les Emballages primaires visent les emballages aptes au réemploi, pris en charge dans le cadre de la Boucle ReUs</w:t>
      </w:r>
      <w:r w:rsidR="00EF4C28">
        <w:rPr>
          <w:rFonts w:asciiTheme="minorHAnsi" w:hAnsiTheme="minorHAnsi" w:cstheme="minorHAnsi"/>
        </w:rPr>
        <w:t>e, listés au Point 1.4 du Règlement de Consultation ;</w:t>
      </w:r>
    </w:p>
    <w:p w14:paraId="61C1195B" w14:textId="4BCA7CCB" w:rsidR="00C5034D" w:rsidRPr="00A6243E" w:rsidRDefault="00C5034D" w:rsidP="00B24312">
      <w:pPr>
        <w:ind w:left="360" w:firstLine="0"/>
        <w:rPr>
          <w:rFonts w:asciiTheme="minorHAnsi" w:hAnsiTheme="minorHAnsi" w:cstheme="minorHAnsi"/>
          <w:b/>
          <w:bCs/>
        </w:rPr>
      </w:pPr>
      <w:r w:rsidRPr="00A6243E">
        <w:rPr>
          <w:rFonts w:asciiTheme="minorHAnsi" w:hAnsiTheme="minorHAnsi" w:cstheme="minorHAnsi"/>
          <w:b/>
          <w:bCs/>
        </w:rPr>
        <w:t>Emballages Iconiques</w:t>
      </w:r>
      <w:r w:rsidRPr="00310D34">
        <w:rPr>
          <w:rFonts w:asciiTheme="minorHAnsi" w:hAnsiTheme="minorHAnsi" w:cstheme="minorHAnsi"/>
          <w:b/>
        </w:rPr>
        <w:t xml:space="preserve"> </w:t>
      </w:r>
      <w:r w:rsidR="0082322F" w:rsidRPr="00310D34">
        <w:rPr>
          <w:rFonts w:asciiTheme="minorHAnsi" w:hAnsiTheme="minorHAnsi" w:cstheme="minorHAnsi"/>
          <w:b/>
          <w:bCs/>
        </w:rPr>
        <w:t>et Autres</w:t>
      </w:r>
      <w:r w:rsidRPr="00A6243E">
        <w:rPr>
          <w:rFonts w:asciiTheme="minorHAnsi" w:hAnsiTheme="minorHAnsi" w:cstheme="minorHAnsi"/>
          <w:b/>
          <w:bCs/>
        </w:rPr>
        <w:t xml:space="preserve"> : </w:t>
      </w:r>
      <w:r w:rsidRPr="00310D34">
        <w:rPr>
          <w:rFonts w:asciiTheme="minorHAnsi" w:hAnsiTheme="minorHAnsi" w:cstheme="minorHAnsi"/>
        </w:rPr>
        <w:t>Tout emballage apte au réemploi pris en charge dans le cadre du dispositif ReUse</w:t>
      </w:r>
      <w:r w:rsidR="00685A35" w:rsidRPr="00310D34">
        <w:rPr>
          <w:rFonts w:asciiTheme="minorHAnsi" w:hAnsiTheme="minorHAnsi" w:cstheme="minorHAnsi"/>
        </w:rPr>
        <w:t>.</w:t>
      </w:r>
      <w:r w:rsidRPr="00310D34">
        <w:rPr>
          <w:rFonts w:asciiTheme="minorHAnsi" w:hAnsiTheme="minorHAnsi" w:cstheme="minorHAnsi"/>
        </w:rPr>
        <w:t xml:space="preserve"> Ces emballages peuvent être des références disponibles sur des catalogues fabricants ou être des emballages </w:t>
      </w:r>
      <w:r w:rsidR="00322E2E" w:rsidRPr="00310D34">
        <w:rPr>
          <w:rFonts w:asciiTheme="minorHAnsi" w:hAnsiTheme="minorHAnsi" w:cstheme="minorHAnsi"/>
        </w:rPr>
        <w:t>de</w:t>
      </w:r>
      <w:r w:rsidRPr="00310D34">
        <w:rPr>
          <w:rFonts w:asciiTheme="minorHAnsi" w:hAnsiTheme="minorHAnsi" w:cstheme="minorHAnsi"/>
        </w:rPr>
        <w:t xml:space="preserve"> marque</w:t>
      </w:r>
      <w:r w:rsidR="00365D92" w:rsidRPr="00310D34">
        <w:rPr>
          <w:rFonts w:asciiTheme="minorHAnsi" w:hAnsiTheme="minorHAnsi" w:cstheme="minorHAnsi"/>
        </w:rPr>
        <w:t xml:space="preserve"> (hors RCoeur)</w:t>
      </w:r>
      <w:r w:rsidRPr="00310D34">
        <w:rPr>
          <w:rFonts w:asciiTheme="minorHAnsi" w:hAnsiTheme="minorHAnsi" w:cstheme="minorHAnsi"/>
        </w:rPr>
        <w:t xml:space="preserve">. </w:t>
      </w:r>
    </w:p>
    <w:p w14:paraId="51B8A2EA" w14:textId="2CB51CAE" w:rsidR="000A406D" w:rsidRPr="00B24312" w:rsidRDefault="000A406D" w:rsidP="00B24312">
      <w:pPr>
        <w:ind w:left="360" w:firstLine="0"/>
        <w:rPr>
          <w:rFonts w:asciiTheme="minorHAnsi" w:hAnsiTheme="minorHAnsi" w:cstheme="minorHAnsi"/>
        </w:rPr>
      </w:pPr>
      <w:r w:rsidRPr="00A6243E">
        <w:rPr>
          <w:rFonts w:asciiTheme="minorHAnsi" w:hAnsiTheme="minorHAnsi" w:cstheme="minorHAnsi"/>
          <w:b/>
          <w:bCs/>
        </w:rPr>
        <w:t xml:space="preserve">Emballages standards RCoeur : </w:t>
      </w:r>
      <w:r w:rsidRPr="00A6243E">
        <w:rPr>
          <w:rFonts w:asciiTheme="minorHAnsi" w:hAnsiTheme="minorHAnsi" w:cstheme="minorHAnsi"/>
        </w:rPr>
        <w:t>emballages standards en verre développés dans le cadre du dispositif ReUse. Dans la phase d’Activation Régionale, six (6) références d’emballages RCoeur sont concernées.</w:t>
      </w:r>
      <w:r w:rsidRPr="000A406D">
        <w:rPr>
          <w:rFonts w:asciiTheme="minorHAnsi" w:hAnsiTheme="minorHAnsi" w:cstheme="minorHAnsi"/>
        </w:rPr>
        <w:t>  </w:t>
      </w:r>
    </w:p>
    <w:p w14:paraId="26C87F7A" w14:textId="414BB31F" w:rsidR="00B24312" w:rsidRDefault="00B24312" w:rsidP="00B24312">
      <w:pPr>
        <w:ind w:left="360" w:firstLine="0"/>
        <w:rPr>
          <w:ins w:id="35" w:author="Marie WENDLING" w:date="2026-01-16T09:10:00Z" w16du:dateUtc="2026-01-16T08:10:00Z"/>
          <w:rFonts w:asciiTheme="minorHAnsi" w:hAnsiTheme="minorHAnsi" w:cstheme="minorBidi"/>
        </w:rPr>
      </w:pPr>
      <w:commentRangeStart w:id="36"/>
      <w:r w:rsidRPr="17F5CD45">
        <w:rPr>
          <w:rFonts w:asciiTheme="minorHAnsi" w:hAnsiTheme="minorHAnsi" w:cstheme="minorBidi"/>
          <w:b/>
        </w:rPr>
        <w:t>Emplacement</w:t>
      </w:r>
      <w:commentRangeEnd w:id="36"/>
      <w:r w:rsidR="00A10A87" w:rsidRPr="17F5CD45">
        <w:rPr>
          <w:rStyle w:val="CommentReference"/>
          <w:rFonts w:asciiTheme="minorHAnsi" w:hAnsiTheme="minorHAnsi" w:cstheme="minorBidi"/>
          <w:b/>
          <w:sz w:val="20"/>
          <w:szCs w:val="22"/>
        </w:rPr>
        <w:commentReference w:id="36"/>
      </w:r>
      <w:r w:rsidRPr="17F5CD45">
        <w:rPr>
          <w:rFonts w:asciiTheme="minorHAnsi" w:hAnsiTheme="minorHAnsi" w:cstheme="minorBidi"/>
          <w:b/>
        </w:rPr>
        <w:t>(s)</w:t>
      </w:r>
      <w:r w:rsidR="00B56245">
        <w:rPr>
          <w:rFonts w:asciiTheme="minorHAnsi" w:hAnsiTheme="minorHAnsi" w:cstheme="minorBidi"/>
          <w:b/>
        </w:rPr>
        <w:t xml:space="preserve"> (ou Point de reprise)</w:t>
      </w:r>
      <w:r w:rsidRPr="17F5CD45">
        <w:rPr>
          <w:rFonts w:asciiTheme="minorHAnsi" w:hAnsiTheme="minorHAnsi" w:cstheme="minorBidi"/>
          <w:b/>
        </w:rPr>
        <w:t xml:space="preserve"> :</w:t>
      </w:r>
      <w:r w:rsidRPr="17F5CD45">
        <w:rPr>
          <w:rFonts w:asciiTheme="minorHAnsi" w:hAnsiTheme="minorHAnsi" w:cstheme="minorBidi"/>
        </w:rPr>
        <w:t xml:space="preserve"> désigne l’espace dédié à l’implantation d</w:t>
      </w:r>
      <w:r w:rsidR="00E53200" w:rsidRPr="17F5CD45">
        <w:rPr>
          <w:rFonts w:asciiTheme="minorHAnsi" w:hAnsiTheme="minorHAnsi" w:cstheme="minorBidi"/>
        </w:rPr>
        <w:t>e l’E</w:t>
      </w:r>
      <w:r w:rsidRPr="17F5CD45">
        <w:rPr>
          <w:rFonts w:asciiTheme="minorHAnsi" w:hAnsiTheme="minorHAnsi" w:cstheme="minorBidi"/>
        </w:rPr>
        <w:t>quipement de récupération</w:t>
      </w:r>
      <w:r w:rsidR="00E53200" w:rsidRPr="17F5CD45">
        <w:rPr>
          <w:rFonts w:asciiTheme="minorHAnsi" w:hAnsiTheme="minorHAnsi" w:cstheme="minorBidi"/>
        </w:rPr>
        <w:t xml:space="preserve"> et de déconsignation</w:t>
      </w:r>
      <w:r w:rsidRPr="17F5CD45">
        <w:rPr>
          <w:rFonts w:asciiTheme="minorHAnsi" w:hAnsiTheme="minorHAnsi" w:cstheme="minorBidi"/>
        </w:rPr>
        <w:t xml:space="preserve"> ; </w:t>
      </w:r>
    </w:p>
    <w:p w14:paraId="6419A203" w14:textId="4AF0145C" w:rsidR="00210F05" w:rsidRPr="00BF71AC" w:rsidDel="000349DC" w:rsidRDefault="00D21FF3">
      <w:pPr>
        <w:pStyle w:val="ListParagraph"/>
        <w:numPr>
          <w:ilvl w:val="0"/>
          <w:numId w:val="61"/>
        </w:numPr>
        <w:ind w:left="360" w:firstLine="0"/>
        <w:rPr>
          <w:del w:id="37" w:author="Marie WENDLING" w:date="2026-01-19T09:59:00Z" w16du:dateUtc="2026-01-19T08:59:00Z"/>
          <w:rFonts w:asciiTheme="minorHAnsi" w:hAnsiTheme="minorHAnsi" w:cstheme="minorBidi"/>
        </w:rPr>
        <w:pPrChange w:id="38" w:author="Marie WENDLING" w:date="2026-01-19T09:59:00Z" w16du:dateUtc="2026-01-19T08:59:00Z">
          <w:pPr>
            <w:ind w:left="360" w:firstLine="0"/>
          </w:pPr>
        </w:pPrChange>
      </w:pPr>
      <w:ins w:id="39" w:author="Bérangère DUFRESNE" w:date="2026-01-19T09:37:00Z" w16du:dateUtc="2026-01-19T08:37:00Z">
        <w:del w:id="40" w:author="Marie WENDLING" w:date="2026-01-19T09:59:00Z" w16du:dateUtc="2026-01-19T08:59:00Z">
          <w:r w:rsidRPr="000349DC" w:rsidDel="000349DC">
            <w:rPr>
              <w:rFonts w:asciiTheme="minorHAnsi" w:hAnsiTheme="minorHAnsi" w:cstheme="minorHAnsi"/>
              <w:highlight w:val="green"/>
            </w:rPr>
            <w:delText>L’ peu</w:delText>
          </w:r>
          <w:r w:rsidR="003E5F17" w:rsidRPr="000349DC" w:rsidDel="000349DC">
            <w:rPr>
              <w:rFonts w:asciiTheme="minorHAnsi" w:hAnsiTheme="minorHAnsi" w:cstheme="minorHAnsi"/>
              <w:highlight w:val="green"/>
            </w:rPr>
            <w:delText>t</w:delText>
          </w:r>
          <w:r w:rsidRPr="000349DC" w:rsidDel="000349DC">
            <w:rPr>
              <w:rFonts w:asciiTheme="minorHAnsi" w:hAnsiTheme="minorHAnsi" w:cstheme="minorHAnsi"/>
              <w:highlight w:val="green"/>
            </w:rPr>
            <w:delText xml:space="preserve"> se situer</w:delText>
          </w:r>
        </w:del>
      </w:ins>
      <w:ins w:id="41" w:author="Bérangère DUFRESNE" w:date="2026-01-19T09:39:00Z" w16du:dateUtc="2026-01-19T08:39:00Z">
        <w:del w:id="42" w:author="Marie WENDLING" w:date="2026-01-19T09:59:00Z" w16du:dateUtc="2026-01-19T08:59:00Z">
          <w:r w:rsidR="00A354E5" w:rsidRPr="000349DC" w:rsidDel="000349DC">
            <w:rPr>
              <w:rFonts w:asciiTheme="minorHAnsi" w:hAnsiTheme="minorHAnsi" w:cstheme="minorHAnsi"/>
              <w:highlight w:val="green"/>
            </w:rPr>
            <w:delText>Soit d</w:delText>
          </w:r>
        </w:del>
      </w:ins>
      <w:ins w:id="43" w:author="Bérangère DUFRESNE" w:date="2026-01-19T09:37:00Z" w16du:dateUtc="2026-01-19T08:37:00Z">
        <w:del w:id="44" w:author="Marie WENDLING" w:date="2026-01-19T09:59:00Z" w16du:dateUtc="2026-01-19T08:59:00Z">
          <w:r w:rsidR="003E5F17" w:rsidRPr="000349DC" w:rsidDel="000349DC">
            <w:rPr>
              <w:rFonts w:asciiTheme="minorHAnsi" w:hAnsiTheme="minorHAnsi" w:cstheme="minorHAnsi"/>
              <w:highlight w:val="green"/>
            </w:rPr>
            <w:delText xml:space="preserve">ans un </w:delText>
          </w:r>
        </w:del>
      </w:ins>
      <w:ins w:id="45" w:author="Bérangère DUFRESNE" w:date="2026-01-19T09:52:00Z" w16du:dateUtc="2026-01-19T08:52:00Z">
        <w:del w:id="46" w:author="Marie WENDLING" w:date="2026-01-19T09:59:00Z" w16du:dateUtc="2026-01-19T08:59:00Z">
          <w:r w:rsidR="00E40080" w:rsidRPr="000349DC" w:rsidDel="000349DC">
            <w:rPr>
              <w:rFonts w:asciiTheme="minorHAnsi" w:hAnsiTheme="minorHAnsi" w:cstheme="minorHAnsi"/>
              <w:highlight w:val="green"/>
            </w:rPr>
            <w:delText>v</w:delText>
          </w:r>
        </w:del>
      </w:ins>
      <w:ins w:id="47" w:author="Bérangère DUFRESNE" w:date="2026-01-19T09:39:00Z" w16du:dateUtc="2026-01-19T08:39:00Z">
        <w:del w:id="48" w:author="Marie WENDLING" w:date="2026-01-19T09:59:00Z" w16du:dateUtc="2026-01-19T08:59:00Z">
          <w:r w:rsidR="00A354E5" w:rsidRPr="000349DC" w:rsidDel="000349DC">
            <w:rPr>
              <w:rFonts w:asciiTheme="minorHAnsi" w:hAnsiTheme="minorHAnsi" w:cstheme="minorHAnsi"/>
              <w:highlight w:val="green"/>
            </w:rPr>
            <w:delText>Soit d</w:delText>
          </w:r>
        </w:del>
      </w:ins>
      <w:ins w:id="49" w:author="Bérangère DUFRESNE" w:date="2026-01-19T09:37:00Z" w16du:dateUtc="2026-01-19T08:37:00Z">
        <w:del w:id="50" w:author="Marie WENDLING" w:date="2026-01-19T09:59:00Z" w16du:dateUtc="2026-01-19T08:59:00Z">
          <w:r w:rsidR="003E5F17" w:rsidRPr="000349DC" w:rsidDel="000349DC">
            <w:rPr>
              <w:rFonts w:asciiTheme="minorHAnsi" w:hAnsiTheme="minorHAnsi" w:cstheme="minorHAnsi"/>
              <w:highlight w:val="green"/>
            </w:rPr>
            <w:delText xml:space="preserve">ans </w:delText>
          </w:r>
        </w:del>
      </w:ins>
      <w:ins w:id="51" w:author="Bérangère DUFRESNE" w:date="2026-01-19T09:41:00Z" w16du:dateUtc="2026-01-19T08:41:00Z">
        <w:del w:id="52" w:author="Marie WENDLING" w:date="2026-01-19T09:59:00Z" w16du:dateUtc="2026-01-19T08:59:00Z">
          <w:r w:rsidR="00A97133" w:rsidRPr="000349DC" w:rsidDel="000349DC">
            <w:rPr>
              <w:rFonts w:asciiTheme="minorHAnsi" w:hAnsiTheme="minorHAnsi" w:cstheme="minorHAnsi"/>
              <w:color w:val="auto"/>
              <w:highlight w:val="green"/>
              <w:rPrChange w:id="53" w:author="Marie WENDLING" w:date="2026-01-19T09:59:00Z" w16du:dateUtc="2026-01-19T08:59:00Z">
                <w:rPr>
                  <w:rFonts w:asciiTheme="minorHAnsi" w:hAnsiTheme="minorHAnsi" w:cstheme="minorHAnsi"/>
                </w:rPr>
              </w:rPrChange>
            </w:rPr>
            <w:delText xml:space="preserve">un </w:delText>
          </w:r>
          <w:r w:rsidR="00446CE4" w:rsidRPr="000349DC" w:rsidDel="000349DC">
            <w:rPr>
              <w:rStyle w:val="IntenseEmphasis"/>
              <w:rFonts w:asciiTheme="minorHAnsi" w:hAnsiTheme="minorHAnsi" w:cstheme="minorHAnsi"/>
              <w:b w:val="0"/>
              <w:color w:val="auto"/>
              <w:highlight w:val="green"/>
              <w:rPrChange w:id="54" w:author="Marie WENDLING" w:date="2026-01-19T09:59:00Z" w16du:dateUtc="2026-01-19T08:59:00Z">
                <w:rPr>
                  <w:rStyle w:val="IntenseEmphasis"/>
                  <w:rFonts w:asciiTheme="minorHAnsi" w:hAnsiTheme="minorHAnsi" w:cstheme="minorHAnsi"/>
                  <w:bCs/>
                  <w:color w:val="385623" w:themeColor="accent6" w:themeShade="80"/>
                </w:rPr>
              </w:rPrChange>
            </w:rPr>
            <w:delText>Point de retrait</w:delText>
          </w:r>
          <w:r w:rsidR="00446CE4" w:rsidRPr="000349DC" w:rsidDel="000349DC">
            <w:rPr>
              <w:rStyle w:val="IntenseEmphasis"/>
              <w:rFonts w:asciiTheme="minorHAnsi" w:hAnsiTheme="minorHAnsi" w:cstheme="minorHAnsi"/>
              <w:b w:val="0"/>
              <w:color w:val="auto"/>
              <w:highlight w:val="green"/>
              <w:rPrChange w:id="55" w:author="Marie WENDLING" w:date="2026-01-19T09:59:00Z" w16du:dateUtc="2026-01-19T08:59:00Z">
                <w:rPr>
                  <w:rStyle w:val="IntenseEmphasis"/>
                  <w:rFonts w:asciiTheme="minorHAnsi" w:hAnsiTheme="minorHAnsi" w:cstheme="minorHAnsi"/>
                  <w:b w:val="0"/>
                  <w:color w:val="385623" w:themeColor="accent6" w:themeShade="80"/>
                </w:rPr>
              </w:rPrChange>
            </w:rPr>
            <w:delText xml:space="preserve"> </w:delText>
          </w:r>
          <w:r w:rsidR="00446CE4" w:rsidRPr="000349DC" w:rsidDel="000349DC">
            <w:rPr>
              <w:rStyle w:val="IntenseEmphasis"/>
              <w:rFonts w:asciiTheme="minorHAnsi" w:hAnsiTheme="minorHAnsi" w:cstheme="minorHAnsi"/>
              <w:b w:val="0"/>
              <w:color w:val="auto"/>
              <w:highlight w:val="green"/>
              <w:rPrChange w:id="56" w:author="Marie WENDLING" w:date="2026-01-19T09:59:00Z" w16du:dateUtc="2026-01-19T08:59:00Z">
                <w:rPr>
                  <w:rStyle w:val="IntenseEmphasis"/>
                  <w:rFonts w:asciiTheme="minorHAnsi" w:hAnsiTheme="minorHAnsi" w:cstheme="minorHAnsi"/>
                  <w:b w:val="0"/>
                  <w:color w:val="auto"/>
                </w:rPr>
              </w:rPrChange>
            </w:rPr>
            <w:delText>(« Drive »)</w:delText>
          </w:r>
        </w:del>
      </w:ins>
      <w:ins w:id="57" w:author="Bérangère DUFRESNE" w:date="2026-01-19T09:47:00Z" w16du:dateUtc="2026-01-19T08:47:00Z">
        <w:del w:id="58" w:author="Marie WENDLING" w:date="2026-01-19T09:59:00Z" w16du:dateUtc="2026-01-19T08:59:00Z">
          <w:r w:rsidR="001E2E60" w:rsidRPr="000349DC" w:rsidDel="000349DC">
            <w:rPr>
              <w:rFonts w:asciiTheme="minorHAnsi" w:hAnsiTheme="minorHAnsi" w:cstheme="minorHAnsi"/>
              <w:highlight w:val="green"/>
            </w:rPr>
            <w:delText>Point</w:delText>
          </w:r>
        </w:del>
      </w:ins>
      <w:ins w:id="59" w:author="Bérangère DUFRESNE" w:date="2026-01-19T09:48:00Z" w16du:dateUtc="2026-01-19T08:48:00Z">
        <w:del w:id="60" w:author="Marie WENDLING" w:date="2026-01-19T09:59:00Z" w16du:dateUtc="2026-01-19T08:59:00Z">
          <w:r w:rsidR="001E2E60" w:rsidRPr="000349DC" w:rsidDel="000349DC">
            <w:rPr>
              <w:rFonts w:asciiTheme="minorHAnsi" w:hAnsiTheme="minorHAnsi" w:cstheme="minorHAnsi"/>
              <w:highlight w:val="green"/>
            </w:rPr>
            <w:delText xml:space="preserve"> de Vente</w:delText>
          </w:r>
          <w:r w:rsidR="003A2335" w:rsidRPr="000349DC" w:rsidDel="000349DC">
            <w:rPr>
              <w:rFonts w:asciiTheme="minorHAnsi" w:hAnsiTheme="minorHAnsi" w:cstheme="minorHAnsi"/>
              <w:highlight w:val="green"/>
            </w:rPr>
            <w:delText>ne se situant pas physiquement</w:delText>
          </w:r>
          <w:r w:rsidR="00D92275" w:rsidRPr="000349DC" w:rsidDel="000349DC">
            <w:rPr>
              <w:rFonts w:asciiTheme="minorHAnsi" w:hAnsiTheme="minorHAnsi" w:cstheme="minorHAnsi"/>
              <w:highlight w:val="green"/>
            </w:rPr>
            <w:delText xml:space="preserve"> à côté</w:delText>
          </w:r>
          <w:r w:rsidR="001E2E60" w:rsidRPr="000349DC" w:rsidDel="000349DC">
            <w:rPr>
              <w:rFonts w:asciiTheme="minorHAnsi" w:hAnsiTheme="minorHAnsi" w:cstheme="minorHAnsi"/>
              <w:highlight w:val="green"/>
            </w:rPr>
            <w:delText xml:space="preserve"> </w:delText>
          </w:r>
        </w:del>
      </w:ins>
      <w:ins w:id="61" w:author="Bérangère DUFRESNE" w:date="2026-01-19T09:49:00Z" w16du:dateUtc="2026-01-19T08:49:00Z">
        <w:del w:id="62" w:author="Marie WENDLING" w:date="2026-01-19T09:59:00Z" w16du:dateUtc="2026-01-19T08:59:00Z">
          <w:r w:rsidR="00D92275" w:rsidRPr="000349DC" w:rsidDel="000349DC">
            <w:rPr>
              <w:rFonts w:asciiTheme="minorHAnsi" w:hAnsiTheme="minorHAnsi" w:cstheme="minorHAnsi"/>
              <w:highlight w:val="green"/>
            </w:rPr>
            <w:delText>d’</w:delText>
          </w:r>
        </w:del>
      </w:ins>
      <w:ins w:id="63" w:author="Bérangère DUFRESNE" w:date="2026-01-19T09:48:00Z" w16du:dateUtc="2026-01-19T08:48:00Z">
        <w:del w:id="64" w:author="Marie WENDLING" w:date="2026-01-19T09:59:00Z" w16du:dateUtc="2026-01-19T08:59:00Z">
          <w:r w:rsidR="001E2E60" w:rsidRPr="000349DC" w:rsidDel="000349DC">
            <w:rPr>
              <w:rFonts w:asciiTheme="minorHAnsi" w:hAnsiTheme="minorHAnsi" w:cstheme="minorHAnsi"/>
              <w:highlight w:val="green"/>
            </w:rPr>
            <w:delText>un Point de Vente</w:delText>
          </w:r>
        </w:del>
      </w:ins>
    </w:p>
    <w:p w14:paraId="74CF3AD1" w14:textId="0E687DDD" w:rsidR="00B24312" w:rsidRPr="000349DC" w:rsidRDefault="00B24312" w:rsidP="000349DC">
      <w:pPr>
        <w:pStyle w:val="ListParagraph"/>
        <w:ind w:left="360" w:firstLine="0"/>
        <w:rPr>
          <w:rFonts w:asciiTheme="minorHAnsi" w:hAnsiTheme="minorHAnsi" w:cstheme="minorHAnsi"/>
        </w:rPr>
        <w:pPrChange w:id="65" w:author="Marie WENDLING" w:date="2026-01-19T09:59:00Z" w16du:dateUtc="2026-01-19T08:59:00Z">
          <w:pPr>
            <w:ind w:left="360" w:firstLine="0"/>
          </w:pPr>
        </w:pPrChange>
      </w:pPr>
      <w:r w:rsidRPr="000349DC">
        <w:rPr>
          <w:rFonts w:asciiTheme="minorHAnsi" w:hAnsiTheme="minorHAnsi" w:cstheme="minorHAnsi"/>
          <w:b/>
          <w:bCs/>
        </w:rPr>
        <w:t>Equipement(s) de récupération et de déconsignation</w:t>
      </w:r>
      <w:r w:rsidR="00D5198C" w:rsidRPr="000349DC">
        <w:rPr>
          <w:rFonts w:asciiTheme="minorHAnsi" w:hAnsiTheme="minorHAnsi" w:cstheme="minorHAnsi"/>
          <w:b/>
          <w:bCs/>
        </w:rPr>
        <w:t xml:space="preserve"> (EDR)</w:t>
      </w:r>
      <w:r w:rsidRPr="000349DC">
        <w:rPr>
          <w:rFonts w:asciiTheme="minorHAnsi" w:hAnsiTheme="minorHAnsi" w:cstheme="minorHAnsi"/>
          <w:b/>
          <w:bCs/>
        </w:rPr>
        <w:t> :</w:t>
      </w:r>
      <w:r w:rsidRPr="000349DC">
        <w:rPr>
          <w:rFonts w:asciiTheme="minorHAnsi" w:hAnsiTheme="minorHAnsi" w:cstheme="minorHAnsi"/>
        </w:rPr>
        <w:t xml:space="preserve"> désigne les </w:t>
      </w:r>
      <w:r w:rsidRPr="000349DC">
        <w:rPr>
          <w:rFonts w:asciiTheme="minorHAnsi" w:hAnsiTheme="minorHAnsi" w:cstheme="minorHAnsi"/>
          <w:b/>
          <w:bCs/>
        </w:rPr>
        <w:t xml:space="preserve">RVM </w:t>
      </w:r>
      <w:r w:rsidRPr="000349DC">
        <w:rPr>
          <w:rFonts w:asciiTheme="minorHAnsi" w:hAnsiTheme="minorHAnsi" w:cstheme="minorHAnsi"/>
        </w:rPr>
        <w:t>(</w:t>
      </w:r>
      <w:r w:rsidRPr="000349DC">
        <w:rPr>
          <w:rFonts w:asciiTheme="minorHAnsi" w:hAnsiTheme="minorHAnsi" w:cstheme="minorHAnsi"/>
          <w:i/>
          <w:iCs/>
        </w:rPr>
        <w:t>cf</w:t>
      </w:r>
      <w:r w:rsidRPr="000349DC">
        <w:rPr>
          <w:rFonts w:asciiTheme="minorHAnsi" w:hAnsiTheme="minorHAnsi" w:cstheme="minorHAnsi"/>
        </w:rPr>
        <w:t>. définition ci-après) et systèmes semi-manuels (douchette</w:t>
      </w:r>
      <w:r w:rsidR="00844D9B" w:rsidRPr="000349DC">
        <w:rPr>
          <w:rFonts w:asciiTheme="minorHAnsi" w:hAnsiTheme="minorHAnsi" w:cstheme="minorHAnsi"/>
        </w:rPr>
        <w:t>s</w:t>
      </w:r>
      <w:r w:rsidRPr="000349DC">
        <w:rPr>
          <w:rFonts w:asciiTheme="minorHAnsi" w:hAnsiTheme="minorHAnsi" w:cstheme="minorHAnsi"/>
        </w:rPr>
        <w:t xml:space="preserve">) permettant la récupération et la déconsignation des </w:t>
      </w:r>
      <w:r w:rsidR="004271FD" w:rsidRPr="000349DC">
        <w:rPr>
          <w:rFonts w:asciiTheme="minorHAnsi" w:hAnsiTheme="minorHAnsi" w:cstheme="minorHAnsi"/>
        </w:rPr>
        <w:t>E</w:t>
      </w:r>
      <w:r w:rsidRPr="000349DC">
        <w:rPr>
          <w:rFonts w:asciiTheme="minorHAnsi" w:hAnsiTheme="minorHAnsi" w:cstheme="minorHAnsi"/>
        </w:rPr>
        <w:t xml:space="preserve">mballages </w:t>
      </w:r>
      <w:r w:rsidR="004271FD" w:rsidRPr="000349DC">
        <w:rPr>
          <w:rFonts w:asciiTheme="minorHAnsi" w:hAnsiTheme="minorHAnsi" w:cstheme="minorHAnsi"/>
        </w:rPr>
        <w:t xml:space="preserve">primaires </w:t>
      </w:r>
      <w:r w:rsidRPr="000349DC">
        <w:rPr>
          <w:rFonts w:asciiTheme="minorHAnsi" w:hAnsiTheme="minorHAnsi" w:cstheme="minorHAnsi"/>
        </w:rPr>
        <w:t>; </w:t>
      </w:r>
    </w:p>
    <w:p w14:paraId="4D10596A" w14:textId="7CFC880A" w:rsidR="00B24312" w:rsidRPr="00B24312" w:rsidRDefault="00B24312" w:rsidP="00B24312">
      <w:pPr>
        <w:ind w:left="360" w:firstLine="0"/>
        <w:rPr>
          <w:rFonts w:asciiTheme="minorHAnsi" w:hAnsiTheme="minorHAnsi" w:cstheme="minorBidi"/>
        </w:rPr>
      </w:pPr>
      <w:r w:rsidRPr="17F5CD45">
        <w:rPr>
          <w:rFonts w:asciiTheme="minorHAnsi" w:hAnsiTheme="minorHAnsi" w:cstheme="minorBidi"/>
          <w:b/>
        </w:rPr>
        <w:t>Espace de stockage :</w:t>
      </w:r>
      <w:r w:rsidRPr="17F5CD45">
        <w:rPr>
          <w:rFonts w:asciiTheme="minorHAnsi" w:hAnsiTheme="minorHAnsi" w:cstheme="minorBidi"/>
        </w:rPr>
        <w:t xml:space="preserve"> désigne l’espace affecté par le </w:t>
      </w:r>
      <w:r w:rsidR="00F95ABF">
        <w:rPr>
          <w:rFonts w:asciiTheme="minorHAnsi" w:hAnsiTheme="minorHAnsi" w:cstheme="minorBidi"/>
        </w:rPr>
        <w:t>Point de vente</w:t>
      </w:r>
      <w:r w:rsidRPr="17F5CD45">
        <w:rPr>
          <w:rFonts w:asciiTheme="minorHAnsi" w:hAnsiTheme="minorHAnsi" w:cstheme="minorBidi"/>
        </w:rPr>
        <w:t xml:space="preserve"> au stockage des </w:t>
      </w:r>
      <w:r w:rsidR="00CE5CC3" w:rsidRPr="00CE5CC3">
        <w:rPr>
          <w:rFonts w:asciiTheme="minorHAnsi" w:hAnsiTheme="minorHAnsi" w:cstheme="minorBidi"/>
        </w:rPr>
        <w:t xml:space="preserve">Contenants de stockage recueillant les </w:t>
      </w:r>
      <w:r w:rsidR="009E4D98">
        <w:rPr>
          <w:rFonts w:asciiTheme="minorHAnsi" w:hAnsiTheme="minorHAnsi" w:cstheme="minorBidi"/>
        </w:rPr>
        <w:t>E</w:t>
      </w:r>
      <w:r w:rsidR="00CE5CC3" w:rsidRPr="00CE5CC3">
        <w:rPr>
          <w:rFonts w:asciiTheme="minorHAnsi" w:hAnsiTheme="minorHAnsi" w:cstheme="minorBidi"/>
        </w:rPr>
        <w:t>mballages primaires récupéré</w:t>
      </w:r>
      <w:r w:rsidR="009E4D98">
        <w:rPr>
          <w:rFonts w:asciiTheme="minorHAnsi" w:hAnsiTheme="minorHAnsi" w:cstheme="minorBidi"/>
        </w:rPr>
        <w:t>s</w:t>
      </w:r>
      <w:r w:rsidR="00CE5CC3" w:rsidRPr="00CE5CC3" w:rsidDel="00CE5CC3">
        <w:rPr>
          <w:rFonts w:asciiTheme="minorHAnsi" w:hAnsiTheme="minorHAnsi" w:cstheme="minorBidi"/>
        </w:rPr>
        <w:t xml:space="preserve"> </w:t>
      </w:r>
      <w:r w:rsidRPr="17F5CD45">
        <w:rPr>
          <w:rFonts w:asciiTheme="minorHAnsi" w:hAnsiTheme="minorHAnsi" w:cstheme="minorBidi"/>
        </w:rPr>
        <w:t>jusqu’à ce qu’ils fassent l’objet d’un Enlèvement ; </w:t>
      </w:r>
    </w:p>
    <w:p w14:paraId="07430A28" w14:textId="7EFBE9EE" w:rsidR="00B24312" w:rsidRPr="00B24312" w:rsidRDefault="00B24312" w:rsidP="00B24312">
      <w:pPr>
        <w:ind w:left="360" w:firstLine="0"/>
        <w:rPr>
          <w:rFonts w:asciiTheme="minorHAnsi" w:hAnsiTheme="minorHAnsi" w:cstheme="minorHAnsi"/>
        </w:rPr>
      </w:pPr>
      <w:r w:rsidRPr="00B24312">
        <w:rPr>
          <w:rFonts w:asciiTheme="minorHAnsi" w:hAnsiTheme="minorHAnsi" w:cstheme="minorHAnsi"/>
          <w:b/>
          <w:bCs/>
        </w:rPr>
        <w:t xml:space="preserve">Fournisseur d’équipements de récupération </w:t>
      </w:r>
      <w:r w:rsidRPr="00B24312">
        <w:rPr>
          <w:rFonts w:asciiTheme="minorHAnsi" w:hAnsiTheme="minorHAnsi" w:cstheme="minorHAnsi"/>
        </w:rPr>
        <w:t>: entreprise désignée par la Société Agréée à la suite d</w:t>
      </w:r>
      <w:r w:rsidR="002C67B5">
        <w:rPr>
          <w:rFonts w:asciiTheme="minorHAnsi" w:hAnsiTheme="minorHAnsi" w:cstheme="minorHAnsi"/>
        </w:rPr>
        <w:t>’une</w:t>
      </w:r>
      <w:r w:rsidRPr="00B24312">
        <w:rPr>
          <w:rFonts w:asciiTheme="minorHAnsi" w:hAnsiTheme="minorHAnsi" w:cstheme="minorHAnsi"/>
        </w:rPr>
        <w:t xml:space="preserve"> procédure d’appel d’offres</w:t>
      </w:r>
      <w:r w:rsidR="008A3FA4">
        <w:rPr>
          <w:rFonts w:asciiTheme="minorHAnsi" w:hAnsiTheme="minorHAnsi" w:cstheme="minorHAnsi"/>
        </w:rPr>
        <w:t xml:space="preserve"> </w:t>
      </w:r>
      <w:r w:rsidR="008A3FA4" w:rsidRPr="008A3FA4">
        <w:rPr>
          <w:rFonts w:asciiTheme="minorHAnsi" w:hAnsiTheme="minorHAnsi" w:cstheme="minorHAnsi"/>
        </w:rPr>
        <w:t>(« AO Récupération »)</w:t>
      </w:r>
      <w:r w:rsidR="002C67B5">
        <w:rPr>
          <w:rFonts w:asciiTheme="minorHAnsi" w:hAnsiTheme="minorHAnsi" w:cstheme="minorHAnsi"/>
        </w:rPr>
        <w:t>,</w:t>
      </w:r>
      <w:r w:rsidRPr="00B24312">
        <w:rPr>
          <w:rFonts w:asciiTheme="minorHAnsi" w:hAnsiTheme="minorHAnsi" w:cstheme="minorHAnsi"/>
        </w:rPr>
        <w:t xml:space="preserve"> chargée de fournir l’Equipement de récupération et de déconsignation.  </w:t>
      </w:r>
    </w:p>
    <w:p w14:paraId="31E9616C" w14:textId="214A4ADF" w:rsidR="00B24312" w:rsidRPr="00B24312" w:rsidRDefault="00B24312" w:rsidP="00B24312">
      <w:pPr>
        <w:ind w:left="360" w:firstLine="0"/>
        <w:rPr>
          <w:ins w:id="66" w:author="Bérangère DUFRESNE" w:date="2026-01-19T10:05:00Z" w16du:dateUtc="2026-01-19T09:05:00Z"/>
          <w:rFonts w:asciiTheme="minorHAnsi" w:hAnsiTheme="minorHAnsi" w:cstheme="minorHAnsi"/>
        </w:rPr>
      </w:pPr>
      <w:r w:rsidRPr="00B24312">
        <w:rPr>
          <w:rFonts w:asciiTheme="minorHAnsi" w:hAnsiTheme="minorHAnsi" w:cstheme="minorHAnsi"/>
          <w:b/>
          <w:bCs/>
        </w:rPr>
        <w:t xml:space="preserve">Fournisseur de Service : </w:t>
      </w:r>
      <w:r w:rsidRPr="00B24312">
        <w:rPr>
          <w:rFonts w:asciiTheme="minorHAnsi" w:hAnsiTheme="minorHAnsi" w:cstheme="minorHAnsi"/>
        </w:rPr>
        <w:t xml:space="preserve">interlocuteur unique qui assure la coordination opérationnelle </w:t>
      </w:r>
      <w:r w:rsidR="004933A3">
        <w:rPr>
          <w:rFonts w:asciiTheme="minorHAnsi" w:hAnsiTheme="minorHAnsi" w:cstheme="minorHAnsi"/>
        </w:rPr>
        <w:t>de l’Activation régionale</w:t>
      </w:r>
      <w:r w:rsidRPr="00B24312">
        <w:rPr>
          <w:rFonts w:asciiTheme="minorHAnsi" w:hAnsiTheme="minorHAnsi" w:cstheme="minorHAnsi"/>
        </w:rPr>
        <w:t xml:space="preserve">, mutualisé et optimisé pour les </w:t>
      </w:r>
      <w:r w:rsidR="00563AE7">
        <w:rPr>
          <w:rFonts w:asciiTheme="minorHAnsi" w:hAnsiTheme="minorHAnsi" w:cstheme="minorHAnsi"/>
        </w:rPr>
        <w:t>E</w:t>
      </w:r>
      <w:r w:rsidR="00563AE7" w:rsidRPr="00B24312">
        <w:rPr>
          <w:rFonts w:asciiTheme="minorHAnsi" w:hAnsiTheme="minorHAnsi" w:cstheme="minorHAnsi"/>
        </w:rPr>
        <w:t xml:space="preserve">mballages </w:t>
      </w:r>
      <w:r w:rsidR="00563AE7">
        <w:rPr>
          <w:rFonts w:asciiTheme="minorHAnsi" w:hAnsiTheme="minorHAnsi" w:cstheme="minorHAnsi"/>
        </w:rPr>
        <w:t>primaires</w:t>
      </w:r>
      <w:r w:rsidR="00563AE7" w:rsidRPr="00B24312">
        <w:rPr>
          <w:rFonts w:asciiTheme="minorHAnsi" w:hAnsiTheme="minorHAnsi" w:cstheme="minorHAnsi"/>
        </w:rPr>
        <w:t xml:space="preserve"> </w:t>
      </w:r>
      <w:r w:rsidRPr="00B24312">
        <w:rPr>
          <w:rFonts w:asciiTheme="minorHAnsi" w:hAnsiTheme="minorHAnsi" w:cstheme="minorHAnsi"/>
        </w:rPr>
        <w:t xml:space="preserve">en GSA. Il </w:t>
      </w:r>
      <w:r w:rsidR="00583686">
        <w:rPr>
          <w:rFonts w:asciiTheme="minorHAnsi" w:hAnsiTheme="minorHAnsi" w:cstheme="minorHAnsi"/>
        </w:rPr>
        <w:t>a été</w:t>
      </w:r>
      <w:r w:rsidRPr="00B24312">
        <w:rPr>
          <w:rFonts w:asciiTheme="minorHAnsi" w:hAnsiTheme="minorHAnsi" w:cstheme="minorHAnsi"/>
        </w:rPr>
        <w:t xml:space="preserve"> désigné dans le cadre de l’appel à manifestation d’intérêt FDS.  </w:t>
      </w:r>
    </w:p>
    <w:p w14:paraId="5BB167EF" w14:textId="77777777" w:rsidR="00B36D3B" w:rsidRPr="00B36D3B" w:rsidRDefault="00B36D3B" w:rsidP="00B36D3B">
      <w:pPr>
        <w:ind w:left="360" w:firstLine="0"/>
        <w:rPr>
          <w:ins w:id="67" w:author="Bérangère DUFRESNE" w:date="2026-01-19T10:05:00Z" w16du:dateUtc="2026-01-19T09:05:00Z"/>
          <w:rFonts w:asciiTheme="minorHAnsi" w:hAnsiTheme="minorHAnsi" w:cstheme="minorHAnsi"/>
          <w:b/>
          <w:bCs/>
          <w:highlight w:val="green"/>
          <w:rPrChange w:id="68" w:author="Bérangère DUFRESNE" w:date="2026-01-19T10:06:00Z" w16du:dateUtc="2026-01-19T09:06:00Z">
            <w:rPr>
              <w:ins w:id="69" w:author="Bérangère DUFRESNE" w:date="2026-01-19T10:05:00Z" w16du:dateUtc="2026-01-19T09:05:00Z"/>
              <w:rFonts w:asciiTheme="minorHAnsi" w:hAnsiTheme="minorHAnsi" w:cstheme="minorHAnsi"/>
              <w:b/>
              <w:bCs/>
            </w:rPr>
          </w:rPrChange>
        </w:rPr>
        <w:pPrChange w:id="70" w:author="Bérangère DUFRESNE" w:date="2026-01-19T10:06:00Z" w16du:dateUtc="2026-01-19T09:06:00Z">
          <w:pPr>
            <w:spacing w:after="160" w:line="259" w:lineRule="auto"/>
            <w:ind w:left="0" w:firstLine="0"/>
          </w:pPr>
        </w:pPrChange>
      </w:pPr>
      <w:ins w:id="71" w:author="Bérangère DUFRESNE" w:date="2026-01-19T10:05:00Z" w16du:dateUtc="2026-01-19T09:05:00Z">
        <w:r w:rsidRPr="00B36D3B">
          <w:rPr>
            <w:rFonts w:asciiTheme="minorHAnsi" w:hAnsiTheme="minorHAnsi" w:cstheme="minorHAnsi"/>
            <w:b/>
            <w:bCs/>
            <w:highlight w:val="green"/>
            <w:rPrChange w:id="72" w:author="Bérangère DUFRESNE" w:date="2026-01-19T10:06:00Z" w16du:dateUtc="2026-01-19T09:06:00Z">
              <w:rPr>
                <w:rFonts w:asciiTheme="minorHAnsi" w:hAnsiTheme="minorHAnsi" w:cstheme="minorHAnsi"/>
                <w:b/>
                <w:bCs/>
              </w:rPr>
            </w:rPrChange>
          </w:rPr>
          <w:t>GMS (Grandes et Moyennes Surfaces) </w:t>
        </w:r>
        <w:r w:rsidRPr="00B36D3B">
          <w:rPr>
            <w:rFonts w:asciiTheme="minorHAnsi" w:hAnsiTheme="minorHAnsi" w:cstheme="minorHAnsi"/>
            <w:highlight w:val="green"/>
            <w:rPrChange w:id="73" w:author="Bérangère DUFRESNE" w:date="2026-01-19T10:06:00Z" w16du:dateUtc="2026-01-19T09:06:00Z">
              <w:rPr>
                <w:rFonts w:asciiTheme="minorHAnsi" w:hAnsiTheme="minorHAnsi" w:cstheme="minorHAnsi"/>
                <w:b/>
                <w:bCs/>
              </w:rPr>
            </w:rPrChange>
          </w:rPr>
          <w:t xml:space="preserve">: </w:t>
        </w:r>
        <w:r w:rsidRPr="00B36D3B">
          <w:rPr>
            <w:rFonts w:asciiTheme="minorHAnsi" w:hAnsiTheme="minorHAnsi" w:cstheme="minorHAnsi"/>
            <w:highlight w:val="green"/>
            <w:rPrChange w:id="74" w:author="Bérangère DUFRESNE" w:date="2026-01-19T10:06:00Z" w16du:dateUtc="2026-01-19T09:06:00Z">
              <w:rPr>
                <w:rFonts w:asciiTheme="minorHAnsi" w:hAnsiTheme="minorHAnsi" w:cstheme="minorHAnsi"/>
              </w:rPr>
            </w:rPrChange>
          </w:rPr>
          <w:t>Enseignes de distribution incluant notamment les GSA, ainsi que des surfaces spécialisées. Dans le cadre du présent AMI seuls les GMS commercialisant des produits alimentaires ou boissons destinés à la consommation humaine sont concernés.</w:t>
        </w:r>
      </w:ins>
    </w:p>
    <w:p w14:paraId="714BE8A5" w14:textId="2C089ECB" w:rsidR="00B36D3B" w:rsidRPr="00B36D3B" w:rsidRDefault="00B36D3B" w:rsidP="00B36D3B">
      <w:pPr>
        <w:ind w:left="360" w:firstLine="0"/>
        <w:rPr>
          <w:rFonts w:asciiTheme="minorHAnsi" w:hAnsiTheme="minorHAnsi" w:cstheme="minorHAnsi"/>
          <w:b/>
          <w:bCs/>
          <w:rPrChange w:id="75" w:author="Bérangère DUFRESNE" w:date="2026-01-19T10:06:00Z" w16du:dateUtc="2026-01-19T09:06:00Z">
            <w:rPr>
              <w:rFonts w:asciiTheme="minorHAnsi" w:hAnsiTheme="minorHAnsi" w:cstheme="minorHAnsi"/>
            </w:rPr>
          </w:rPrChange>
        </w:rPr>
      </w:pPr>
      <w:ins w:id="76" w:author="Bérangère DUFRESNE" w:date="2026-01-19T10:05:00Z" w16du:dateUtc="2026-01-19T09:05:00Z">
        <w:r w:rsidRPr="00B36D3B">
          <w:rPr>
            <w:rFonts w:asciiTheme="minorHAnsi" w:hAnsiTheme="minorHAnsi" w:cstheme="minorHAnsi"/>
            <w:b/>
            <w:bCs/>
            <w:highlight w:val="green"/>
            <w:rPrChange w:id="77" w:author="Bérangère DUFRESNE" w:date="2026-01-19T10:06:00Z" w16du:dateUtc="2026-01-19T09:06:00Z">
              <w:rPr>
                <w:rFonts w:asciiTheme="minorHAnsi" w:hAnsiTheme="minorHAnsi" w:cstheme="minorHAnsi"/>
                <w:b/>
                <w:bCs/>
              </w:rPr>
            </w:rPrChange>
          </w:rPr>
          <w:t>GSA (Grandes Surfaces Alimentaires) </w:t>
        </w:r>
        <w:r w:rsidRPr="00B36D3B">
          <w:rPr>
            <w:rFonts w:asciiTheme="minorHAnsi" w:hAnsiTheme="minorHAnsi" w:cstheme="minorHAnsi"/>
            <w:highlight w:val="green"/>
            <w:rPrChange w:id="78" w:author="Bérangère DUFRESNE" w:date="2026-01-19T10:06:00Z" w16du:dateUtc="2026-01-19T09:06:00Z">
              <w:rPr>
                <w:rFonts w:asciiTheme="minorHAnsi" w:hAnsiTheme="minorHAnsi" w:cstheme="minorHAnsi"/>
                <w:b/>
                <w:bCs/>
              </w:rPr>
            </w:rPrChange>
          </w:rPr>
          <w:t xml:space="preserve">: </w:t>
        </w:r>
        <w:r w:rsidRPr="00B36D3B">
          <w:rPr>
            <w:rFonts w:asciiTheme="minorHAnsi" w:hAnsiTheme="minorHAnsi" w:cstheme="minorHAnsi"/>
            <w:highlight w:val="green"/>
            <w:rPrChange w:id="79" w:author="Bérangère DUFRESNE" w:date="2026-01-19T10:06:00Z" w16du:dateUtc="2026-01-19T09:06:00Z">
              <w:rPr>
                <w:rFonts w:asciiTheme="minorHAnsi" w:hAnsiTheme="minorHAnsi" w:cstheme="minorHAnsi"/>
              </w:rPr>
            </w:rPrChange>
          </w:rPr>
          <w:t>Enseignes de distribution généralistes à dominante alimentaire.</w:t>
        </w:r>
      </w:ins>
    </w:p>
    <w:p w14:paraId="76724BA5" w14:textId="1340C77B" w:rsidR="00B24312" w:rsidRPr="00B24312" w:rsidRDefault="00B24312" w:rsidP="00B24312">
      <w:pPr>
        <w:ind w:left="360" w:firstLine="0"/>
        <w:rPr>
          <w:rFonts w:asciiTheme="minorHAnsi" w:hAnsiTheme="minorHAnsi" w:cstheme="minorBidi"/>
        </w:rPr>
      </w:pPr>
      <w:r w:rsidRPr="17F5CD45">
        <w:rPr>
          <w:rFonts w:asciiTheme="minorHAnsi" w:hAnsiTheme="minorHAnsi" w:cstheme="minorBidi"/>
          <w:b/>
        </w:rPr>
        <w:t>Installation</w:t>
      </w:r>
      <w:r w:rsidRPr="17F5CD45">
        <w:rPr>
          <w:rFonts w:asciiTheme="minorHAnsi" w:hAnsiTheme="minorHAnsi" w:cstheme="minorBidi"/>
        </w:rPr>
        <w:t xml:space="preserve"> : désigne la livraison et la mise en service des Equipements de récupération et de déconsignation sur l’Emplacement ; </w:t>
      </w:r>
    </w:p>
    <w:p w14:paraId="19CCE9A3" w14:textId="121C7138" w:rsidR="00B24312" w:rsidRPr="00B24312" w:rsidRDefault="00B24312" w:rsidP="00B24312">
      <w:pPr>
        <w:ind w:left="360" w:firstLine="0"/>
        <w:rPr>
          <w:rFonts w:asciiTheme="minorHAnsi" w:hAnsiTheme="minorHAnsi" w:cstheme="minorBidi"/>
        </w:rPr>
      </w:pPr>
      <w:r w:rsidRPr="1E613052">
        <w:rPr>
          <w:rFonts w:asciiTheme="minorHAnsi" w:hAnsiTheme="minorHAnsi" w:cstheme="minorBidi"/>
          <w:b/>
          <w:bCs/>
        </w:rPr>
        <w:t>Livrable </w:t>
      </w:r>
      <w:r w:rsidRPr="1E613052">
        <w:rPr>
          <w:rFonts w:asciiTheme="minorHAnsi" w:hAnsiTheme="minorHAnsi" w:cstheme="minorBidi"/>
          <w:b/>
        </w:rPr>
        <w:t>:</w:t>
      </w:r>
      <w:r w:rsidRPr="1E613052">
        <w:rPr>
          <w:rFonts w:asciiTheme="minorHAnsi" w:hAnsiTheme="minorHAnsi" w:cstheme="minorBidi"/>
        </w:rPr>
        <w:t xml:space="preserve"> tout document établi par le Distributeur, en lien avec le Projet, à destination </w:t>
      </w:r>
      <w:r w:rsidR="6B2052BD" w:rsidRPr="1E613052">
        <w:rPr>
          <w:rFonts w:asciiTheme="minorHAnsi" w:hAnsiTheme="minorHAnsi" w:cstheme="minorBidi"/>
        </w:rPr>
        <w:t>et/</w:t>
      </w:r>
      <w:r w:rsidRPr="1E613052">
        <w:rPr>
          <w:rFonts w:asciiTheme="minorHAnsi" w:hAnsiTheme="minorHAnsi" w:cstheme="minorBidi"/>
        </w:rPr>
        <w:t>ou à la demande de la Société Agréée, et notamment les reportings visés à l’Article 11 (</w:t>
      </w:r>
      <w:r w:rsidRPr="1E613052">
        <w:rPr>
          <w:rFonts w:asciiTheme="minorHAnsi" w:hAnsiTheme="minorHAnsi" w:cstheme="minorBidi"/>
          <w:i/>
        </w:rPr>
        <w:t>Reporting</w:t>
      </w:r>
      <w:r w:rsidRPr="1E613052">
        <w:rPr>
          <w:rFonts w:asciiTheme="minorHAnsi" w:hAnsiTheme="minorHAnsi" w:cstheme="minorBidi"/>
        </w:rPr>
        <w:t>) du Contrat.  </w:t>
      </w:r>
    </w:p>
    <w:p w14:paraId="652BCCE2" w14:textId="780FB16A" w:rsidR="00B24312" w:rsidRPr="00B24312" w:rsidRDefault="00B24312" w:rsidP="00B24312">
      <w:pPr>
        <w:ind w:left="360" w:firstLine="0"/>
        <w:rPr>
          <w:rFonts w:asciiTheme="minorHAnsi" w:hAnsiTheme="minorHAnsi" w:cstheme="minorHAnsi"/>
        </w:rPr>
      </w:pPr>
      <w:r w:rsidRPr="00B24312">
        <w:rPr>
          <w:rFonts w:asciiTheme="minorHAnsi" w:hAnsiTheme="minorHAnsi" w:cstheme="minorHAnsi"/>
          <w:b/>
          <w:bCs/>
        </w:rPr>
        <w:t xml:space="preserve">Maintenance : </w:t>
      </w:r>
      <w:r w:rsidRPr="00B24312">
        <w:rPr>
          <w:rFonts w:asciiTheme="minorHAnsi" w:hAnsiTheme="minorHAnsi" w:cstheme="minorHAnsi"/>
        </w:rPr>
        <w:t xml:space="preserve">ensemble des activités ayant pour objectif de maintenir ou rétablir l’Equipement de récupération et de déconsignation dans son état de fonctionnement normal conformément aux exigences fixées à l’Article 7 du </w:t>
      </w:r>
      <w:r w:rsidR="000E597A">
        <w:rPr>
          <w:rFonts w:asciiTheme="minorHAnsi" w:hAnsiTheme="minorHAnsi" w:cstheme="minorHAnsi"/>
        </w:rPr>
        <w:t xml:space="preserve">projet de </w:t>
      </w:r>
      <w:r w:rsidRPr="00B24312">
        <w:rPr>
          <w:rFonts w:asciiTheme="minorHAnsi" w:hAnsiTheme="minorHAnsi" w:cstheme="minorHAnsi"/>
        </w:rPr>
        <w:t>Contrat</w:t>
      </w:r>
      <w:r w:rsidR="000E597A">
        <w:rPr>
          <w:rFonts w:asciiTheme="minorHAnsi" w:hAnsiTheme="minorHAnsi" w:cstheme="minorHAnsi"/>
        </w:rPr>
        <w:t xml:space="preserve"> (</w:t>
      </w:r>
      <w:r w:rsidR="000E597A" w:rsidRPr="00322E2E">
        <w:rPr>
          <w:rFonts w:asciiTheme="minorHAnsi" w:hAnsiTheme="minorHAnsi" w:cstheme="minorHAnsi"/>
        </w:rPr>
        <w:t xml:space="preserve">Annexe </w:t>
      </w:r>
      <w:r w:rsidR="00B1494E">
        <w:rPr>
          <w:rFonts w:asciiTheme="minorHAnsi" w:hAnsiTheme="minorHAnsi" w:cstheme="minorHAnsi"/>
        </w:rPr>
        <w:t>1</w:t>
      </w:r>
      <w:r w:rsidR="000E597A">
        <w:rPr>
          <w:rFonts w:asciiTheme="minorHAnsi" w:hAnsiTheme="minorHAnsi" w:cstheme="minorHAnsi"/>
        </w:rPr>
        <w:t xml:space="preserve"> du Règlement de Consultation)</w:t>
      </w:r>
      <w:r w:rsidRPr="00B24312">
        <w:rPr>
          <w:rFonts w:asciiTheme="minorHAnsi" w:hAnsiTheme="minorHAnsi" w:cstheme="minorHAnsi"/>
        </w:rPr>
        <w:t> ; </w:t>
      </w:r>
    </w:p>
    <w:p w14:paraId="5C5FDC8E" w14:textId="1278C5D7" w:rsidR="00B24312" w:rsidRPr="00B24312" w:rsidRDefault="00B24312" w:rsidP="00B24312">
      <w:pPr>
        <w:ind w:left="360" w:firstLine="0"/>
        <w:rPr>
          <w:rFonts w:asciiTheme="minorHAnsi" w:hAnsiTheme="minorHAnsi" w:cstheme="minorHAnsi"/>
        </w:rPr>
      </w:pPr>
      <w:r w:rsidRPr="00B24312">
        <w:rPr>
          <w:rFonts w:asciiTheme="minorHAnsi" w:hAnsiTheme="minorHAnsi" w:cstheme="minorHAnsi"/>
          <w:b/>
          <w:bCs/>
        </w:rPr>
        <w:t>Metteur en Marché :</w:t>
      </w:r>
      <w:r w:rsidRPr="00B24312">
        <w:rPr>
          <w:rFonts w:asciiTheme="minorHAnsi" w:hAnsiTheme="minorHAnsi" w:cstheme="minorHAnsi"/>
        </w:rPr>
        <w:t xml:space="preserve"> </w:t>
      </w:r>
      <w:r w:rsidR="00941D3B" w:rsidRPr="00941D3B">
        <w:rPr>
          <w:rFonts w:asciiTheme="minorHAnsi" w:hAnsiTheme="minorHAnsi" w:cstheme="minorHAnsi"/>
        </w:rPr>
        <w:t>toute personne qui, à titre professionnel, emballe ou fait emballer ses produits en vue de leur mise sur le marché, tout importateur dont les produits sont commercialisés dans des emballages ou, si le producteur ou l'importateur ne peuvent être identifiés, la personne responsable de la première mise sur le marché de ces produits. </w:t>
      </w:r>
      <w:r w:rsidR="00941D3B">
        <w:rPr>
          <w:rFonts w:asciiTheme="minorHAnsi" w:hAnsiTheme="minorHAnsi" w:cstheme="minorHAnsi"/>
        </w:rPr>
        <w:t xml:space="preserve">Au titre du Contrat, le Metteur en marché </w:t>
      </w:r>
      <w:r w:rsidR="00D04449">
        <w:rPr>
          <w:rFonts w:asciiTheme="minorHAnsi" w:hAnsiTheme="minorHAnsi" w:cstheme="minorHAnsi"/>
        </w:rPr>
        <w:t xml:space="preserve">est la personne répondant à cette définition et mettant sur le marché des Produits </w:t>
      </w:r>
      <w:r w:rsidR="004E7987">
        <w:rPr>
          <w:rFonts w:asciiTheme="minorHAnsi" w:hAnsiTheme="minorHAnsi" w:cstheme="minorHAnsi"/>
        </w:rPr>
        <w:t>ReUse</w:t>
      </w:r>
      <w:r w:rsidRPr="00B24312">
        <w:rPr>
          <w:rFonts w:asciiTheme="minorHAnsi" w:hAnsiTheme="minorHAnsi" w:cstheme="minorHAnsi"/>
        </w:rPr>
        <w:t>.   </w:t>
      </w:r>
    </w:p>
    <w:p w14:paraId="7BFB7385" w14:textId="77777777" w:rsidR="00B24312" w:rsidRPr="00B24312" w:rsidRDefault="00B24312" w:rsidP="00B24312">
      <w:pPr>
        <w:ind w:left="360" w:firstLine="0"/>
        <w:rPr>
          <w:rFonts w:asciiTheme="minorHAnsi" w:hAnsiTheme="minorHAnsi" w:cstheme="minorHAnsi"/>
        </w:rPr>
      </w:pPr>
      <w:r w:rsidRPr="00B24312">
        <w:rPr>
          <w:rFonts w:asciiTheme="minorHAnsi" w:hAnsiTheme="minorHAnsi" w:cstheme="minorHAnsi"/>
          <w:b/>
          <w:bCs/>
        </w:rPr>
        <w:t>Partie(s) :</w:t>
      </w:r>
      <w:r w:rsidRPr="00B24312">
        <w:rPr>
          <w:rFonts w:asciiTheme="minorHAnsi" w:hAnsiTheme="minorHAnsi" w:cstheme="minorHAnsi"/>
        </w:rPr>
        <w:t xml:space="preserve"> désigne individuellement ou collectivement la Société Agréée et le Distributeur.  </w:t>
      </w:r>
    </w:p>
    <w:p w14:paraId="788BAE9F" w14:textId="6B173BBE" w:rsidR="00B24312" w:rsidRPr="00FF49D0" w:rsidRDefault="00B24312" w:rsidP="00B24312">
      <w:pPr>
        <w:ind w:left="360" w:firstLine="0"/>
        <w:rPr>
          <w:ins w:id="80" w:author="Bérangère DUFRESNE" w:date="2026-01-19T09:38:00Z" w16du:dateUtc="2026-01-19T08:38:00Z"/>
          <w:rFonts w:asciiTheme="minorHAnsi" w:hAnsiTheme="minorHAnsi" w:cstheme="minorHAnsi"/>
          <w:color w:val="auto"/>
          <w:rPrChange w:id="81" w:author="Bérangère DUFRESNE" w:date="2026-01-19T09:50:00Z" w16du:dateUtc="2026-01-19T08:50:00Z">
            <w:rPr>
              <w:ins w:id="82" w:author="Bérangère DUFRESNE" w:date="2026-01-19T09:38:00Z" w16du:dateUtc="2026-01-19T08:38:00Z"/>
              <w:rFonts w:asciiTheme="minorHAnsi" w:hAnsiTheme="minorHAnsi" w:cstheme="minorHAnsi"/>
            </w:rPr>
          </w:rPrChange>
        </w:rPr>
      </w:pPr>
      <w:r w:rsidRPr="00B24312">
        <w:rPr>
          <w:rFonts w:asciiTheme="minorHAnsi" w:hAnsiTheme="minorHAnsi" w:cstheme="minorHAnsi"/>
          <w:b/>
          <w:bCs/>
        </w:rPr>
        <w:t>Point(s) de vente</w:t>
      </w:r>
      <w:r w:rsidR="00B23476">
        <w:rPr>
          <w:rFonts w:asciiTheme="minorHAnsi" w:hAnsiTheme="minorHAnsi" w:cstheme="minorHAnsi"/>
          <w:b/>
          <w:bCs/>
        </w:rPr>
        <w:t xml:space="preserve"> (ou « </w:t>
      </w:r>
      <w:ins w:id="83" w:author="Bérangère DUFRESNE" w:date="2026-01-19T09:43:00Z" w16du:dateUtc="2026-01-19T08:43:00Z">
        <w:r w:rsidR="0019407B">
          <w:rPr>
            <w:rFonts w:asciiTheme="minorHAnsi" w:hAnsiTheme="minorHAnsi" w:cstheme="minorHAnsi"/>
            <w:b/>
            <w:bCs/>
          </w:rPr>
          <w:t>M</w:t>
        </w:r>
      </w:ins>
      <w:del w:id="84" w:author="Bérangère DUFRESNE" w:date="2026-01-19T09:42:00Z" w16du:dateUtc="2026-01-19T08:42:00Z">
        <w:r w:rsidR="00B23476">
          <w:rPr>
            <w:rFonts w:asciiTheme="minorHAnsi" w:hAnsiTheme="minorHAnsi" w:cstheme="minorHAnsi"/>
            <w:b/>
            <w:bCs/>
          </w:rPr>
          <w:delText>m</w:delText>
        </w:r>
      </w:del>
      <w:r w:rsidR="00B23476">
        <w:rPr>
          <w:rFonts w:asciiTheme="minorHAnsi" w:hAnsiTheme="minorHAnsi" w:cstheme="minorHAnsi"/>
          <w:b/>
          <w:bCs/>
        </w:rPr>
        <w:t>agasin »)</w:t>
      </w:r>
      <w:r w:rsidRPr="00B24312">
        <w:rPr>
          <w:rFonts w:asciiTheme="minorHAnsi" w:hAnsiTheme="minorHAnsi" w:cstheme="minorHAnsi"/>
          <w:b/>
          <w:bCs/>
        </w:rPr>
        <w:t xml:space="preserve"> : </w:t>
      </w:r>
      <w:r w:rsidRPr="00B24312">
        <w:rPr>
          <w:rFonts w:asciiTheme="minorHAnsi" w:hAnsiTheme="minorHAnsi" w:cstheme="minorHAnsi"/>
        </w:rPr>
        <w:t xml:space="preserve">désigne </w:t>
      </w:r>
      <w:r w:rsidR="002F704F">
        <w:rPr>
          <w:rFonts w:asciiTheme="minorHAnsi" w:hAnsiTheme="minorHAnsi" w:cstheme="minorHAnsi"/>
        </w:rPr>
        <w:t>l’</w:t>
      </w:r>
      <w:r w:rsidR="002F704F" w:rsidRPr="002F704F">
        <w:rPr>
          <w:rFonts w:asciiTheme="minorHAnsi" w:hAnsiTheme="minorHAnsi" w:cstheme="minorHAnsi"/>
        </w:rPr>
        <w:t xml:space="preserve">établissement de vente au détail disposant d’une surface de </w:t>
      </w:r>
      <w:r w:rsidR="002F704F" w:rsidRPr="00FF49D0">
        <w:rPr>
          <w:rFonts w:asciiTheme="minorHAnsi" w:hAnsiTheme="minorHAnsi" w:cstheme="minorHAnsi"/>
          <w:color w:val="auto"/>
          <w:rPrChange w:id="85" w:author="Bérangère DUFRESNE" w:date="2026-01-19T09:50:00Z" w16du:dateUtc="2026-01-19T08:50:00Z">
            <w:rPr>
              <w:rFonts w:asciiTheme="minorHAnsi" w:hAnsiTheme="minorHAnsi" w:cstheme="minorHAnsi"/>
            </w:rPr>
          </w:rPrChange>
        </w:rPr>
        <w:t>vente </w:t>
      </w:r>
      <w:del w:id="86" w:author="Marie WENDLING" w:date="2026-01-16T12:13:00Z" w16du:dateUtc="2026-01-16T11:13:00Z">
        <w:r w:rsidRPr="00FF49D0" w:rsidDel="005B2EA3">
          <w:rPr>
            <w:rFonts w:asciiTheme="minorHAnsi" w:hAnsiTheme="minorHAnsi" w:cstheme="minorHAnsi"/>
            <w:color w:val="auto"/>
            <w:rPrChange w:id="87" w:author="Bérangère DUFRESNE" w:date="2026-01-19T09:50:00Z" w16du:dateUtc="2026-01-19T08:50:00Z">
              <w:rPr>
                <w:rFonts w:asciiTheme="minorHAnsi" w:hAnsiTheme="minorHAnsi" w:cstheme="minorHAnsi"/>
              </w:rPr>
            </w:rPrChange>
          </w:rPr>
          <w:delText xml:space="preserve"> </w:delText>
        </w:r>
      </w:del>
      <w:r w:rsidRPr="00FF49D0">
        <w:rPr>
          <w:rFonts w:asciiTheme="minorHAnsi" w:hAnsiTheme="minorHAnsi" w:cstheme="minorHAnsi"/>
          <w:color w:val="auto"/>
          <w:rPrChange w:id="88" w:author="Bérangère DUFRESNE" w:date="2026-01-19T09:50:00Z" w16du:dateUtc="2026-01-19T08:50:00Z">
            <w:rPr>
              <w:rFonts w:asciiTheme="minorHAnsi" w:hAnsiTheme="minorHAnsi" w:cstheme="minorHAnsi"/>
            </w:rPr>
          </w:rPrChange>
        </w:rPr>
        <w:t>au sein duquel est implanté l’Equipement de récupération et de déconsignation. </w:t>
      </w:r>
    </w:p>
    <w:p w14:paraId="367351B0" w14:textId="79E69A6C" w:rsidR="000201B7" w:rsidRPr="00FF49D0" w:rsidRDefault="000201B7">
      <w:pPr>
        <w:spacing w:after="0" w:line="240" w:lineRule="auto"/>
        <w:ind w:left="360" w:right="68"/>
        <w:rPr>
          <w:ins w:id="89" w:author="Bérangère DUFRESNE" w:date="2026-01-19T09:38:00Z" w16du:dateUtc="2026-01-19T08:38:00Z"/>
          <w:rFonts w:asciiTheme="minorHAnsi" w:hAnsiTheme="minorHAnsi" w:cstheme="minorHAnsi"/>
          <w:iCs/>
          <w:color w:val="auto"/>
          <w:rPrChange w:id="90" w:author="Bérangère DUFRESNE" w:date="2026-01-19T09:42:00Z" w16du:dateUtc="2026-01-19T08:42:00Z">
            <w:rPr>
              <w:ins w:id="91" w:author="Bérangère DUFRESNE" w:date="2026-01-19T09:38:00Z" w16du:dateUtc="2026-01-19T08:38:00Z"/>
              <w:iCs/>
            </w:rPr>
          </w:rPrChange>
        </w:rPr>
        <w:pPrChange w:id="92" w:author="Bérangère DUFRESNE" w:date="2026-01-19T09:39:00Z" w16du:dateUtc="2026-01-19T08:39:00Z">
          <w:pPr>
            <w:spacing w:after="0" w:line="240" w:lineRule="auto"/>
            <w:ind w:right="68"/>
          </w:pPr>
        </w:pPrChange>
      </w:pPr>
      <w:ins w:id="93" w:author="Bérangère DUFRESNE" w:date="2026-01-19T09:38:00Z" w16du:dateUtc="2026-01-19T08:38:00Z">
        <w:r w:rsidRPr="00BC29C7">
          <w:rPr>
            <w:rStyle w:val="IntenseEmphasis"/>
            <w:rFonts w:asciiTheme="minorHAnsi" w:hAnsiTheme="minorHAnsi" w:cstheme="minorHAnsi"/>
            <w:color w:val="auto"/>
            <w:highlight w:val="green"/>
            <w:rPrChange w:id="94" w:author="Bérangère DUFRESNE" w:date="2026-01-19T09:42:00Z" w16du:dateUtc="2026-01-19T08:42:00Z">
              <w:rPr>
                <w:rStyle w:val="IntenseEmphasis"/>
                <w:bCs/>
                <w:color w:val="385623" w:themeColor="accent6" w:themeShade="80"/>
              </w:rPr>
            </w:rPrChange>
          </w:rPr>
          <w:t>Point de retrait</w:t>
        </w:r>
        <w:r w:rsidRPr="00BC29C7">
          <w:rPr>
            <w:rStyle w:val="IntenseEmphasis"/>
            <w:rFonts w:asciiTheme="minorHAnsi" w:hAnsiTheme="minorHAnsi" w:cstheme="minorHAnsi"/>
            <w:b w:val="0"/>
            <w:color w:val="auto"/>
            <w:highlight w:val="green"/>
            <w:rPrChange w:id="95" w:author="Bérangère DUFRESNE" w:date="2026-01-19T09:42:00Z" w16du:dateUtc="2026-01-19T08:42:00Z">
              <w:rPr>
                <w:rStyle w:val="IntenseEmphasis"/>
                <w:b w:val="0"/>
                <w:color w:val="385623" w:themeColor="accent6" w:themeShade="80"/>
              </w:rPr>
            </w:rPrChange>
          </w:rPr>
          <w:t xml:space="preserve"> </w:t>
        </w:r>
        <w:r w:rsidRPr="00BC29C7">
          <w:rPr>
            <w:rStyle w:val="IntenseEmphasis"/>
            <w:rFonts w:asciiTheme="minorHAnsi" w:hAnsiTheme="minorHAnsi" w:cstheme="minorHAnsi"/>
            <w:color w:val="auto"/>
            <w:highlight w:val="green"/>
            <w:rPrChange w:id="96" w:author="Bérangère DUFRESNE" w:date="2026-01-19T09:43:00Z" w16du:dateUtc="2026-01-19T08:43:00Z">
              <w:rPr>
                <w:rStyle w:val="IntenseEmphasis"/>
                <w:b w:val="0"/>
                <w:color w:val="auto"/>
              </w:rPr>
            </w:rPrChange>
          </w:rPr>
          <w:t>(ou « </w:t>
        </w:r>
      </w:ins>
      <w:ins w:id="97" w:author="Bérangère DUFRESNE" w:date="2026-01-19T09:39:00Z" w16du:dateUtc="2026-01-19T08:39:00Z">
        <w:r w:rsidR="00A354E5" w:rsidRPr="00BC29C7">
          <w:rPr>
            <w:rStyle w:val="IntenseEmphasis"/>
            <w:rFonts w:asciiTheme="minorHAnsi" w:hAnsiTheme="minorHAnsi" w:cstheme="minorHAnsi"/>
            <w:color w:val="auto"/>
            <w:highlight w:val="green"/>
            <w:rPrChange w:id="98" w:author="Bérangère DUFRESNE" w:date="2026-01-19T09:43:00Z" w16du:dateUtc="2026-01-19T08:43:00Z">
              <w:rPr>
                <w:rStyle w:val="IntenseEmphasis"/>
                <w:rFonts w:asciiTheme="minorHAnsi" w:hAnsiTheme="minorHAnsi" w:cstheme="minorHAnsi"/>
                <w:b w:val="0"/>
                <w:color w:val="auto"/>
              </w:rPr>
            </w:rPrChange>
          </w:rPr>
          <w:t>D</w:t>
        </w:r>
      </w:ins>
      <w:ins w:id="99" w:author="Bérangère DUFRESNE" w:date="2026-01-19T09:38:00Z" w16du:dateUtc="2026-01-19T08:38:00Z">
        <w:r w:rsidRPr="00BC29C7">
          <w:rPr>
            <w:rStyle w:val="IntenseEmphasis"/>
            <w:rFonts w:asciiTheme="minorHAnsi" w:hAnsiTheme="minorHAnsi" w:cstheme="minorHAnsi"/>
            <w:color w:val="auto"/>
            <w:highlight w:val="green"/>
            <w:rPrChange w:id="100" w:author="Bérangère DUFRESNE" w:date="2026-01-19T09:43:00Z" w16du:dateUtc="2026-01-19T08:43:00Z">
              <w:rPr>
                <w:rStyle w:val="IntenseEmphasis"/>
                <w:b w:val="0"/>
                <w:color w:val="auto"/>
              </w:rPr>
            </w:rPrChange>
          </w:rPr>
          <w:t>rive ») :</w:t>
        </w:r>
        <w:r w:rsidRPr="00BC29C7">
          <w:rPr>
            <w:rStyle w:val="IntenseEmphasis"/>
            <w:rFonts w:asciiTheme="minorHAnsi" w:hAnsiTheme="minorHAnsi" w:cstheme="minorHAnsi"/>
            <w:b w:val="0"/>
            <w:color w:val="auto"/>
            <w:highlight w:val="green"/>
            <w:rPrChange w:id="101" w:author="Bérangère DUFRESNE" w:date="2026-01-19T09:42:00Z" w16du:dateUtc="2026-01-19T08:42:00Z">
              <w:rPr>
                <w:rStyle w:val="IntenseEmphasis"/>
                <w:b w:val="0"/>
                <w:color w:val="auto"/>
              </w:rPr>
            </w:rPrChange>
          </w:rPr>
          <w:t xml:space="preserve"> </w:t>
        </w:r>
        <w:r w:rsidRPr="00BC29C7">
          <w:rPr>
            <w:rFonts w:asciiTheme="minorHAnsi" w:hAnsiTheme="minorHAnsi" w:cstheme="minorHAnsi"/>
            <w:color w:val="auto"/>
            <w:highlight w:val="green"/>
            <w:rPrChange w:id="102" w:author="Bérangère DUFRESNE" w:date="2026-01-19T09:42:00Z" w16du:dateUtc="2026-01-19T08:42:00Z">
              <w:rPr>
                <w:iCs/>
              </w:rPr>
            </w:rPrChange>
          </w:rPr>
          <w:t>point permanent de retrait par la clientèle d'achats au détail commandés par voie télématique, organisé pour l'accès en automobile.</w:t>
        </w:r>
        <w:r w:rsidRPr="00FF49D0">
          <w:rPr>
            <w:rFonts w:asciiTheme="minorHAnsi" w:hAnsiTheme="minorHAnsi" w:cstheme="minorHAnsi"/>
            <w:iCs/>
            <w:color w:val="auto"/>
            <w:rPrChange w:id="103" w:author="Bérangère DUFRESNE" w:date="2026-01-19T09:42:00Z" w16du:dateUtc="2026-01-19T08:42:00Z">
              <w:rPr>
                <w:iCs/>
              </w:rPr>
            </w:rPrChange>
          </w:rPr>
          <w:t xml:space="preserve"> </w:t>
        </w:r>
      </w:ins>
    </w:p>
    <w:p w14:paraId="54C9EEC4" w14:textId="77777777" w:rsidR="000201B7" w:rsidRPr="000201B7" w:rsidRDefault="000201B7">
      <w:pPr>
        <w:spacing w:after="0" w:line="240" w:lineRule="auto"/>
        <w:ind w:left="360" w:right="68"/>
        <w:rPr>
          <w:rFonts w:asciiTheme="minorHAnsi" w:hAnsiTheme="minorHAnsi" w:cstheme="minorHAnsi"/>
          <w:iCs/>
          <w:color w:val="auto"/>
          <w:rPrChange w:id="104" w:author="Bérangère DUFRESNE" w:date="2026-01-19T09:39:00Z" w16du:dateUtc="2026-01-19T08:39:00Z">
            <w:rPr>
              <w:rFonts w:asciiTheme="minorHAnsi" w:hAnsiTheme="minorHAnsi" w:cstheme="minorHAnsi"/>
            </w:rPr>
          </w:rPrChange>
        </w:rPr>
        <w:pPrChange w:id="105" w:author="Bérangère DUFRESNE" w:date="2026-01-19T09:39:00Z" w16du:dateUtc="2026-01-19T08:39:00Z">
          <w:pPr>
            <w:ind w:left="360" w:firstLine="0"/>
          </w:pPr>
        </w:pPrChange>
      </w:pPr>
    </w:p>
    <w:p w14:paraId="21B70CF7" w14:textId="77777777" w:rsidR="00B24312" w:rsidRPr="00B24312" w:rsidRDefault="00B24312" w:rsidP="00B24312">
      <w:pPr>
        <w:ind w:left="360" w:firstLine="0"/>
        <w:rPr>
          <w:rFonts w:asciiTheme="minorHAnsi" w:hAnsiTheme="minorHAnsi" w:cstheme="minorHAnsi"/>
        </w:rPr>
      </w:pPr>
      <w:r w:rsidRPr="00B24312">
        <w:rPr>
          <w:rFonts w:asciiTheme="minorHAnsi" w:hAnsiTheme="minorHAnsi" w:cstheme="minorHAnsi"/>
          <w:b/>
          <w:bCs/>
        </w:rPr>
        <w:t>Produit ReUse :</w:t>
      </w:r>
      <w:r w:rsidRPr="00B24312">
        <w:rPr>
          <w:rFonts w:asciiTheme="minorHAnsi" w:hAnsiTheme="minorHAnsi" w:cstheme="minorHAnsi"/>
        </w:rPr>
        <w:t xml:space="preserve"> produit mis sur le marché par un Metteur en Marché dans le cadre de l’Activation régionale ReUse</w:t>
      </w:r>
      <w:r w:rsidRPr="00B24312">
        <w:rPr>
          <w:rFonts w:asciiTheme="minorHAnsi" w:hAnsiTheme="minorHAnsi" w:cstheme="minorHAnsi"/>
          <w:b/>
          <w:bCs/>
        </w:rPr>
        <w:t>.</w:t>
      </w:r>
      <w:r w:rsidRPr="00B24312">
        <w:rPr>
          <w:rFonts w:asciiTheme="minorHAnsi" w:hAnsiTheme="minorHAnsi" w:cstheme="minorHAnsi"/>
        </w:rPr>
        <w:t> </w:t>
      </w:r>
    </w:p>
    <w:p w14:paraId="0679154F" w14:textId="4B6C085C" w:rsidR="00B24312" w:rsidRDefault="00B24312" w:rsidP="00B24312">
      <w:pPr>
        <w:ind w:left="360" w:firstLine="0"/>
        <w:rPr>
          <w:rFonts w:asciiTheme="minorHAnsi" w:hAnsiTheme="minorHAnsi" w:cstheme="minorHAnsi"/>
        </w:rPr>
      </w:pPr>
      <w:r w:rsidRPr="00B24312">
        <w:rPr>
          <w:rFonts w:asciiTheme="minorHAnsi" w:hAnsiTheme="minorHAnsi" w:cstheme="minorHAnsi"/>
          <w:b/>
          <w:bCs/>
        </w:rPr>
        <w:t xml:space="preserve">Projet : </w:t>
      </w:r>
      <w:r w:rsidRPr="00B24312">
        <w:rPr>
          <w:rFonts w:asciiTheme="minorHAnsi" w:hAnsiTheme="minorHAnsi" w:cstheme="minorHAnsi"/>
        </w:rPr>
        <w:t>Installation et exploitation de l’Equipement de récupération et de déconsignation dans les conditions prévues au Contrat</w:t>
      </w:r>
      <w:r w:rsidR="00871E79">
        <w:rPr>
          <w:rFonts w:asciiTheme="minorHAnsi" w:hAnsiTheme="minorHAnsi" w:cstheme="minorHAnsi"/>
        </w:rPr>
        <w:t xml:space="preserve"> (</w:t>
      </w:r>
      <w:r w:rsidR="00871E79" w:rsidRPr="00310D34">
        <w:rPr>
          <w:rFonts w:asciiTheme="minorHAnsi" w:hAnsiTheme="minorHAnsi" w:cstheme="minorHAnsi"/>
        </w:rPr>
        <w:t xml:space="preserve">Annexe </w:t>
      </w:r>
      <w:r w:rsidR="00B1494E">
        <w:rPr>
          <w:rFonts w:asciiTheme="minorHAnsi" w:hAnsiTheme="minorHAnsi" w:cstheme="minorHAnsi"/>
        </w:rPr>
        <w:t>1</w:t>
      </w:r>
      <w:r w:rsidR="00871E79">
        <w:rPr>
          <w:rFonts w:asciiTheme="minorHAnsi" w:hAnsiTheme="minorHAnsi" w:cstheme="minorHAnsi"/>
        </w:rPr>
        <w:t xml:space="preserve"> du Règlement de Consultation)</w:t>
      </w:r>
      <w:r w:rsidRPr="00B24312">
        <w:rPr>
          <w:rFonts w:asciiTheme="minorHAnsi" w:hAnsiTheme="minorHAnsi" w:cstheme="minorHAnsi"/>
        </w:rPr>
        <w:t>. </w:t>
      </w:r>
    </w:p>
    <w:p w14:paraId="373FA380" w14:textId="2F59492D" w:rsidR="00AC52BB" w:rsidRPr="00B24312" w:rsidRDefault="00AC52BB" w:rsidP="00B24312">
      <w:pPr>
        <w:ind w:left="360" w:firstLine="0"/>
        <w:rPr>
          <w:rFonts w:asciiTheme="minorHAnsi" w:hAnsiTheme="minorHAnsi" w:cstheme="minorHAnsi"/>
        </w:rPr>
      </w:pPr>
      <w:r w:rsidRPr="00AC52BB">
        <w:rPr>
          <w:rFonts w:asciiTheme="minorHAnsi" w:hAnsiTheme="minorHAnsi" w:cstheme="minorHAnsi"/>
          <w:b/>
          <w:bCs/>
        </w:rPr>
        <w:t xml:space="preserve">ReUse </w:t>
      </w:r>
      <w:r w:rsidRPr="00AC52BB">
        <w:rPr>
          <w:rFonts w:asciiTheme="minorHAnsi" w:hAnsiTheme="minorHAnsi" w:cstheme="minorHAnsi"/>
        </w:rPr>
        <w:t>: dispositif mutualisé pour le réemploi des emballages alimentaires en grandes surfaces alimentaires (« GSA »).  </w:t>
      </w:r>
    </w:p>
    <w:p w14:paraId="3A93C963" w14:textId="5A87F150" w:rsidR="00B24312" w:rsidRDefault="00B24312" w:rsidP="00B24312">
      <w:pPr>
        <w:ind w:left="360" w:firstLine="0"/>
        <w:rPr>
          <w:rFonts w:asciiTheme="minorHAnsi" w:hAnsiTheme="minorHAnsi" w:cstheme="minorHAnsi"/>
        </w:rPr>
      </w:pPr>
      <w:r w:rsidRPr="00B24312">
        <w:rPr>
          <w:rFonts w:asciiTheme="minorHAnsi" w:hAnsiTheme="minorHAnsi" w:cstheme="minorHAnsi"/>
          <w:b/>
          <w:bCs/>
        </w:rPr>
        <w:t xml:space="preserve">RVM : </w:t>
      </w:r>
      <w:r w:rsidRPr="00B24312">
        <w:rPr>
          <w:rFonts w:asciiTheme="minorHAnsi" w:hAnsiTheme="minorHAnsi" w:cstheme="minorHAnsi"/>
        </w:rPr>
        <w:t>acronyme de</w:t>
      </w:r>
      <w:r w:rsidRPr="00B24312">
        <w:rPr>
          <w:rFonts w:asciiTheme="minorHAnsi" w:hAnsiTheme="minorHAnsi" w:cstheme="minorHAnsi"/>
          <w:b/>
          <w:bCs/>
        </w:rPr>
        <w:t xml:space="preserve"> </w:t>
      </w:r>
      <w:r w:rsidRPr="00B24312">
        <w:rPr>
          <w:rFonts w:asciiTheme="minorHAnsi" w:hAnsiTheme="minorHAnsi" w:cstheme="minorHAnsi"/>
        </w:rPr>
        <w:t>« </w:t>
      </w:r>
      <w:r w:rsidRPr="00B24312">
        <w:rPr>
          <w:rFonts w:asciiTheme="minorHAnsi" w:hAnsiTheme="minorHAnsi" w:cstheme="minorHAnsi"/>
          <w:i/>
          <w:iCs/>
        </w:rPr>
        <w:t>Reverse Vending Machine </w:t>
      </w:r>
      <w:r w:rsidRPr="00B24312">
        <w:rPr>
          <w:rFonts w:asciiTheme="minorHAnsi" w:hAnsiTheme="minorHAnsi" w:cstheme="minorHAnsi"/>
        </w:rPr>
        <w:t xml:space="preserve">», désignant un automate de récupération et déconsignation des </w:t>
      </w:r>
      <w:r w:rsidR="0085716C">
        <w:rPr>
          <w:rFonts w:asciiTheme="minorHAnsi" w:hAnsiTheme="minorHAnsi" w:cstheme="minorHAnsi"/>
        </w:rPr>
        <w:t>E</w:t>
      </w:r>
      <w:r w:rsidRPr="00B24312">
        <w:rPr>
          <w:rFonts w:asciiTheme="minorHAnsi" w:hAnsiTheme="minorHAnsi" w:cstheme="minorHAnsi"/>
        </w:rPr>
        <w:t xml:space="preserve">mballages </w:t>
      </w:r>
      <w:r w:rsidR="0085716C">
        <w:rPr>
          <w:rFonts w:asciiTheme="minorHAnsi" w:hAnsiTheme="minorHAnsi" w:cstheme="minorHAnsi"/>
        </w:rPr>
        <w:t>primaires</w:t>
      </w:r>
      <w:r w:rsidRPr="00B24312">
        <w:rPr>
          <w:rFonts w:asciiTheme="minorHAnsi" w:hAnsiTheme="minorHAnsi" w:cstheme="minorHAnsi"/>
        </w:rPr>
        <w:t>.  </w:t>
      </w:r>
    </w:p>
    <w:p w14:paraId="0D14B5FB" w14:textId="633DCB1D" w:rsidR="00106A63" w:rsidRPr="004559D8" w:rsidRDefault="00106A63" w:rsidP="00310D34">
      <w:pPr>
        <w:ind w:left="360" w:firstLine="0"/>
        <w:rPr>
          <w:rFonts w:asciiTheme="minorHAnsi" w:hAnsiTheme="minorHAnsi" w:cstheme="minorBidi"/>
        </w:rPr>
      </w:pPr>
      <w:r w:rsidRPr="00310D34">
        <w:rPr>
          <w:rFonts w:asciiTheme="minorHAnsi" w:hAnsiTheme="minorHAnsi" w:cstheme="minorBidi"/>
          <w:b/>
        </w:rPr>
        <w:t>Société</w:t>
      </w:r>
      <w:r w:rsidR="00DF37FA">
        <w:rPr>
          <w:rFonts w:asciiTheme="minorHAnsi" w:hAnsiTheme="minorHAnsi" w:cstheme="minorBidi"/>
          <w:b/>
        </w:rPr>
        <w:t>(s)</w:t>
      </w:r>
      <w:r w:rsidRPr="00310D34">
        <w:rPr>
          <w:rFonts w:asciiTheme="minorHAnsi" w:hAnsiTheme="minorHAnsi" w:cstheme="minorBidi"/>
          <w:b/>
        </w:rPr>
        <w:t xml:space="preserve"> </w:t>
      </w:r>
      <w:r w:rsidRPr="00310D34" w:rsidDel="00F31CAE">
        <w:rPr>
          <w:rFonts w:asciiTheme="minorHAnsi" w:hAnsiTheme="minorHAnsi" w:cstheme="minorBidi"/>
          <w:b/>
        </w:rPr>
        <w:t>Agréée</w:t>
      </w:r>
      <w:r w:rsidR="00DF37FA">
        <w:rPr>
          <w:rFonts w:asciiTheme="minorHAnsi" w:hAnsiTheme="minorHAnsi" w:cstheme="minorBidi"/>
          <w:b/>
        </w:rPr>
        <w:t>(s)</w:t>
      </w:r>
      <w:r w:rsidR="009832B9" w:rsidRPr="69E5D7C4">
        <w:rPr>
          <w:rFonts w:asciiTheme="minorHAnsi" w:hAnsiTheme="minorHAnsi" w:cstheme="minorBidi"/>
        </w:rPr>
        <w:t xml:space="preserve"> : désigne </w:t>
      </w:r>
      <w:r w:rsidRPr="69E5D7C4">
        <w:rPr>
          <w:rFonts w:asciiTheme="minorHAnsi" w:hAnsiTheme="minorHAnsi" w:cstheme="minorBidi"/>
        </w:rPr>
        <w:t>Citeo et Adelphe</w:t>
      </w:r>
      <w:r w:rsidR="00DF37FA">
        <w:rPr>
          <w:rFonts w:asciiTheme="minorHAnsi" w:hAnsiTheme="minorHAnsi" w:cstheme="minorBidi"/>
        </w:rPr>
        <w:t>, ou individuellement l’une ou l’autre</w:t>
      </w:r>
      <w:r w:rsidR="00A45FE2">
        <w:rPr>
          <w:rFonts w:asciiTheme="minorHAnsi" w:hAnsiTheme="minorHAnsi" w:cstheme="minorBidi"/>
        </w:rPr>
        <w:t>.</w:t>
      </w:r>
    </w:p>
    <w:p w14:paraId="272C07DA" w14:textId="77777777" w:rsidR="00106A63" w:rsidRPr="00B24312" w:rsidRDefault="00106A63" w:rsidP="00B24312">
      <w:pPr>
        <w:ind w:left="360" w:firstLine="0"/>
        <w:rPr>
          <w:rFonts w:asciiTheme="minorHAnsi" w:hAnsiTheme="minorHAnsi" w:cstheme="minorHAnsi"/>
        </w:rPr>
      </w:pPr>
    </w:p>
    <w:p w14:paraId="6F1BC98B" w14:textId="77777777" w:rsidR="00B24312" w:rsidRDefault="00B24312" w:rsidP="000511A9">
      <w:pPr>
        <w:ind w:left="360" w:firstLine="0"/>
        <w:rPr>
          <w:rFonts w:asciiTheme="minorHAnsi" w:hAnsiTheme="minorHAnsi" w:cstheme="minorHAnsi"/>
        </w:rPr>
      </w:pPr>
    </w:p>
    <w:p w14:paraId="0B8D7C11" w14:textId="77777777" w:rsidR="00871E79" w:rsidRDefault="00871E79" w:rsidP="000511A9">
      <w:pPr>
        <w:ind w:left="360" w:firstLine="0"/>
        <w:rPr>
          <w:rFonts w:asciiTheme="minorHAnsi" w:hAnsiTheme="minorHAnsi" w:cstheme="minorHAnsi"/>
        </w:rPr>
      </w:pPr>
    </w:p>
    <w:p w14:paraId="67105D2D" w14:textId="77777777" w:rsidR="00871E79" w:rsidRDefault="00871E79" w:rsidP="000511A9">
      <w:pPr>
        <w:ind w:left="360" w:firstLine="0"/>
        <w:rPr>
          <w:rFonts w:asciiTheme="minorHAnsi" w:hAnsiTheme="minorHAnsi" w:cstheme="minorHAnsi"/>
        </w:rPr>
      </w:pPr>
    </w:p>
    <w:p w14:paraId="2687F142" w14:textId="77777777" w:rsidR="00871E79" w:rsidRDefault="00871E79" w:rsidP="000511A9">
      <w:pPr>
        <w:ind w:left="360" w:firstLine="0"/>
        <w:rPr>
          <w:rFonts w:asciiTheme="minorHAnsi" w:hAnsiTheme="minorHAnsi" w:cstheme="minorHAnsi"/>
        </w:rPr>
      </w:pPr>
    </w:p>
    <w:p w14:paraId="6F0D0AD5" w14:textId="77777777" w:rsidR="00871E79" w:rsidRDefault="00871E79" w:rsidP="000511A9">
      <w:pPr>
        <w:ind w:left="360" w:firstLine="0"/>
        <w:rPr>
          <w:rFonts w:asciiTheme="minorHAnsi" w:hAnsiTheme="minorHAnsi" w:cstheme="minorHAnsi"/>
        </w:rPr>
      </w:pPr>
    </w:p>
    <w:p w14:paraId="6DCD9EC2" w14:textId="77777777" w:rsidR="00871E79" w:rsidRDefault="00871E79" w:rsidP="000511A9">
      <w:pPr>
        <w:ind w:left="360" w:firstLine="0"/>
        <w:rPr>
          <w:ins w:id="106" w:author="Bérangère DUFRESNE" w:date="2026-01-19T10:12:00Z" w16du:dateUtc="2026-01-19T09:12:00Z"/>
          <w:rFonts w:asciiTheme="minorHAnsi" w:hAnsiTheme="minorHAnsi" w:cstheme="minorHAnsi"/>
        </w:rPr>
      </w:pPr>
    </w:p>
    <w:p w14:paraId="1987EE22" w14:textId="77777777" w:rsidR="007F0C82" w:rsidRDefault="007F0C82" w:rsidP="000511A9">
      <w:pPr>
        <w:ind w:left="360" w:firstLine="0"/>
        <w:rPr>
          <w:rFonts w:asciiTheme="minorHAnsi" w:hAnsiTheme="minorHAnsi" w:cstheme="minorHAnsi"/>
        </w:rPr>
      </w:pPr>
    </w:p>
    <w:p w14:paraId="012D7F3C" w14:textId="36D0265B" w:rsidR="00871E79" w:rsidRPr="00310D34" w:rsidDel="00CA6F61" w:rsidRDefault="00871E79" w:rsidP="00310D34">
      <w:pPr>
        <w:ind w:left="360" w:firstLine="0"/>
        <w:rPr>
          <w:del w:id="107" w:author="Marie WENDLING" w:date="2026-01-16T09:15:00Z" w16du:dateUtc="2026-01-16T08:15:00Z"/>
          <w:rFonts w:asciiTheme="minorHAnsi" w:hAnsiTheme="minorHAnsi" w:cstheme="minorHAnsi"/>
        </w:rPr>
      </w:pPr>
    </w:p>
    <w:p w14:paraId="0047A950" w14:textId="01A9DD18" w:rsidR="003E78DD" w:rsidRPr="003E78DD" w:rsidDel="00CA6F61" w:rsidRDefault="003E78DD" w:rsidP="00310D34">
      <w:pPr>
        <w:ind w:left="0" w:firstLine="0"/>
        <w:rPr>
          <w:del w:id="108" w:author="Marie WENDLING" w:date="2026-01-16T09:15:00Z" w16du:dateUtc="2026-01-16T08:15:00Z"/>
        </w:rPr>
      </w:pPr>
    </w:p>
    <w:p w14:paraId="226D7D6E" w14:textId="273993AD" w:rsidR="00B1494E" w:rsidDel="00CA6F61" w:rsidRDefault="00B1494E">
      <w:pPr>
        <w:spacing w:after="160" w:line="259" w:lineRule="auto"/>
        <w:ind w:left="0" w:firstLine="0"/>
        <w:jc w:val="left"/>
        <w:rPr>
          <w:del w:id="109" w:author="Marie WENDLING" w:date="2026-01-16T09:15:00Z" w16du:dateUtc="2026-01-16T08:15:00Z"/>
          <w:rFonts w:asciiTheme="minorHAnsi" w:hAnsiTheme="minorHAnsi"/>
          <w:color w:val="0B769F"/>
          <w:sz w:val="56"/>
        </w:rPr>
      </w:pPr>
      <w:del w:id="110" w:author="Marie WENDLING" w:date="2026-01-16T09:15:00Z" w16du:dateUtc="2026-01-16T08:15:00Z">
        <w:r w:rsidDel="00CA6F61">
          <w:br w:type="page"/>
        </w:r>
      </w:del>
    </w:p>
    <w:p w14:paraId="02B8C059" w14:textId="6F36BFEB" w:rsidR="008275AD" w:rsidRPr="00987B39" w:rsidRDefault="00287639" w:rsidP="00CA6F61">
      <w:pPr>
        <w:pStyle w:val="Heading1"/>
      </w:pPr>
      <w:bookmarkStart w:id="111" w:name="_Toc208851208"/>
      <w:r w:rsidRPr="00987B39">
        <w:t xml:space="preserve">1. Enjeux et objectifs </w:t>
      </w:r>
      <w:r w:rsidR="00F64CA1" w:rsidRPr="00987B39">
        <w:t>de</w:t>
      </w:r>
      <w:r w:rsidR="00CE31A4" w:rsidRPr="00987B39">
        <w:t xml:space="preserve"> l’</w:t>
      </w:r>
      <w:bookmarkEnd w:id="31"/>
      <w:r w:rsidR="00BC0843" w:rsidRPr="00987B39">
        <w:t>AMI</w:t>
      </w:r>
      <w:bookmarkEnd w:id="111"/>
    </w:p>
    <w:p w14:paraId="04B7C850" w14:textId="77777777" w:rsidR="008275AD" w:rsidRPr="00CC6968" w:rsidRDefault="00287639">
      <w:pPr>
        <w:spacing w:after="0" w:line="259" w:lineRule="auto"/>
        <w:ind w:left="907" w:firstLine="0"/>
        <w:jc w:val="left"/>
        <w:rPr>
          <w:rFonts w:asciiTheme="minorHAnsi" w:hAnsiTheme="minorHAnsi" w:cstheme="minorHAnsi"/>
        </w:rPr>
      </w:pPr>
      <w:r w:rsidRPr="00CC6968">
        <w:rPr>
          <w:rFonts w:asciiTheme="minorHAnsi" w:hAnsiTheme="minorHAnsi" w:cstheme="minorHAnsi"/>
          <w:color w:val="E6007E"/>
          <w:sz w:val="16"/>
        </w:rPr>
        <w:t xml:space="preserve"> </w:t>
      </w:r>
    </w:p>
    <w:p w14:paraId="198C5E76" w14:textId="7A2C6499" w:rsidR="008275AD" w:rsidRPr="00CC6968" w:rsidRDefault="008867DB" w:rsidP="0020189E">
      <w:pPr>
        <w:spacing w:after="426" w:line="259" w:lineRule="auto"/>
        <w:ind w:left="0" w:right="-25" w:firstLine="0"/>
        <w:jc w:val="left"/>
        <w:rPr>
          <w:rFonts w:asciiTheme="minorHAnsi" w:hAnsiTheme="minorHAnsi" w:cstheme="minorBidi"/>
        </w:rPr>
      </w:pPr>
      <w:r>
        <w:rPr>
          <w:noProof/>
        </w:rPr>
        <mc:AlternateContent>
          <mc:Choice Requires="wpg">
            <w:drawing>
              <wp:inline distT="0" distB="0" distL="114300" distR="114300" wp14:anchorId="141C29BC" wp14:editId="1779D75C">
                <wp:extent cx="5615940" cy="27305"/>
                <wp:effectExtent l="0" t="0" r="22860" b="10795"/>
                <wp:docPr id="1031767641" name="Groupe 436041343"/>
                <wp:cNvGraphicFramePr/>
                <a:graphic xmlns:a="http://schemas.openxmlformats.org/drawingml/2006/main">
                  <a:graphicData uri="http://schemas.microsoft.com/office/word/2010/wordprocessingGroup">
                    <wpg:wgp>
                      <wpg:cNvGrpSpPr/>
                      <wpg:grpSpPr>
                        <a:xfrm>
                          <a:off x="0" y="0"/>
                          <a:ext cx="5615940" cy="27305"/>
                          <a:chOff x="0" y="0"/>
                          <a:chExt cx="5615940" cy="27432"/>
                        </a:xfrm>
                        <a:solidFill>
                          <a:srgbClr val="0B769F"/>
                        </a:solidFill>
                      </wpg:grpSpPr>
                      <wps:wsp>
                        <wps:cNvPr id="1173596408" name="Shape 33488"/>
                        <wps:cNvSpPr/>
                        <wps:spPr>
                          <a:xfrm>
                            <a:off x="0" y="0"/>
                            <a:ext cx="5615940" cy="27432"/>
                          </a:xfrm>
                          <a:custGeom>
                            <a:avLst/>
                            <a:gdLst/>
                            <a:ahLst/>
                            <a:cxnLst/>
                            <a:rect l="0" t="0" r="0" b="0"/>
                            <a:pathLst>
                              <a:path w="5615940" h="27432">
                                <a:moveTo>
                                  <a:pt x="0" y="0"/>
                                </a:moveTo>
                                <a:lnTo>
                                  <a:pt x="5615940" y="0"/>
                                </a:lnTo>
                                <a:lnTo>
                                  <a:pt x="5615940" y="27432"/>
                                </a:lnTo>
                                <a:lnTo>
                                  <a:pt x="0" y="27432"/>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a14="http://schemas.microsoft.com/office/drawing/2010/main" xmlns:arto="http://schemas.microsoft.com/office/word/2006/arto">
            <w:pict w14:anchorId="4490F54F">
              <v:group id="Groupe 436041343" style="width:442.2pt;height:2.15pt;mso-position-horizontal-relative:char;mso-position-vertical-relative:line" coordsize="56159,274" o:spid="_x0000_s1026" w14:anchorId="05ABE6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">
                <v:shape id="Shape 33488" style="position:absolute;width:56159;height:274;visibility:visible;mso-wrap-style:square;v-text-anchor:top" coordsize="5615940,27432" o:spid="_x0000_s1027" filled="f" strokecolor="#0b769f" strokeweight="0" path="m,l5615940,r,27432l,2743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">
                  <v:stroke miterlimit="83231f" joinstyle="miter"/>
                  <v:path textboxrect="0,0,5615940,27432" arrowok="t"/>
                </v:shape>
                <w10:anchorlock/>
              </v:group>
            </w:pict>
          </mc:Fallback>
        </mc:AlternateContent>
      </w:r>
    </w:p>
    <w:p w14:paraId="1DE2F28F" w14:textId="6EA7185D" w:rsidR="004559D8" w:rsidRPr="004559D8" w:rsidRDefault="00287639" w:rsidP="00934298">
      <w:pPr>
        <w:pStyle w:val="Heading4"/>
      </w:pPr>
      <w:r w:rsidRPr="00CC6968">
        <w:t xml:space="preserve">1.1. </w:t>
      </w:r>
      <w:bookmarkStart w:id="112" w:name="_Toc172207739"/>
      <w:r w:rsidR="004559D8" w:rsidRPr="00934298">
        <w:t>Présentation</w:t>
      </w:r>
      <w:r w:rsidR="004559D8" w:rsidRPr="004559D8">
        <w:t xml:space="preserve"> des Sociétés Agréées</w:t>
      </w:r>
      <w:bookmarkEnd w:id="112"/>
    </w:p>
    <w:p w14:paraId="26801372" w14:textId="77777777" w:rsidR="004559D8" w:rsidRPr="004559D8" w:rsidRDefault="004559D8" w:rsidP="004559D8">
      <w:pPr>
        <w:spacing w:before="240"/>
        <w:ind w:left="0"/>
        <w:rPr>
          <w:rFonts w:asciiTheme="minorHAnsi" w:hAnsiTheme="minorHAnsi" w:cstheme="minorHAnsi"/>
        </w:rPr>
      </w:pPr>
      <w:r w:rsidRPr="004559D8">
        <w:rPr>
          <w:rStyle w:val="Strong"/>
          <w:rFonts w:asciiTheme="minorHAnsi" w:hAnsiTheme="minorHAnsi" w:cstheme="minorHAnsi"/>
        </w:rPr>
        <w:t>Citeo</w:t>
      </w:r>
      <w:r w:rsidRPr="004559D8">
        <w:rPr>
          <w:rFonts w:asciiTheme="minorHAnsi" w:hAnsiTheme="minorHAnsi" w:cstheme="minorHAnsi"/>
          <w:b/>
          <w:bCs/>
        </w:rPr>
        <w:t xml:space="preserve"> </w:t>
      </w:r>
      <w:r w:rsidRPr="004559D8">
        <w:rPr>
          <w:rFonts w:asciiTheme="minorHAnsi" w:hAnsiTheme="minorHAnsi" w:cstheme="minorHAnsi"/>
        </w:rPr>
        <w:t xml:space="preserve">est un éco-organisme agréé par l’État de la nouvelle filière fusionnée des emballages ménagers et des imprimés papiers et des papiers à usage graphique en application d’un cahier des charges publié au Journal Officiel le 10 décembre 2023. Depuis novembre 2020, Citeo est également une entreprise à mission. </w:t>
      </w:r>
    </w:p>
    <w:p w14:paraId="1A76B86F" w14:textId="77777777" w:rsidR="004559D8" w:rsidRPr="004559D8" w:rsidRDefault="004559D8" w:rsidP="004559D8">
      <w:pPr>
        <w:spacing w:before="240"/>
        <w:ind w:left="0"/>
        <w:rPr>
          <w:rFonts w:asciiTheme="minorHAnsi" w:hAnsiTheme="minorHAnsi" w:cstheme="minorHAnsi"/>
        </w:rPr>
      </w:pPr>
      <w:r w:rsidRPr="5916857C">
        <w:rPr>
          <w:rStyle w:val="Strong"/>
          <w:rFonts w:asciiTheme="minorHAnsi" w:hAnsiTheme="minorHAnsi" w:cstheme="minorBidi"/>
        </w:rPr>
        <w:t>Adelphe</w:t>
      </w:r>
      <w:r w:rsidRPr="5916857C">
        <w:rPr>
          <w:rFonts w:asciiTheme="minorHAnsi" w:hAnsiTheme="minorHAnsi" w:cstheme="minorBidi"/>
        </w:rPr>
        <w:t xml:space="preserve"> est également un éco-organisme agréé par l’État pour cette même filière. </w:t>
      </w:r>
    </w:p>
    <w:p w14:paraId="0757226E" w14:textId="77777777" w:rsidR="004559D8" w:rsidRPr="004559D8" w:rsidRDefault="004559D8" w:rsidP="004559D8">
      <w:pPr>
        <w:spacing w:before="240" w:after="0"/>
        <w:ind w:left="0"/>
        <w:rPr>
          <w:rFonts w:asciiTheme="minorHAnsi" w:hAnsiTheme="minorHAnsi" w:cstheme="minorHAnsi"/>
        </w:rPr>
      </w:pPr>
      <w:r w:rsidRPr="004559D8">
        <w:rPr>
          <w:rFonts w:asciiTheme="minorHAnsi" w:hAnsiTheme="minorHAnsi" w:cstheme="minorHAnsi"/>
        </w:rPr>
        <w:t>Citeo et Adelphe mettent en œuvre les actions nécessaires pour contribuer activement au développement du réemploi des emballages à l’échelle nationale et atteindre</w:t>
      </w:r>
      <w:r w:rsidRPr="004559D8" w:rsidDel="00CF091D">
        <w:rPr>
          <w:rFonts w:asciiTheme="minorHAnsi" w:hAnsiTheme="minorHAnsi" w:cstheme="minorHAnsi"/>
        </w:rPr>
        <w:t xml:space="preserve"> </w:t>
      </w:r>
      <w:r w:rsidRPr="004559D8">
        <w:rPr>
          <w:rFonts w:asciiTheme="minorHAnsi" w:hAnsiTheme="minorHAnsi" w:cstheme="minorHAnsi"/>
        </w:rPr>
        <w:t>les objectifs suivants (tous types d’emballages confondus) :</w:t>
      </w:r>
    </w:p>
    <w:p w14:paraId="34D0822B" w14:textId="77777777" w:rsidR="004559D8" w:rsidRPr="004559D8" w:rsidRDefault="004559D8" w:rsidP="004559D8">
      <w:pPr>
        <w:pStyle w:val="ListParagraph"/>
        <w:numPr>
          <w:ilvl w:val="0"/>
          <w:numId w:val="39"/>
        </w:numPr>
        <w:spacing w:before="240" w:after="0" w:line="259" w:lineRule="auto"/>
        <w:rPr>
          <w:rFonts w:asciiTheme="minorHAnsi" w:hAnsiTheme="minorHAnsi" w:cstheme="minorHAnsi"/>
        </w:rPr>
      </w:pPr>
      <w:r w:rsidRPr="004559D8">
        <w:rPr>
          <w:rFonts w:asciiTheme="minorHAnsi" w:hAnsiTheme="minorHAnsi" w:cstheme="minorHAnsi"/>
        </w:rPr>
        <w:t xml:space="preserve">10% d’emballages réemployés en 2027, pour toutes les entreprises. </w:t>
      </w:r>
    </w:p>
    <w:p w14:paraId="3E1E8BE8" w14:textId="50128779" w:rsidR="004559D8" w:rsidRPr="004559D8" w:rsidRDefault="004559D8" w:rsidP="004559D8">
      <w:pPr>
        <w:spacing w:before="240" w:after="0"/>
        <w:ind w:left="0" w:firstLine="0"/>
        <w:rPr>
          <w:rFonts w:asciiTheme="minorHAnsi" w:hAnsiTheme="minorHAnsi" w:cstheme="minorHAnsi"/>
        </w:rPr>
      </w:pPr>
      <w:r w:rsidRPr="004559D8">
        <w:rPr>
          <w:rFonts w:asciiTheme="minorHAnsi" w:hAnsiTheme="minorHAnsi" w:cstheme="minorHAnsi"/>
        </w:rPr>
        <w:t xml:space="preserve">Pour atteindre ces objectifs nationaux, </w:t>
      </w:r>
      <w:r w:rsidR="00B31B6A">
        <w:rPr>
          <w:rFonts w:asciiTheme="minorHAnsi" w:hAnsiTheme="minorHAnsi" w:cstheme="minorHAnsi"/>
        </w:rPr>
        <w:t>les Sociétés Agréées</w:t>
      </w:r>
      <w:r w:rsidRPr="004559D8">
        <w:rPr>
          <w:rFonts w:asciiTheme="minorHAnsi" w:hAnsiTheme="minorHAnsi" w:cstheme="minorHAnsi"/>
        </w:rPr>
        <w:t xml:space="preserve"> mènent des actions visant à :</w:t>
      </w:r>
    </w:p>
    <w:p w14:paraId="34EA066B" w14:textId="77777777" w:rsidR="004559D8" w:rsidRPr="004559D8" w:rsidRDefault="004559D8" w:rsidP="004559D8">
      <w:pPr>
        <w:pStyle w:val="ListParagraph"/>
        <w:numPr>
          <w:ilvl w:val="0"/>
          <w:numId w:val="39"/>
        </w:numPr>
        <w:spacing w:before="240" w:after="0" w:line="259" w:lineRule="auto"/>
        <w:rPr>
          <w:rFonts w:asciiTheme="minorHAnsi" w:hAnsiTheme="minorHAnsi" w:cstheme="minorHAnsi"/>
        </w:rPr>
      </w:pPr>
      <w:r w:rsidRPr="004559D8">
        <w:rPr>
          <w:rFonts w:asciiTheme="minorHAnsi" w:hAnsiTheme="minorHAnsi" w:cstheme="minorHAnsi"/>
        </w:rPr>
        <w:t>Développer les connaissances techniques, financières et opérationnelles du réemploi et les diffuser ;</w:t>
      </w:r>
    </w:p>
    <w:p w14:paraId="1105071F" w14:textId="77777777" w:rsidR="004559D8" w:rsidRPr="004559D8" w:rsidRDefault="004559D8" w:rsidP="004559D8">
      <w:pPr>
        <w:pStyle w:val="ListParagraph"/>
        <w:numPr>
          <w:ilvl w:val="0"/>
          <w:numId w:val="39"/>
        </w:numPr>
        <w:spacing w:before="240" w:after="0" w:line="259" w:lineRule="auto"/>
        <w:rPr>
          <w:rFonts w:asciiTheme="minorHAnsi" w:hAnsiTheme="minorHAnsi" w:cstheme="minorHAnsi"/>
        </w:rPr>
      </w:pPr>
      <w:r w:rsidRPr="004559D8">
        <w:rPr>
          <w:rFonts w:asciiTheme="minorHAnsi" w:hAnsiTheme="minorHAnsi" w:cstheme="minorHAnsi"/>
        </w:rPr>
        <w:t>Accélérer l’innovation et l’expérimentation ;</w:t>
      </w:r>
    </w:p>
    <w:p w14:paraId="08EEF859" w14:textId="77777777" w:rsidR="004559D8" w:rsidRPr="004559D8" w:rsidRDefault="004559D8" w:rsidP="004559D8">
      <w:pPr>
        <w:pStyle w:val="ListParagraph"/>
        <w:numPr>
          <w:ilvl w:val="0"/>
          <w:numId w:val="39"/>
        </w:numPr>
        <w:spacing w:before="240" w:after="0" w:line="259" w:lineRule="auto"/>
        <w:rPr>
          <w:rFonts w:asciiTheme="minorHAnsi" w:hAnsiTheme="minorHAnsi" w:cstheme="minorHAnsi"/>
        </w:rPr>
      </w:pPr>
      <w:r w:rsidRPr="004559D8">
        <w:rPr>
          <w:rFonts w:asciiTheme="minorHAnsi" w:hAnsiTheme="minorHAnsi" w:cstheme="minorHAnsi"/>
        </w:rPr>
        <w:t>Contribuer à construire les modèles opérationnels et les filières de demain.</w:t>
      </w:r>
    </w:p>
    <w:p w14:paraId="52BA17C4" w14:textId="51AD1250" w:rsidR="004559D8" w:rsidRPr="004559D8" w:rsidRDefault="004559D8" w:rsidP="004559D8">
      <w:pPr>
        <w:spacing w:before="240" w:after="0"/>
        <w:ind w:left="0"/>
        <w:rPr>
          <w:rFonts w:asciiTheme="minorHAnsi" w:hAnsiTheme="minorHAnsi" w:cstheme="minorBidi"/>
        </w:rPr>
      </w:pPr>
      <w:r w:rsidRPr="39F23373">
        <w:rPr>
          <w:rFonts w:asciiTheme="minorHAnsi" w:hAnsiTheme="minorHAnsi" w:cstheme="minorBidi"/>
        </w:rPr>
        <w:t xml:space="preserve">Pour atteindre ces objectifs nationaux, depuis 2023, les Sociétés Agréées ont également l’obligation de consacrer 5% de leur chiffre d’affaires annuel au financement du réemploi. Le présent </w:t>
      </w:r>
      <w:r w:rsidR="00381590">
        <w:rPr>
          <w:rFonts w:asciiTheme="minorHAnsi" w:hAnsiTheme="minorHAnsi" w:cstheme="minorBidi"/>
        </w:rPr>
        <w:t xml:space="preserve">appel à manifestation d’intérêt </w:t>
      </w:r>
      <w:r w:rsidRPr="39F23373">
        <w:rPr>
          <w:rFonts w:asciiTheme="minorHAnsi" w:hAnsiTheme="minorHAnsi" w:cstheme="minorBidi"/>
        </w:rPr>
        <w:t>présente une mesure d’accompagnement financière prenant part à ce</w:t>
      </w:r>
      <w:r w:rsidR="7E970AE9" w:rsidRPr="39F23373">
        <w:rPr>
          <w:rFonts w:asciiTheme="minorHAnsi" w:hAnsiTheme="minorHAnsi" w:cstheme="minorBidi"/>
        </w:rPr>
        <w:t>s</w:t>
      </w:r>
      <w:r w:rsidRPr="39F23373">
        <w:rPr>
          <w:rFonts w:asciiTheme="minorHAnsi" w:hAnsiTheme="minorHAnsi" w:cstheme="minorBidi"/>
        </w:rPr>
        <w:t xml:space="preserve"> 5%. </w:t>
      </w:r>
    </w:p>
    <w:p w14:paraId="0BFC005D" w14:textId="77777777" w:rsidR="004559D8" w:rsidRDefault="004559D8" w:rsidP="004559D8">
      <w:pPr>
        <w:spacing w:before="240" w:after="0"/>
      </w:pPr>
    </w:p>
    <w:p w14:paraId="35E4A179" w14:textId="3BD4E135" w:rsidR="004559D8" w:rsidRPr="00934298" w:rsidRDefault="004559D8" w:rsidP="00934298">
      <w:pPr>
        <w:pStyle w:val="Heading4"/>
        <w:rPr>
          <w:iCs w:val="0"/>
        </w:rPr>
      </w:pPr>
      <w:bookmarkStart w:id="113" w:name="_Toc172207740"/>
      <w:r>
        <w:t xml:space="preserve">1.2. </w:t>
      </w:r>
      <w:r w:rsidRPr="004559D8">
        <w:t>Présentation de la démarche ReUse</w:t>
      </w:r>
      <w:bookmarkEnd w:id="113"/>
      <w:r w:rsidRPr="004559D8">
        <w:t xml:space="preserve"> </w:t>
      </w:r>
    </w:p>
    <w:p w14:paraId="1F137640" w14:textId="5FFE1242" w:rsidR="004559D8" w:rsidRDefault="004559D8" w:rsidP="004559D8">
      <w:pPr>
        <w:spacing w:afterLines="20" w:after="48" w:line="240" w:lineRule="auto"/>
        <w:ind w:left="0"/>
        <w:rPr>
          <w:rStyle w:val="IntenseEmphasis"/>
          <w:rFonts w:asciiTheme="minorHAnsi" w:hAnsiTheme="minorHAnsi" w:cstheme="minorHAnsi"/>
          <w:b w:val="0"/>
          <w:color w:val="auto"/>
        </w:rPr>
      </w:pPr>
      <w:r w:rsidRPr="004559D8">
        <w:rPr>
          <w:rFonts w:asciiTheme="minorHAnsi" w:hAnsiTheme="minorHAnsi" w:cstheme="minorHAnsi"/>
        </w:rPr>
        <w:t xml:space="preserve">Pour atteindre l’objectif fixé par la loi AGEC de 10 % d’emballages réemployés d’ici 2027, </w:t>
      </w:r>
      <w:r w:rsidR="003041BF">
        <w:rPr>
          <w:rFonts w:asciiTheme="minorHAnsi" w:hAnsiTheme="minorHAnsi" w:cstheme="minorHAnsi"/>
        </w:rPr>
        <w:t>la Société Agréée</w:t>
      </w:r>
      <w:r w:rsidRPr="004559D8">
        <w:rPr>
          <w:rFonts w:asciiTheme="minorHAnsi" w:hAnsiTheme="minorHAnsi" w:cstheme="minorHAnsi"/>
        </w:rPr>
        <w:t xml:space="preserve"> a lancé, en mai 2023,</w:t>
      </w:r>
      <w:r w:rsidRPr="004559D8">
        <w:rPr>
          <w:rStyle w:val="IntenseEmphasis"/>
          <w:rFonts w:asciiTheme="minorHAnsi" w:hAnsiTheme="minorHAnsi" w:cstheme="minorHAnsi"/>
          <w:b w:val="0"/>
        </w:rPr>
        <w:t xml:space="preserve"> </w:t>
      </w:r>
      <w:r w:rsidRPr="004559D8">
        <w:rPr>
          <w:rStyle w:val="IntenseEmphasis"/>
          <w:rFonts w:asciiTheme="minorHAnsi" w:hAnsiTheme="minorHAnsi" w:cstheme="minorHAnsi"/>
          <w:b w:val="0"/>
          <w:color w:val="auto"/>
        </w:rPr>
        <w:t>la démarche ReUse qui doit permettre un changement d’échelle du réemploi en créant, après une phase d’</w:t>
      </w:r>
      <w:r w:rsidR="008253F5">
        <w:rPr>
          <w:rStyle w:val="IntenseEmphasis"/>
          <w:rFonts w:asciiTheme="minorHAnsi" w:hAnsiTheme="minorHAnsi" w:cstheme="minorHAnsi"/>
          <w:b w:val="0"/>
          <w:color w:val="auto"/>
        </w:rPr>
        <w:t>A</w:t>
      </w:r>
      <w:r w:rsidRPr="004559D8">
        <w:rPr>
          <w:rStyle w:val="IntenseEmphasis"/>
          <w:rFonts w:asciiTheme="minorHAnsi" w:hAnsiTheme="minorHAnsi" w:cstheme="minorHAnsi"/>
          <w:b w:val="0"/>
          <w:color w:val="auto"/>
        </w:rPr>
        <w:t xml:space="preserve">ctivation </w:t>
      </w:r>
      <w:r w:rsidR="008253F5">
        <w:rPr>
          <w:rStyle w:val="IntenseEmphasis"/>
          <w:rFonts w:asciiTheme="minorHAnsi" w:hAnsiTheme="minorHAnsi" w:cstheme="minorHAnsi"/>
          <w:b w:val="0"/>
          <w:color w:val="auto"/>
        </w:rPr>
        <w:t>R</w:t>
      </w:r>
      <w:r w:rsidRPr="004559D8">
        <w:rPr>
          <w:rStyle w:val="IntenseEmphasis"/>
          <w:rFonts w:asciiTheme="minorHAnsi" w:hAnsiTheme="minorHAnsi" w:cstheme="minorHAnsi"/>
          <w:b w:val="0"/>
          <w:color w:val="auto"/>
        </w:rPr>
        <w:t>égionale, un dispositif national, mutualisé et optimisé pour les emballages alimentaires en grandes surfaces alimentaires (« GSA »).</w:t>
      </w:r>
    </w:p>
    <w:p w14:paraId="07F9B550" w14:textId="77777777" w:rsidR="004559D8" w:rsidRPr="004559D8" w:rsidRDefault="004559D8" w:rsidP="004559D8">
      <w:pPr>
        <w:spacing w:afterLines="20" w:after="48" w:line="240" w:lineRule="auto"/>
        <w:ind w:left="0"/>
        <w:rPr>
          <w:rStyle w:val="IntenseEmphasis"/>
          <w:rFonts w:asciiTheme="minorHAnsi" w:hAnsiTheme="minorHAnsi" w:cstheme="minorHAnsi"/>
          <w:b w:val="0"/>
          <w:color w:val="auto"/>
        </w:rPr>
      </w:pPr>
    </w:p>
    <w:p w14:paraId="48AC402E" w14:textId="382D8854" w:rsidR="004559D8" w:rsidRPr="004559D8" w:rsidRDefault="004559D8" w:rsidP="004559D8">
      <w:pPr>
        <w:spacing w:afterLines="20" w:after="48" w:line="240" w:lineRule="auto"/>
        <w:ind w:left="0"/>
        <w:rPr>
          <w:rStyle w:val="IntenseEmphasis"/>
          <w:rFonts w:asciiTheme="minorHAnsi" w:hAnsiTheme="minorHAnsi" w:cstheme="minorHAnsi"/>
          <w:b w:val="0"/>
          <w:color w:val="auto"/>
        </w:rPr>
      </w:pPr>
      <w:r w:rsidRPr="004559D8">
        <w:rPr>
          <w:rStyle w:val="IntenseEmphasis"/>
          <w:rFonts w:asciiTheme="minorHAnsi" w:hAnsiTheme="minorHAnsi" w:cstheme="minorHAnsi"/>
          <w:b w:val="0"/>
          <w:color w:val="auto"/>
        </w:rPr>
        <w:t xml:space="preserve">En 2023, la démarche ReUse a permis d’imaginer les contours opérationnels d’un dispositif déployable à l’échelle nationale avec des groupes de travail thématiques (100 entreprises ont participé aux </w:t>
      </w:r>
      <w:r w:rsidR="00716482">
        <w:rPr>
          <w:rStyle w:val="IntenseEmphasis"/>
          <w:rFonts w:asciiTheme="minorHAnsi" w:hAnsiTheme="minorHAnsi" w:cstheme="minorHAnsi"/>
          <w:b w:val="0"/>
          <w:color w:val="auto"/>
        </w:rPr>
        <w:t>groupes de travail</w:t>
      </w:r>
      <w:r w:rsidRPr="004559D8">
        <w:rPr>
          <w:rStyle w:val="IntenseEmphasis"/>
          <w:rFonts w:asciiTheme="minorHAnsi" w:hAnsiTheme="minorHAnsi" w:cstheme="minorHAnsi"/>
          <w:b w:val="0"/>
          <w:color w:val="auto"/>
        </w:rPr>
        <w:t xml:space="preserve"> et ateliers, plus de 200 organisations à chaque ReUse Day pour un total dépassant les 1 000 participants).</w:t>
      </w:r>
    </w:p>
    <w:p w14:paraId="1326F0C4" w14:textId="77777777" w:rsidR="004559D8" w:rsidRPr="004559D8" w:rsidRDefault="004559D8" w:rsidP="004559D8">
      <w:pPr>
        <w:spacing w:afterLines="20" w:after="48" w:line="240" w:lineRule="auto"/>
        <w:ind w:left="0"/>
        <w:rPr>
          <w:rStyle w:val="IntenseEmphasis"/>
          <w:rFonts w:asciiTheme="minorHAnsi" w:hAnsiTheme="minorHAnsi" w:cstheme="minorHAnsi"/>
          <w:b w:val="0"/>
          <w:color w:val="auto"/>
        </w:rPr>
      </w:pPr>
    </w:p>
    <w:p w14:paraId="57EF50B0" w14:textId="31ECB27B" w:rsidR="004559D8" w:rsidRDefault="004559D8" w:rsidP="004559D8">
      <w:pPr>
        <w:spacing w:afterLines="20" w:after="48" w:line="240" w:lineRule="auto"/>
        <w:ind w:left="0"/>
        <w:rPr>
          <w:rStyle w:val="IntenseEmphasis"/>
          <w:rFonts w:asciiTheme="minorHAnsi" w:hAnsiTheme="minorHAnsi" w:cstheme="minorHAnsi"/>
          <w:b w:val="0"/>
          <w:color w:val="auto"/>
        </w:rPr>
      </w:pPr>
      <w:r w:rsidRPr="004559D8">
        <w:rPr>
          <w:rStyle w:val="IntenseEmphasis"/>
          <w:rFonts w:asciiTheme="minorHAnsi" w:hAnsiTheme="minorHAnsi" w:cstheme="minorHAnsi"/>
          <w:b w:val="0"/>
          <w:color w:val="auto"/>
        </w:rPr>
        <w:t xml:space="preserve">L’objectif de ce modèle est de faire des produits </w:t>
      </w:r>
      <w:r w:rsidR="00716482">
        <w:rPr>
          <w:rStyle w:val="IntenseEmphasis"/>
          <w:rFonts w:asciiTheme="minorHAnsi" w:hAnsiTheme="minorHAnsi" w:cstheme="minorHAnsi"/>
          <w:b w:val="0"/>
          <w:color w:val="auto"/>
        </w:rPr>
        <w:t>réemployés</w:t>
      </w:r>
      <w:r w:rsidRPr="004559D8">
        <w:rPr>
          <w:rStyle w:val="IntenseEmphasis"/>
          <w:rFonts w:asciiTheme="minorHAnsi" w:hAnsiTheme="minorHAnsi" w:cstheme="minorHAnsi"/>
          <w:b w:val="0"/>
          <w:color w:val="auto"/>
        </w:rPr>
        <w:t xml:space="preserve"> des produits compétitifs vis-à-vis des produits aux emballages à usage unique et ainsi de permettre l’adoption pérenne par les </w:t>
      </w:r>
      <w:r w:rsidR="00107254">
        <w:rPr>
          <w:rStyle w:val="IntenseEmphasis"/>
          <w:rFonts w:asciiTheme="minorHAnsi" w:hAnsiTheme="minorHAnsi" w:cstheme="minorHAnsi"/>
          <w:b w:val="0"/>
          <w:color w:val="auto"/>
        </w:rPr>
        <w:t>M</w:t>
      </w:r>
      <w:r w:rsidRPr="004559D8">
        <w:rPr>
          <w:rStyle w:val="IntenseEmphasis"/>
          <w:rFonts w:asciiTheme="minorHAnsi" w:hAnsiTheme="minorHAnsi" w:cstheme="minorHAnsi"/>
          <w:b w:val="0"/>
          <w:color w:val="auto"/>
        </w:rPr>
        <w:t xml:space="preserve">etteurs en </w:t>
      </w:r>
      <w:r w:rsidR="00107254">
        <w:rPr>
          <w:rStyle w:val="IntenseEmphasis"/>
          <w:rFonts w:asciiTheme="minorHAnsi" w:hAnsiTheme="minorHAnsi" w:cstheme="minorHAnsi"/>
          <w:b w:val="0"/>
          <w:color w:val="auto"/>
        </w:rPr>
        <w:t>M</w:t>
      </w:r>
      <w:r w:rsidRPr="004559D8">
        <w:rPr>
          <w:rStyle w:val="IntenseEmphasis"/>
          <w:rFonts w:asciiTheme="minorHAnsi" w:hAnsiTheme="minorHAnsi" w:cstheme="minorHAnsi"/>
          <w:b w:val="0"/>
          <w:color w:val="auto"/>
        </w:rPr>
        <w:t>arché d’un nouveau modèle de production et de consommation en matière d’emballage.</w:t>
      </w:r>
    </w:p>
    <w:p w14:paraId="45DE0D52" w14:textId="77777777" w:rsidR="004559D8" w:rsidRPr="004559D8" w:rsidRDefault="004559D8" w:rsidP="004559D8">
      <w:pPr>
        <w:spacing w:afterLines="20" w:after="48" w:line="240" w:lineRule="auto"/>
        <w:ind w:left="0"/>
        <w:rPr>
          <w:rStyle w:val="IntenseEmphasis"/>
          <w:rFonts w:asciiTheme="minorHAnsi" w:hAnsiTheme="minorHAnsi" w:cstheme="minorHAnsi"/>
          <w:b w:val="0"/>
          <w:color w:val="auto"/>
        </w:rPr>
      </w:pPr>
    </w:p>
    <w:p w14:paraId="2ED1027C" w14:textId="6651164C" w:rsidR="004559D8" w:rsidRDefault="003E2AD9" w:rsidP="004559D8">
      <w:pPr>
        <w:spacing w:afterLines="20" w:after="48" w:line="240" w:lineRule="auto"/>
        <w:ind w:left="0"/>
        <w:rPr>
          <w:rStyle w:val="IntenseEmphasis"/>
          <w:rFonts w:asciiTheme="minorHAnsi" w:hAnsiTheme="minorHAnsi" w:cstheme="minorHAnsi"/>
          <w:b w:val="0"/>
          <w:color w:val="auto"/>
        </w:rPr>
      </w:pPr>
      <w:r>
        <w:rPr>
          <w:rStyle w:val="IntenseEmphasis"/>
          <w:rFonts w:asciiTheme="minorHAnsi" w:hAnsiTheme="minorHAnsi" w:cstheme="minorHAnsi"/>
          <w:b w:val="0"/>
          <w:color w:val="auto"/>
        </w:rPr>
        <w:t>Lancée e</w:t>
      </w:r>
      <w:r w:rsidR="004559D8" w:rsidRPr="004559D8">
        <w:rPr>
          <w:rStyle w:val="IntenseEmphasis"/>
          <w:rFonts w:asciiTheme="minorHAnsi" w:hAnsiTheme="minorHAnsi" w:cstheme="minorHAnsi"/>
          <w:b w:val="0"/>
          <w:color w:val="auto"/>
        </w:rPr>
        <w:t>n 2024, la phase d’</w:t>
      </w:r>
      <w:r w:rsidR="00871E79">
        <w:rPr>
          <w:rStyle w:val="IntenseEmphasis"/>
          <w:rFonts w:asciiTheme="minorHAnsi" w:hAnsiTheme="minorHAnsi" w:cstheme="minorHAnsi"/>
          <w:b w:val="0"/>
          <w:color w:val="auto"/>
        </w:rPr>
        <w:t>A</w:t>
      </w:r>
      <w:r w:rsidR="004559D8" w:rsidRPr="004559D8">
        <w:rPr>
          <w:rStyle w:val="IntenseEmphasis"/>
          <w:rFonts w:asciiTheme="minorHAnsi" w:hAnsiTheme="minorHAnsi" w:cstheme="minorHAnsi"/>
          <w:b w:val="0"/>
          <w:color w:val="auto"/>
        </w:rPr>
        <w:t xml:space="preserve">ctivation </w:t>
      </w:r>
      <w:r w:rsidR="00871E79">
        <w:rPr>
          <w:rStyle w:val="IntenseEmphasis"/>
          <w:rFonts w:asciiTheme="minorHAnsi" w:hAnsiTheme="minorHAnsi" w:cstheme="minorHAnsi"/>
          <w:b w:val="0"/>
          <w:color w:val="auto"/>
        </w:rPr>
        <w:t>R</w:t>
      </w:r>
      <w:r w:rsidR="004559D8" w:rsidRPr="004559D8">
        <w:rPr>
          <w:rStyle w:val="IntenseEmphasis"/>
          <w:rFonts w:asciiTheme="minorHAnsi" w:hAnsiTheme="minorHAnsi" w:cstheme="minorHAnsi"/>
          <w:b w:val="0"/>
          <w:color w:val="auto"/>
        </w:rPr>
        <w:t xml:space="preserve">égionale </w:t>
      </w:r>
      <w:r w:rsidR="00716F69">
        <w:rPr>
          <w:rStyle w:val="IntenseEmphasis"/>
          <w:rFonts w:asciiTheme="minorHAnsi" w:hAnsiTheme="minorHAnsi" w:cstheme="minorHAnsi"/>
          <w:b w:val="0"/>
          <w:color w:val="auto"/>
        </w:rPr>
        <w:t xml:space="preserve">ReUse </w:t>
      </w:r>
      <w:r w:rsidR="004559D8" w:rsidRPr="004559D8">
        <w:rPr>
          <w:rStyle w:val="IntenseEmphasis"/>
          <w:rFonts w:asciiTheme="minorHAnsi" w:hAnsiTheme="minorHAnsi" w:cstheme="minorHAnsi"/>
          <w:b w:val="0"/>
          <w:color w:val="auto"/>
        </w:rPr>
        <w:t>constitue une phase de préfiguration, dont les retours d’expérience permettront de finaliser la conception du dispositif national, puis de procéder à sa mise en œuvre (horizon 202</w:t>
      </w:r>
      <w:r w:rsidR="003D109B">
        <w:rPr>
          <w:rStyle w:val="IntenseEmphasis"/>
          <w:rFonts w:asciiTheme="minorHAnsi" w:hAnsiTheme="minorHAnsi" w:cstheme="minorHAnsi"/>
          <w:b w:val="0"/>
          <w:color w:val="auto"/>
        </w:rPr>
        <w:t>7</w:t>
      </w:r>
      <w:r w:rsidR="004559D8" w:rsidRPr="004559D8">
        <w:rPr>
          <w:rStyle w:val="IntenseEmphasis"/>
          <w:rFonts w:asciiTheme="minorHAnsi" w:hAnsiTheme="minorHAnsi" w:cstheme="minorHAnsi"/>
          <w:b w:val="0"/>
          <w:color w:val="auto"/>
        </w:rPr>
        <w:t xml:space="preserve">). </w:t>
      </w:r>
    </w:p>
    <w:p w14:paraId="2E825E23" w14:textId="77777777" w:rsidR="004559D8" w:rsidRDefault="004559D8" w:rsidP="004559D8">
      <w:pPr>
        <w:spacing w:afterLines="20" w:after="48" w:line="240" w:lineRule="auto"/>
        <w:ind w:left="0"/>
        <w:rPr>
          <w:del w:id="114" w:author="Bérangère DUFRESNE" w:date="2026-01-19T10:03:00Z" w16du:dateUtc="2026-01-19T09:03:00Z"/>
          <w:rStyle w:val="IntenseEmphasis"/>
          <w:rFonts w:asciiTheme="minorHAnsi" w:hAnsiTheme="minorHAnsi" w:cstheme="minorHAnsi"/>
          <w:b w:val="0"/>
          <w:color w:val="auto"/>
        </w:rPr>
      </w:pPr>
    </w:p>
    <w:p w14:paraId="5C4978E1" w14:textId="77777777" w:rsidR="00F515D1" w:rsidRDefault="00F515D1" w:rsidP="004559D8">
      <w:pPr>
        <w:spacing w:afterLines="20" w:after="48" w:line="240" w:lineRule="auto"/>
        <w:ind w:left="0"/>
        <w:rPr>
          <w:ins w:id="115" w:author="Bérangère DUFRESNE" w:date="2026-01-19T10:03:00Z" w16du:dateUtc="2026-01-19T09:03:00Z"/>
          <w:rStyle w:val="IntenseEmphasis"/>
          <w:rFonts w:asciiTheme="minorHAnsi" w:hAnsiTheme="minorHAnsi" w:cstheme="minorHAnsi"/>
          <w:b w:val="0"/>
          <w:color w:val="auto"/>
        </w:rPr>
      </w:pPr>
    </w:p>
    <w:p w14:paraId="4134B49A" w14:textId="77777777" w:rsidR="00165EF5" w:rsidRDefault="00165EF5" w:rsidP="004559D8">
      <w:pPr>
        <w:spacing w:afterLines="20" w:after="48" w:line="240" w:lineRule="auto"/>
        <w:ind w:left="0"/>
        <w:rPr>
          <w:del w:id="116" w:author="Bérangère DUFRESNE" w:date="2026-01-19T10:03:00Z" w16du:dateUtc="2026-01-19T09:03:00Z"/>
          <w:rStyle w:val="IntenseEmphasis"/>
          <w:rFonts w:asciiTheme="minorHAnsi" w:hAnsiTheme="minorHAnsi" w:cstheme="minorHAnsi"/>
          <w:b w:val="0"/>
          <w:color w:val="auto"/>
        </w:rPr>
      </w:pPr>
    </w:p>
    <w:p w14:paraId="428E41B0" w14:textId="77777777" w:rsidR="00FC10EB" w:rsidRDefault="00FC10EB" w:rsidP="004559D8">
      <w:pPr>
        <w:spacing w:afterLines="20" w:after="48" w:line="240" w:lineRule="auto"/>
        <w:ind w:left="0"/>
        <w:rPr>
          <w:del w:id="117" w:author="Bérangère DUFRESNE" w:date="2026-01-19T10:03:00Z" w16du:dateUtc="2026-01-19T09:03:00Z"/>
          <w:rStyle w:val="IntenseEmphasis"/>
          <w:rFonts w:asciiTheme="minorHAnsi" w:hAnsiTheme="minorHAnsi" w:cstheme="minorHAnsi"/>
          <w:b w:val="0"/>
          <w:color w:val="auto"/>
        </w:rPr>
      </w:pPr>
    </w:p>
    <w:p w14:paraId="12F766B4" w14:textId="235928E3" w:rsidR="004559D8" w:rsidRPr="004559D8" w:rsidRDefault="004559D8" w:rsidP="004559D8">
      <w:pPr>
        <w:spacing w:afterLines="20" w:after="48" w:line="240" w:lineRule="auto"/>
        <w:ind w:left="0"/>
        <w:rPr>
          <w:rStyle w:val="IntenseEmphasis"/>
          <w:rFonts w:asciiTheme="minorHAnsi" w:hAnsiTheme="minorHAnsi" w:cstheme="minorHAnsi"/>
          <w:b w:val="0"/>
          <w:color w:val="auto"/>
        </w:rPr>
      </w:pPr>
      <w:r w:rsidRPr="004559D8">
        <w:rPr>
          <w:rStyle w:val="IntenseEmphasis"/>
          <w:rFonts w:asciiTheme="minorHAnsi" w:hAnsiTheme="minorHAnsi" w:cstheme="minorHAnsi"/>
          <w:b w:val="0"/>
          <w:color w:val="auto"/>
        </w:rPr>
        <w:t>Elle repose sur les piliers suivants :</w:t>
      </w:r>
    </w:p>
    <w:p w14:paraId="382BB70C" w14:textId="77777777" w:rsidR="004559D8" w:rsidRPr="004559D8" w:rsidRDefault="004559D8" w:rsidP="004559D8">
      <w:pPr>
        <w:pStyle w:val="ListParagraph"/>
        <w:numPr>
          <w:ilvl w:val="0"/>
          <w:numId w:val="40"/>
        </w:numPr>
        <w:spacing w:afterLines="20" w:after="48" w:line="240" w:lineRule="auto"/>
        <w:rPr>
          <w:rFonts w:asciiTheme="minorHAnsi" w:hAnsiTheme="minorHAnsi" w:cstheme="minorHAnsi"/>
          <w:bCs/>
        </w:rPr>
      </w:pPr>
      <w:r w:rsidRPr="004559D8">
        <w:rPr>
          <w:rFonts w:asciiTheme="minorHAnsi" w:hAnsiTheme="minorHAnsi" w:cstheme="minorHAnsi"/>
          <w:bCs/>
        </w:rPr>
        <w:t xml:space="preserve">La mise en marché d’une quantité sans précédent d’emballages réemployables pour constituer un parc mutualisé d’emballages. </w:t>
      </w:r>
    </w:p>
    <w:p w14:paraId="001A0EEC" w14:textId="77777777" w:rsidR="004559D8" w:rsidRPr="004559D8" w:rsidRDefault="004559D8" w:rsidP="004559D8">
      <w:pPr>
        <w:pStyle w:val="ListParagraph"/>
        <w:numPr>
          <w:ilvl w:val="0"/>
          <w:numId w:val="40"/>
        </w:numPr>
        <w:spacing w:afterLines="20" w:after="48" w:line="240" w:lineRule="auto"/>
        <w:rPr>
          <w:rFonts w:asciiTheme="minorHAnsi" w:hAnsiTheme="minorHAnsi" w:cstheme="minorHAnsi"/>
          <w:bCs/>
        </w:rPr>
      </w:pPr>
      <w:r w:rsidRPr="004559D8">
        <w:rPr>
          <w:rFonts w:asciiTheme="minorHAnsi" w:hAnsiTheme="minorHAnsi" w:cstheme="minorHAnsi"/>
          <w:bCs/>
        </w:rPr>
        <w:t xml:space="preserve">La coordination opérationnelle assurée par l’intermédiaire d’un interlocuteur unique, appelé Fournisseur de Services. </w:t>
      </w:r>
    </w:p>
    <w:p w14:paraId="02BB12C2" w14:textId="4FD15705" w:rsidR="004559D8" w:rsidRPr="004559D8" w:rsidRDefault="004559D8" w:rsidP="004559D8">
      <w:pPr>
        <w:pStyle w:val="ListParagraph"/>
        <w:numPr>
          <w:ilvl w:val="0"/>
          <w:numId w:val="40"/>
        </w:numPr>
        <w:spacing w:afterLines="20" w:after="48" w:line="240" w:lineRule="auto"/>
        <w:rPr>
          <w:rFonts w:asciiTheme="minorHAnsi" w:hAnsiTheme="minorHAnsi" w:cstheme="minorHAnsi"/>
          <w:bCs/>
        </w:rPr>
      </w:pPr>
      <w:r w:rsidRPr="004559D8">
        <w:rPr>
          <w:rFonts w:asciiTheme="minorHAnsi" w:hAnsiTheme="minorHAnsi" w:cstheme="minorHAnsi"/>
          <w:bCs/>
        </w:rPr>
        <w:t xml:space="preserve">La récupération des emballages réemployables dans tous les </w:t>
      </w:r>
      <w:r w:rsidR="000A322C">
        <w:rPr>
          <w:rFonts w:asciiTheme="minorHAnsi" w:hAnsiTheme="minorHAnsi" w:cstheme="minorHAnsi"/>
          <w:bCs/>
        </w:rPr>
        <w:t>P</w:t>
      </w:r>
      <w:r w:rsidRPr="004559D8">
        <w:rPr>
          <w:rFonts w:asciiTheme="minorHAnsi" w:hAnsiTheme="minorHAnsi" w:cstheme="minorHAnsi"/>
          <w:bCs/>
        </w:rPr>
        <w:t>oints de vente.</w:t>
      </w:r>
    </w:p>
    <w:p w14:paraId="5DCB5798" w14:textId="77777777" w:rsidR="004559D8" w:rsidRPr="004559D8" w:rsidRDefault="004559D8" w:rsidP="004559D8">
      <w:pPr>
        <w:pStyle w:val="ListParagraph"/>
        <w:numPr>
          <w:ilvl w:val="0"/>
          <w:numId w:val="40"/>
        </w:numPr>
        <w:spacing w:afterLines="20" w:after="48" w:line="240" w:lineRule="auto"/>
        <w:rPr>
          <w:rFonts w:asciiTheme="minorHAnsi" w:hAnsiTheme="minorHAnsi" w:cstheme="minorHAnsi"/>
          <w:bCs/>
        </w:rPr>
      </w:pPr>
      <w:r w:rsidRPr="004559D8">
        <w:rPr>
          <w:rFonts w:asciiTheme="minorHAnsi" w:hAnsiTheme="minorHAnsi" w:cstheme="minorHAnsi"/>
          <w:bCs/>
        </w:rPr>
        <w:t xml:space="preserve">La collecte des emballages et leur transport mutualisés. </w:t>
      </w:r>
    </w:p>
    <w:p w14:paraId="5CEC567F" w14:textId="77777777" w:rsidR="004559D8" w:rsidRPr="004559D8" w:rsidRDefault="004559D8" w:rsidP="004559D8">
      <w:pPr>
        <w:pStyle w:val="ListParagraph"/>
        <w:numPr>
          <w:ilvl w:val="0"/>
          <w:numId w:val="40"/>
        </w:numPr>
        <w:spacing w:afterLines="20" w:after="48" w:line="240" w:lineRule="auto"/>
        <w:rPr>
          <w:rFonts w:asciiTheme="minorHAnsi" w:hAnsiTheme="minorHAnsi" w:cstheme="minorHAnsi"/>
          <w:bCs/>
        </w:rPr>
      </w:pPr>
      <w:r w:rsidRPr="004559D8">
        <w:rPr>
          <w:rFonts w:asciiTheme="minorHAnsi" w:hAnsiTheme="minorHAnsi" w:cstheme="minorHAnsi"/>
          <w:bCs/>
        </w:rPr>
        <w:t>Le lavage des emballages fiabilisé</w:t>
      </w:r>
    </w:p>
    <w:p w14:paraId="71BF1C74" w14:textId="77777777" w:rsidR="004559D8" w:rsidRPr="004559D8" w:rsidRDefault="004559D8" w:rsidP="004559D8">
      <w:pPr>
        <w:pStyle w:val="ListParagraph"/>
        <w:numPr>
          <w:ilvl w:val="0"/>
          <w:numId w:val="40"/>
        </w:numPr>
        <w:spacing w:afterLines="20" w:after="48" w:line="240" w:lineRule="auto"/>
        <w:rPr>
          <w:rFonts w:asciiTheme="minorHAnsi" w:hAnsiTheme="minorHAnsi" w:cstheme="minorHAnsi"/>
          <w:bCs/>
        </w:rPr>
      </w:pPr>
      <w:r w:rsidRPr="004559D8">
        <w:rPr>
          <w:rFonts w:asciiTheme="minorHAnsi" w:hAnsiTheme="minorHAnsi" w:cstheme="minorHAnsi"/>
          <w:bCs/>
        </w:rPr>
        <w:t xml:space="preserve">La communication 360° autour du système du réemploi pour favoriser l’adoption de la part du consommateur. </w:t>
      </w:r>
    </w:p>
    <w:p w14:paraId="610F637C" w14:textId="77777777" w:rsidR="004559D8" w:rsidRPr="004559D8" w:rsidRDefault="004559D8" w:rsidP="004559D8">
      <w:pPr>
        <w:spacing w:afterLines="20" w:after="48" w:line="240" w:lineRule="auto"/>
        <w:ind w:left="0"/>
        <w:rPr>
          <w:rFonts w:asciiTheme="minorHAnsi" w:hAnsiTheme="minorHAnsi" w:cstheme="minorHAnsi"/>
          <w:bCs/>
        </w:rPr>
      </w:pPr>
    </w:p>
    <w:p w14:paraId="4BB37192" w14:textId="68216B84" w:rsidR="004559D8" w:rsidRPr="004559D8" w:rsidRDefault="004559D8" w:rsidP="004559D8">
      <w:pPr>
        <w:pBdr>
          <w:top w:val="single" w:sz="4" w:space="1" w:color="auto"/>
          <w:left w:val="single" w:sz="4" w:space="4" w:color="auto"/>
          <w:bottom w:val="single" w:sz="4" w:space="1" w:color="auto"/>
          <w:right w:val="single" w:sz="4" w:space="4" w:color="auto"/>
        </w:pBdr>
        <w:spacing w:afterLines="20" w:after="48" w:line="240" w:lineRule="auto"/>
        <w:ind w:left="0"/>
        <w:rPr>
          <w:rFonts w:asciiTheme="minorHAnsi" w:hAnsiTheme="minorHAnsi" w:cstheme="minorHAnsi"/>
          <w:b/>
        </w:rPr>
      </w:pPr>
      <w:r w:rsidRPr="004559D8">
        <w:rPr>
          <w:rFonts w:asciiTheme="minorHAnsi" w:hAnsiTheme="minorHAnsi" w:cstheme="minorHAnsi"/>
          <w:b/>
        </w:rPr>
        <w:t xml:space="preserve">Cet AMI est lié au pilier numéro 3, de </w:t>
      </w:r>
      <w:r w:rsidR="003212FB">
        <w:rPr>
          <w:rFonts w:asciiTheme="minorHAnsi" w:hAnsiTheme="minorHAnsi" w:cstheme="minorHAnsi"/>
          <w:b/>
        </w:rPr>
        <w:t>récupération</w:t>
      </w:r>
      <w:r w:rsidRPr="004559D8">
        <w:rPr>
          <w:rFonts w:asciiTheme="minorHAnsi" w:hAnsiTheme="minorHAnsi" w:cstheme="minorHAnsi"/>
          <w:b/>
        </w:rPr>
        <w:t xml:space="preserve"> des emballages réemployables dans les points de vente, à travers de</w:t>
      </w:r>
      <w:r w:rsidR="003212FB">
        <w:rPr>
          <w:rFonts w:asciiTheme="minorHAnsi" w:hAnsiTheme="minorHAnsi" w:cstheme="minorHAnsi"/>
          <w:b/>
        </w:rPr>
        <w:t>s</w:t>
      </w:r>
      <w:r w:rsidRPr="004559D8">
        <w:rPr>
          <w:rFonts w:asciiTheme="minorHAnsi" w:hAnsiTheme="minorHAnsi" w:cstheme="minorHAnsi"/>
          <w:b/>
        </w:rPr>
        <w:t xml:space="preserve"> moyens de récupération adaptés. </w:t>
      </w:r>
    </w:p>
    <w:p w14:paraId="2387B0EA" w14:textId="77777777" w:rsidR="005863CE" w:rsidRPr="00CC6968" w:rsidRDefault="005863CE" w:rsidP="0020189E">
      <w:pPr>
        <w:ind w:left="0"/>
        <w:rPr>
          <w:rFonts w:asciiTheme="minorHAnsi" w:hAnsiTheme="minorHAnsi" w:cstheme="minorHAnsi"/>
        </w:rPr>
      </w:pPr>
    </w:p>
    <w:p w14:paraId="13741640" w14:textId="6F56211B" w:rsidR="008275AD" w:rsidRPr="00CC6968" w:rsidRDefault="00D53BE2" w:rsidP="00934298">
      <w:pPr>
        <w:pStyle w:val="Heading4"/>
      </w:pPr>
      <w:r w:rsidRPr="00CC6968">
        <w:t xml:space="preserve">1.3. </w:t>
      </w:r>
      <w:r w:rsidR="00287639" w:rsidRPr="00CC6968">
        <w:t xml:space="preserve">Objectifs </w:t>
      </w:r>
      <w:r w:rsidR="000159F8" w:rsidRPr="00CC6968">
        <w:t xml:space="preserve">de </w:t>
      </w:r>
      <w:r w:rsidR="004E7F69" w:rsidRPr="00CC6968">
        <w:t>l’</w:t>
      </w:r>
      <w:r w:rsidR="004559D8">
        <w:t>AMI</w:t>
      </w:r>
      <w:r w:rsidR="00D7041D">
        <w:tab/>
      </w:r>
    </w:p>
    <w:p w14:paraId="48D20CC1" w14:textId="07617648" w:rsidR="00D3612A" w:rsidRPr="00D84133" w:rsidRDefault="00D3612A" w:rsidP="00D3612A">
      <w:pPr>
        <w:ind w:left="0"/>
        <w:rPr>
          <w:rFonts w:asciiTheme="minorHAnsi" w:hAnsiTheme="minorHAnsi" w:cstheme="minorHAnsi"/>
          <w:color w:val="auto"/>
          <w:szCs w:val="20"/>
        </w:rPr>
      </w:pPr>
      <w:r w:rsidRPr="00D84133">
        <w:rPr>
          <w:rFonts w:asciiTheme="minorHAnsi" w:hAnsiTheme="minorHAnsi" w:cstheme="minorHAnsi"/>
          <w:color w:val="auto"/>
          <w:szCs w:val="20"/>
        </w:rPr>
        <w:t xml:space="preserve">Afin de faciliter la mise en place du réemploi sur </w:t>
      </w:r>
      <w:r w:rsidR="006F7AF0">
        <w:rPr>
          <w:rFonts w:asciiTheme="minorHAnsi" w:hAnsiTheme="minorHAnsi" w:cstheme="minorHAnsi"/>
          <w:color w:val="auto"/>
          <w:szCs w:val="20"/>
        </w:rPr>
        <w:t>le périmètre de l’Activation Régionale</w:t>
      </w:r>
      <w:r w:rsidR="003F1B9C">
        <w:rPr>
          <w:rFonts w:asciiTheme="minorHAnsi" w:hAnsiTheme="minorHAnsi" w:cstheme="minorHAnsi"/>
          <w:color w:val="auto"/>
          <w:szCs w:val="20"/>
        </w:rPr>
        <w:t xml:space="preserve"> ReUse</w:t>
      </w:r>
      <w:r w:rsidRPr="00D84133">
        <w:rPr>
          <w:rFonts w:asciiTheme="minorHAnsi" w:hAnsiTheme="minorHAnsi" w:cstheme="minorHAnsi"/>
          <w:color w:val="auto"/>
          <w:szCs w:val="20"/>
        </w:rPr>
        <w:t xml:space="preserve"> pour </w:t>
      </w:r>
      <w:r>
        <w:rPr>
          <w:rFonts w:asciiTheme="minorHAnsi" w:hAnsiTheme="minorHAnsi" w:cstheme="minorHAnsi"/>
          <w:color w:val="auto"/>
          <w:szCs w:val="20"/>
        </w:rPr>
        <w:t xml:space="preserve">fin </w:t>
      </w:r>
      <w:r w:rsidRPr="00D84133">
        <w:rPr>
          <w:rFonts w:asciiTheme="minorHAnsi" w:hAnsiTheme="minorHAnsi" w:cstheme="minorHAnsi"/>
          <w:color w:val="auto"/>
          <w:szCs w:val="20"/>
        </w:rPr>
        <w:t>2025</w:t>
      </w:r>
      <w:r>
        <w:rPr>
          <w:rFonts w:asciiTheme="minorHAnsi" w:hAnsiTheme="minorHAnsi" w:cstheme="minorHAnsi"/>
          <w:color w:val="auto"/>
          <w:szCs w:val="20"/>
        </w:rPr>
        <w:t xml:space="preserve"> et 2026</w:t>
      </w:r>
      <w:r w:rsidRPr="00D84133">
        <w:rPr>
          <w:rFonts w:asciiTheme="minorHAnsi" w:hAnsiTheme="minorHAnsi" w:cstheme="minorHAnsi"/>
          <w:color w:val="auto"/>
          <w:szCs w:val="20"/>
        </w:rPr>
        <w:t xml:space="preserve">, </w:t>
      </w:r>
      <w:r w:rsidR="00882F4B">
        <w:rPr>
          <w:rFonts w:asciiTheme="minorHAnsi" w:hAnsiTheme="minorHAnsi" w:cstheme="minorHAnsi"/>
          <w:color w:val="auto"/>
          <w:szCs w:val="20"/>
        </w:rPr>
        <w:t>la</w:t>
      </w:r>
      <w:r>
        <w:rPr>
          <w:rFonts w:asciiTheme="minorHAnsi" w:hAnsiTheme="minorHAnsi" w:cstheme="minorHAnsi"/>
          <w:color w:val="auto"/>
          <w:szCs w:val="20"/>
        </w:rPr>
        <w:t xml:space="preserve"> Société Agréée</w:t>
      </w:r>
      <w:r w:rsidRPr="00D84133">
        <w:rPr>
          <w:rFonts w:asciiTheme="minorHAnsi" w:hAnsiTheme="minorHAnsi" w:cstheme="minorHAnsi"/>
          <w:color w:val="auto"/>
          <w:szCs w:val="20"/>
        </w:rPr>
        <w:t xml:space="preserve"> finance</w:t>
      </w:r>
      <w:r w:rsidR="00882F4B">
        <w:rPr>
          <w:rFonts w:asciiTheme="minorHAnsi" w:hAnsiTheme="minorHAnsi" w:cstheme="minorHAnsi"/>
          <w:color w:val="auto"/>
          <w:szCs w:val="20"/>
        </w:rPr>
        <w:t xml:space="preserve"> l’Installation d</w:t>
      </w:r>
      <w:r w:rsidRPr="00D84133">
        <w:rPr>
          <w:rFonts w:asciiTheme="minorHAnsi" w:hAnsiTheme="minorHAnsi" w:cstheme="minorHAnsi"/>
          <w:color w:val="auto"/>
          <w:szCs w:val="20"/>
        </w:rPr>
        <w:t xml:space="preserve">es </w:t>
      </w:r>
      <w:r>
        <w:rPr>
          <w:rFonts w:asciiTheme="minorHAnsi" w:hAnsiTheme="minorHAnsi" w:cstheme="minorHAnsi"/>
          <w:color w:val="auto"/>
          <w:szCs w:val="20"/>
        </w:rPr>
        <w:t>E</w:t>
      </w:r>
      <w:r w:rsidRPr="00D84133">
        <w:rPr>
          <w:rFonts w:asciiTheme="minorHAnsi" w:hAnsiTheme="minorHAnsi" w:cstheme="minorHAnsi"/>
          <w:color w:val="auto"/>
          <w:szCs w:val="20"/>
        </w:rPr>
        <w:t xml:space="preserve">quipements de récupération </w:t>
      </w:r>
      <w:r>
        <w:rPr>
          <w:rFonts w:asciiTheme="minorHAnsi" w:hAnsiTheme="minorHAnsi" w:cstheme="minorHAnsi"/>
          <w:color w:val="auto"/>
          <w:szCs w:val="20"/>
        </w:rPr>
        <w:t xml:space="preserve">et de déconsignation </w:t>
      </w:r>
      <w:r w:rsidRPr="00D84133">
        <w:rPr>
          <w:rFonts w:asciiTheme="minorHAnsi" w:hAnsiTheme="minorHAnsi" w:cstheme="minorHAnsi"/>
          <w:color w:val="auto"/>
          <w:szCs w:val="20"/>
        </w:rPr>
        <w:t xml:space="preserve">à destination des magasins. </w:t>
      </w:r>
    </w:p>
    <w:p w14:paraId="4DCD853B" w14:textId="38832BAA" w:rsidR="004C3188" w:rsidRDefault="004C3188" w:rsidP="0081142D">
      <w:pPr>
        <w:spacing w:before="240"/>
        <w:ind w:left="0"/>
        <w:rPr>
          <w:rFonts w:asciiTheme="minorHAnsi" w:hAnsiTheme="minorHAnsi" w:cstheme="minorBidi"/>
          <w:color w:val="auto"/>
        </w:rPr>
      </w:pPr>
      <w:r w:rsidRPr="6E189DF1">
        <w:rPr>
          <w:rFonts w:asciiTheme="minorHAnsi" w:hAnsiTheme="minorHAnsi" w:cstheme="minorBidi"/>
        </w:rPr>
        <w:t>En 2024, les Sociétés Agréées ont lancé un premier appel à manifestation d’intérêt (« AMI Récupération 2024 ») s’inscrivant dans le développement d’une récupération des Emballages primaires distribués en GSA</w:t>
      </w:r>
      <w:r w:rsidR="006C2267">
        <w:rPr>
          <w:rFonts w:asciiTheme="minorHAnsi" w:hAnsiTheme="minorHAnsi" w:cstheme="minorBidi"/>
        </w:rPr>
        <w:t>, GMS</w:t>
      </w:r>
      <w:r w:rsidRPr="6E189DF1">
        <w:rPr>
          <w:rFonts w:asciiTheme="minorHAnsi" w:hAnsiTheme="minorHAnsi" w:cstheme="minorBidi"/>
        </w:rPr>
        <w:t xml:space="preserve"> et canaux spécialisés. Cet AMI a permis d’</w:t>
      </w:r>
      <w:r w:rsidRPr="7DF83BAC">
        <w:rPr>
          <w:rFonts w:asciiTheme="minorHAnsi" w:hAnsiTheme="minorHAnsi" w:cstheme="minorBidi"/>
        </w:rPr>
        <w:t xml:space="preserve">identifier les </w:t>
      </w:r>
      <w:r w:rsidR="27B51F2A" w:rsidRPr="7675CE0B">
        <w:rPr>
          <w:rFonts w:asciiTheme="minorHAnsi" w:hAnsiTheme="minorHAnsi" w:cstheme="minorBidi"/>
        </w:rPr>
        <w:t xml:space="preserve">Points de vente </w:t>
      </w:r>
      <w:r w:rsidRPr="7675CE0B">
        <w:rPr>
          <w:rFonts w:asciiTheme="minorHAnsi" w:hAnsiTheme="minorHAnsi" w:cstheme="minorBidi"/>
        </w:rPr>
        <w:t>destinés</w:t>
      </w:r>
      <w:r w:rsidRPr="7DF83BAC">
        <w:rPr>
          <w:rFonts w:asciiTheme="minorHAnsi" w:hAnsiTheme="minorHAnsi" w:cstheme="minorBidi"/>
        </w:rPr>
        <w:t xml:space="preserve"> à accueillir la démarche </w:t>
      </w:r>
      <w:r w:rsidRPr="7DF83BAC">
        <w:rPr>
          <w:rFonts w:asciiTheme="minorHAnsi" w:hAnsiTheme="minorHAnsi" w:cstheme="minorBidi"/>
          <w:color w:val="auto"/>
        </w:rPr>
        <w:t>ReUse</w:t>
      </w:r>
      <w:r w:rsidRPr="7283B7EB">
        <w:rPr>
          <w:rFonts w:asciiTheme="minorHAnsi" w:hAnsiTheme="minorHAnsi" w:cstheme="minorBidi"/>
          <w:color w:val="auto"/>
        </w:rPr>
        <w:t>,</w:t>
      </w:r>
      <w:r w:rsidRPr="7DF83BAC">
        <w:rPr>
          <w:rFonts w:asciiTheme="minorHAnsi" w:hAnsiTheme="minorHAnsi" w:cstheme="minorBidi"/>
          <w:color w:val="auto"/>
        </w:rPr>
        <w:t xml:space="preserve"> et donc</w:t>
      </w:r>
      <w:r w:rsidRPr="4FC882FE">
        <w:rPr>
          <w:rFonts w:asciiTheme="minorHAnsi" w:hAnsiTheme="minorHAnsi" w:cstheme="minorBidi"/>
          <w:color w:val="auto"/>
        </w:rPr>
        <w:t>,</w:t>
      </w:r>
      <w:r w:rsidRPr="7DF83BAC">
        <w:rPr>
          <w:rFonts w:asciiTheme="minorHAnsi" w:hAnsiTheme="minorHAnsi" w:cstheme="minorBidi"/>
          <w:color w:val="auto"/>
        </w:rPr>
        <w:t xml:space="preserve"> ses </w:t>
      </w:r>
      <w:r>
        <w:rPr>
          <w:rFonts w:asciiTheme="minorHAnsi" w:hAnsiTheme="minorHAnsi" w:cstheme="minorBidi"/>
          <w:color w:val="auto"/>
        </w:rPr>
        <w:t>E</w:t>
      </w:r>
      <w:r w:rsidRPr="7DF83BAC">
        <w:rPr>
          <w:rFonts w:asciiTheme="minorHAnsi" w:hAnsiTheme="minorHAnsi" w:cstheme="minorBidi"/>
          <w:color w:val="auto"/>
        </w:rPr>
        <w:t xml:space="preserve">quipements de récupération </w:t>
      </w:r>
      <w:r>
        <w:rPr>
          <w:rFonts w:asciiTheme="minorHAnsi" w:hAnsiTheme="minorHAnsi" w:cstheme="minorBidi"/>
          <w:color w:val="auto"/>
        </w:rPr>
        <w:t>et de</w:t>
      </w:r>
      <w:r w:rsidRPr="7DF83BAC">
        <w:rPr>
          <w:rFonts w:asciiTheme="minorHAnsi" w:hAnsiTheme="minorHAnsi" w:cstheme="minorBidi"/>
          <w:color w:val="auto"/>
        </w:rPr>
        <w:t xml:space="preserve"> déconsignation.</w:t>
      </w:r>
    </w:p>
    <w:p w14:paraId="607D141B" w14:textId="11108DC5" w:rsidR="004C3188" w:rsidRPr="004559D8" w:rsidRDefault="00AF2186" w:rsidP="004C3188">
      <w:pPr>
        <w:spacing w:before="240"/>
        <w:ind w:left="0"/>
        <w:rPr>
          <w:rFonts w:asciiTheme="minorHAnsi" w:hAnsiTheme="minorHAnsi" w:cstheme="minorHAnsi"/>
        </w:rPr>
      </w:pPr>
      <w:r>
        <w:rPr>
          <w:rFonts w:asciiTheme="minorHAnsi" w:hAnsiTheme="minorHAnsi" w:cstheme="minorBidi"/>
          <w:color w:val="auto"/>
        </w:rPr>
        <w:t>Pour répondre aux besoins de l’Activation Régionale</w:t>
      </w:r>
      <w:r w:rsidR="003F1B9C">
        <w:rPr>
          <w:rFonts w:asciiTheme="minorHAnsi" w:hAnsiTheme="minorHAnsi" w:cstheme="minorBidi"/>
          <w:color w:val="auto"/>
        </w:rPr>
        <w:t xml:space="preserve"> </w:t>
      </w:r>
      <w:r w:rsidR="003F1B9C">
        <w:rPr>
          <w:rFonts w:asciiTheme="minorHAnsi" w:hAnsiTheme="minorHAnsi" w:cstheme="minorHAnsi"/>
          <w:color w:val="auto"/>
          <w:szCs w:val="20"/>
        </w:rPr>
        <w:t>ReUse</w:t>
      </w:r>
      <w:r>
        <w:rPr>
          <w:rFonts w:asciiTheme="minorHAnsi" w:hAnsiTheme="minorHAnsi" w:cstheme="minorBidi"/>
          <w:color w:val="auto"/>
        </w:rPr>
        <w:t xml:space="preserve">, </w:t>
      </w:r>
      <w:r w:rsidR="00CC3B8F">
        <w:rPr>
          <w:rFonts w:asciiTheme="minorHAnsi" w:hAnsiTheme="minorHAnsi" w:cstheme="minorBidi"/>
          <w:color w:val="auto"/>
        </w:rPr>
        <w:t>La</w:t>
      </w:r>
      <w:r w:rsidR="004C3188">
        <w:rPr>
          <w:rFonts w:asciiTheme="minorHAnsi" w:hAnsiTheme="minorHAnsi" w:cstheme="minorBidi"/>
          <w:color w:val="auto"/>
        </w:rPr>
        <w:t xml:space="preserve"> Société Agréée </w:t>
      </w:r>
      <w:r w:rsidR="00CC3B8F">
        <w:rPr>
          <w:rFonts w:asciiTheme="minorHAnsi" w:hAnsiTheme="minorHAnsi" w:cstheme="minorBidi"/>
          <w:color w:val="auto"/>
        </w:rPr>
        <w:t>a</w:t>
      </w:r>
      <w:r w:rsidR="004C3188">
        <w:rPr>
          <w:rFonts w:asciiTheme="minorHAnsi" w:hAnsiTheme="minorHAnsi" w:cstheme="minorBidi"/>
          <w:color w:val="auto"/>
        </w:rPr>
        <w:t xml:space="preserve"> décidé de lancer une </w:t>
      </w:r>
      <w:r w:rsidR="00CC0729">
        <w:rPr>
          <w:rFonts w:asciiTheme="minorHAnsi" w:hAnsiTheme="minorHAnsi" w:cstheme="minorBidi"/>
          <w:color w:val="auto"/>
        </w:rPr>
        <w:t xml:space="preserve">nouvelle </w:t>
      </w:r>
      <w:r w:rsidR="004C3188">
        <w:rPr>
          <w:rFonts w:asciiTheme="minorHAnsi" w:hAnsiTheme="minorHAnsi" w:cstheme="minorBidi"/>
          <w:color w:val="auto"/>
        </w:rPr>
        <w:t xml:space="preserve">procédure d’AMI afin de sélectionner de nouveaux </w:t>
      </w:r>
      <w:r w:rsidR="00023230">
        <w:rPr>
          <w:rFonts w:asciiTheme="minorHAnsi" w:hAnsiTheme="minorHAnsi" w:cstheme="minorBidi"/>
        </w:rPr>
        <w:t>Points de vente</w:t>
      </w:r>
      <w:r w:rsidR="004C3188">
        <w:rPr>
          <w:rFonts w:asciiTheme="minorHAnsi" w:hAnsiTheme="minorHAnsi" w:cstheme="minorBidi"/>
        </w:rPr>
        <w:t>. Tel est l’objet du présent AMI (« AMI Récupération 2025 »).</w:t>
      </w:r>
    </w:p>
    <w:p w14:paraId="2832972D" w14:textId="435477F9" w:rsidR="00D3612A" w:rsidRDefault="001E6DE4" w:rsidP="00D3612A">
      <w:pPr>
        <w:ind w:left="0"/>
        <w:rPr>
          <w:rFonts w:asciiTheme="minorHAnsi" w:hAnsiTheme="minorHAnsi" w:cstheme="minorBidi"/>
          <w:color w:val="auto"/>
        </w:rPr>
      </w:pPr>
      <w:r>
        <w:rPr>
          <w:rFonts w:asciiTheme="minorHAnsi" w:hAnsiTheme="minorHAnsi" w:cstheme="minorBidi"/>
          <w:color w:val="auto"/>
        </w:rPr>
        <w:t>L’</w:t>
      </w:r>
      <w:r w:rsidR="00D3612A" w:rsidRPr="3770C223">
        <w:rPr>
          <w:rFonts w:asciiTheme="minorHAnsi" w:hAnsiTheme="minorHAnsi" w:cstheme="minorBidi"/>
          <w:color w:val="auto"/>
        </w:rPr>
        <w:t>AMI défini</w:t>
      </w:r>
      <w:r>
        <w:rPr>
          <w:rFonts w:asciiTheme="minorHAnsi" w:hAnsiTheme="minorHAnsi" w:cstheme="minorBidi"/>
          <w:color w:val="auto"/>
        </w:rPr>
        <w:t>t</w:t>
      </w:r>
      <w:r w:rsidR="00D3612A" w:rsidRPr="3770C223">
        <w:rPr>
          <w:rFonts w:asciiTheme="minorHAnsi" w:hAnsiTheme="minorHAnsi" w:cstheme="minorBidi"/>
          <w:color w:val="auto"/>
        </w:rPr>
        <w:t xml:space="preserve"> les prérequis à </w:t>
      </w:r>
      <w:r>
        <w:rPr>
          <w:rFonts w:asciiTheme="minorHAnsi" w:hAnsiTheme="minorHAnsi" w:cstheme="minorBidi"/>
          <w:color w:val="auto"/>
        </w:rPr>
        <w:t>la</w:t>
      </w:r>
      <w:r w:rsidR="00D3612A" w:rsidRPr="3770C223">
        <w:rPr>
          <w:rFonts w:asciiTheme="minorHAnsi" w:hAnsiTheme="minorHAnsi" w:cstheme="minorBidi"/>
          <w:color w:val="auto"/>
        </w:rPr>
        <w:t xml:space="preserve"> mise à disposition</w:t>
      </w:r>
      <w:r w:rsidR="0016435C">
        <w:rPr>
          <w:rFonts w:asciiTheme="minorHAnsi" w:hAnsiTheme="minorHAnsi" w:cstheme="minorBidi"/>
          <w:color w:val="auto"/>
        </w:rPr>
        <w:t xml:space="preserve"> des Equipements de récupération et de déconsignation </w:t>
      </w:r>
      <w:r w:rsidR="00023230">
        <w:rPr>
          <w:rFonts w:asciiTheme="minorHAnsi" w:hAnsiTheme="minorHAnsi" w:cstheme="minorBidi"/>
          <w:color w:val="auto"/>
        </w:rPr>
        <w:t>en Points de vente</w:t>
      </w:r>
      <w:r w:rsidR="00D3612A" w:rsidRPr="3770C223">
        <w:rPr>
          <w:rFonts w:asciiTheme="minorHAnsi" w:hAnsiTheme="minorHAnsi" w:cstheme="minorBidi"/>
          <w:color w:val="auto"/>
        </w:rPr>
        <w:t xml:space="preserve">, ainsi que les contreparties attendues par </w:t>
      </w:r>
      <w:r w:rsidR="00023230">
        <w:rPr>
          <w:rFonts w:asciiTheme="minorHAnsi" w:hAnsiTheme="minorHAnsi" w:cstheme="minorHAnsi"/>
          <w:color w:val="auto"/>
          <w:szCs w:val="20"/>
        </w:rPr>
        <w:t>la</w:t>
      </w:r>
      <w:r w:rsidR="00D3612A">
        <w:rPr>
          <w:rFonts w:asciiTheme="minorHAnsi" w:hAnsiTheme="minorHAnsi" w:cstheme="minorHAnsi"/>
          <w:color w:val="auto"/>
          <w:szCs w:val="20"/>
        </w:rPr>
        <w:t xml:space="preserve"> Société Agréée</w:t>
      </w:r>
      <w:r w:rsidR="00D3612A" w:rsidRPr="3770C223">
        <w:rPr>
          <w:rFonts w:asciiTheme="minorHAnsi" w:hAnsiTheme="minorHAnsi" w:cstheme="minorBidi"/>
          <w:color w:val="auto"/>
        </w:rPr>
        <w:t xml:space="preserve">. </w:t>
      </w:r>
    </w:p>
    <w:p w14:paraId="73BB4A47" w14:textId="0AF20572" w:rsidR="00FD2F51" w:rsidRPr="00D84133" w:rsidRDefault="00FD2F51" w:rsidP="00D3612A">
      <w:pPr>
        <w:ind w:left="0"/>
        <w:rPr>
          <w:rFonts w:asciiTheme="minorHAnsi" w:hAnsiTheme="minorHAnsi" w:cstheme="minorBidi"/>
          <w:color w:val="auto"/>
        </w:rPr>
      </w:pPr>
      <w:r>
        <w:rPr>
          <w:rFonts w:asciiTheme="minorHAnsi" w:hAnsiTheme="minorHAnsi" w:cstheme="minorBidi"/>
          <w:color w:val="auto"/>
        </w:rPr>
        <w:t xml:space="preserve">L’objectif est de déployer les Equipements de récupération et de déconsignation </w:t>
      </w:r>
      <w:r w:rsidR="001E53FB">
        <w:rPr>
          <w:rFonts w:asciiTheme="minorHAnsi" w:hAnsiTheme="minorHAnsi" w:cstheme="minorBidi"/>
          <w:color w:val="auto"/>
        </w:rPr>
        <w:t>pour le premier trimestre 2026.</w:t>
      </w:r>
      <w:r w:rsidR="6A9BE72A" w:rsidRPr="5916857C">
        <w:rPr>
          <w:rFonts w:asciiTheme="minorHAnsi" w:hAnsiTheme="minorHAnsi" w:cstheme="minorBidi"/>
          <w:color w:val="auto"/>
        </w:rPr>
        <w:t xml:space="preserve"> </w:t>
      </w:r>
      <w:r w:rsidR="0FBDCF1B" w:rsidRPr="5916857C">
        <w:rPr>
          <w:rFonts w:asciiTheme="minorHAnsi" w:hAnsiTheme="minorHAnsi" w:cstheme="minorBidi"/>
          <w:color w:val="auto"/>
        </w:rPr>
        <w:t xml:space="preserve"> Le déploiement de certains Equipements de récupération et de déconsignation peut </w:t>
      </w:r>
      <w:r w:rsidR="2976F56C" w:rsidRPr="5916857C">
        <w:rPr>
          <w:rFonts w:asciiTheme="minorHAnsi" w:hAnsiTheme="minorHAnsi" w:cstheme="minorBidi"/>
          <w:color w:val="auto"/>
        </w:rPr>
        <w:t xml:space="preserve">cependant </w:t>
      </w:r>
      <w:r w:rsidR="0FBDCF1B" w:rsidRPr="5916857C">
        <w:rPr>
          <w:rFonts w:asciiTheme="minorHAnsi" w:hAnsiTheme="minorHAnsi" w:cstheme="minorBidi"/>
          <w:color w:val="auto"/>
        </w:rPr>
        <w:t>être amené à dépasser le premier trimestre 2026 si une production supplémentaire est nécessaire</w:t>
      </w:r>
      <w:r w:rsidR="1E1F3696" w:rsidRPr="5916857C">
        <w:rPr>
          <w:rFonts w:asciiTheme="minorHAnsi" w:hAnsiTheme="minorHAnsi" w:cstheme="minorBidi"/>
          <w:color w:val="auto"/>
        </w:rPr>
        <w:t>.</w:t>
      </w:r>
    </w:p>
    <w:p w14:paraId="2F67D1EB" w14:textId="112AB313" w:rsidR="00D84133" w:rsidRPr="00D84133" w:rsidRDefault="00D84133" w:rsidP="00D84133">
      <w:pPr>
        <w:rPr>
          <w:rFonts w:asciiTheme="minorHAnsi" w:hAnsiTheme="minorHAnsi" w:cstheme="minorHAnsi"/>
          <w:color w:val="auto"/>
          <w:szCs w:val="20"/>
        </w:rPr>
      </w:pPr>
    </w:p>
    <w:p w14:paraId="3CECF43F" w14:textId="1F855051" w:rsidR="00D84133" w:rsidRPr="00D84133" w:rsidRDefault="00D84133" w:rsidP="00934298">
      <w:pPr>
        <w:pStyle w:val="Heading4"/>
      </w:pPr>
      <w:bookmarkStart w:id="118" w:name="_Toc172207742"/>
      <w:r w:rsidRPr="00D84133">
        <w:t>1.4. Emballages concernés par le dispositif</w:t>
      </w:r>
      <w:bookmarkEnd w:id="118"/>
      <w:r w:rsidRPr="00D84133">
        <w:t xml:space="preserve"> </w:t>
      </w:r>
    </w:p>
    <w:p w14:paraId="41313243" w14:textId="49D0F2B8" w:rsidR="00B97889" w:rsidRDefault="00D84133" w:rsidP="00D84133">
      <w:pPr>
        <w:spacing w:before="240"/>
        <w:ind w:left="0"/>
        <w:rPr>
          <w:rFonts w:asciiTheme="minorHAnsi" w:hAnsiTheme="minorHAnsi" w:cstheme="minorBidi"/>
          <w:color w:val="auto"/>
        </w:rPr>
      </w:pPr>
      <w:r w:rsidRPr="2F2119EA">
        <w:rPr>
          <w:rFonts w:asciiTheme="minorHAnsi" w:hAnsiTheme="minorHAnsi" w:cstheme="minorBidi"/>
          <w:color w:val="auto"/>
        </w:rPr>
        <w:t xml:space="preserve">Dans le cadre de cet </w:t>
      </w:r>
      <w:r w:rsidR="753A9BDF" w:rsidRPr="2F2119EA">
        <w:rPr>
          <w:rFonts w:asciiTheme="minorHAnsi" w:hAnsiTheme="minorHAnsi" w:cstheme="minorBidi"/>
          <w:color w:val="auto"/>
        </w:rPr>
        <w:t>AMI</w:t>
      </w:r>
      <w:r w:rsidRPr="2F2119EA">
        <w:rPr>
          <w:rFonts w:asciiTheme="minorHAnsi" w:hAnsiTheme="minorHAnsi" w:cstheme="minorBidi"/>
          <w:color w:val="auto"/>
        </w:rPr>
        <w:t xml:space="preserve">, uniquement les </w:t>
      </w:r>
      <w:r w:rsidR="000644F5">
        <w:rPr>
          <w:rFonts w:asciiTheme="minorHAnsi" w:hAnsiTheme="minorHAnsi" w:cstheme="minorBidi"/>
          <w:color w:val="auto"/>
        </w:rPr>
        <w:t>E</w:t>
      </w:r>
      <w:r w:rsidRPr="2F2119EA">
        <w:rPr>
          <w:rFonts w:asciiTheme="minorHAnsi" w:hAnsiTheme="minorHAnsi" w:cstheme="minorBidi"/>
          <w:color w:val="auto"/>
        </w:rPr>
        <w:t xml:space="preserve">mballages </w:t>
      </w:r>
      <w:r w:rsidR="000644F5">
        <w:rPr>
          <w:rFonts w:asciiTheme="minorHAnsi" w:hAnsiTheme="minorHAnsi" w:cstheme="minorBidi"/>
          <w:color w:val="auto"/>
        </w:rPr>
        <w:t xml:space="preserve">primaires autorisés dans le dispositif ReUse </w:t>
      </w:r>
      <w:r w:rsidRPr="2F2119EA">
        <w:rPr>
          <w:rFonts w:asciiTheme="minorHAnsi" w:hAnsiTheme="minorHAnsi" w:cstheme="minorBidi"/>
          <w:color w:val="auto"/>
        </w:rPr>
        <w:t xml:space="preserve">seront à récupérer </w:t>
      </w:r>
      <w:r w:rsidR="000644F5">
        <w:rPr>
          <w:rFonts w:asciiTheme="minorHAnsi" w:hAnsiTheme="minorHAnsi" w:cstheme="minorBidi"/>
          <w:color w:val="auto"/>
        </w:rPr>
        <w:t>via</w:t>
      </w:r>
      <w:r w:rsidR="000644F5" w:rsidRPr="2F2119EA">
        <w:rPr>
          <w:rFonts w:asciiTheme="minorHAnsi" w:hAnsiTheme="minorHAnsi" w:cstheme="minorBidi"/>
          <w:color w:val="auto"/>
        </w:rPr>
        <w:t xml:space="preserve"> </w:t>
      </w:r>
      <w:r w:rsidRPr="2F2119EA">
        <w:rPr>
          <w:rFonts w:asciiTheme="minorHAnsi" w:hAnsiTheme="minorHAnsi" w:cstheme="minorBidi"/>
          <w:color w:val="auto"/>
        </w:rPr>
        <w:t xml:space="preserve">les </w:t>
      </w:r>
      <w:r w:rsidR="000644F5">
        <w:rPr>
          <w:rFonts w:asciiTheme="minorHAnsi" w:hAnsiTheme="minorHAnsi" w:cstheme="minorBidi"/>
          <w:color w:val="auto"/>
        </w:rPr>
        <w:t>E</w:t>
      </w:r>
      <w:r w:rsidRPr="2F2119EA">
        <w:rPr>
          <w:rFonts w:asciiTheme="minorHAnsi" w:hAnsiTheme="minorHAnsi" w:cstheme="minorBidi"/>
          <w:color w:val="auto"/>
        </w:rPr>
        <w:t>quipements</w:t>
      </w:r>
      <w:r w:rsidR="000644F5">
        <w:rPr>
          <w:rFonts w:asciiTheme="minorHAnsi" w:hAnsiTheme="minorHAnsi" w:cstheme="minorBidi"/>
          <w:color w:val="auto"/>
        </w:rPr>
        <w:t xml:space="preserve"> de récupération et de déconsignation</w:t>
      </w:r>
      <w:r w:rsidRPr="2F2119EA">
        <w:rPr>
          <w:rFonts w:asciiTheme="minorHAnsi" w:hAnsiTheme="minorHAnsi" w:cstheme="minorBidi"/>
          <w:color w:val="auto"/>
        </w:rPr>
        <w:t xml:space="preserve"> et à déconsigner. Les familles d’</w:t>
      </w:r>
      <w:r w:rsidR="000F7927">
        <w:rPr>
          <w:rFonts w:asciiTheme="minorHAnsi" w:hAnsiTheme="minorHAnsi" w:cstheme="minorBidi"/>
          <w:color w:val="auto"/>
        </w:rPr>
        <w:t>E</w:t>
      </w:r>
      <w:r w:rsidRPr="2F2119EA">
        <w:rPr>
          <w:rFonts w:asciiTheme="minorHAnsi" w:hAnsiTheme="minorHAnsi" w:cstheme="minorBidi"/>
          <w:color w:val="auto"/>
        </w:rPr>
        <w:t xml:space="preserve">mballages </w:t>
      </w:r>
      <w:r w:rsidR="000F7927">
        <w:rPr>
          <w:rFonts w:asciiTheme="minorHAnsi" w:hAnsiTheme="minorHAnsi" w:cstheme="minorBidi"/>
          <w:color w:val="auto"/>
        </w:rPr>
        <w:t xml:space="preserve">primaires </w:t>
      </w:r>
      <w:r w:rsidRPr="2F2119EA">
        <w:rPr>
          <w:rFonts w:asciiTheme="minorHAnsi" w:hAnsiTheme="minorHAnsi" w:cstheme="minorBidi"/>
          <w:color w:val="auto"/>
        </w:rPr>
        <w:t xml:space="preserve">acceptés sont les </w:t>
      </w:r>
      <w:r w:rsidR="009B2D50">
        <w:rPr>
          <w:rFonts w:asciiTheme="minorHAnsi" w:hAnsiTheme="minorHAnsi" w:cstheme="minorBidi"/>
          <w:color w:val="auto"/>
        </w:rPr>
        <w:t>Emballages Standards RCoeur et les Emballages Iconiques définis à l’article 0.</w:t>
      </w:r>
      <w:r w:rsidRPr="2F2119EA">
        <w:rPr>
          <w:rFonts w:asciiTheme="minorHAnsi" w:hAnsiTheme="minorHAnsi" w:cstheme="minorBidi"/>
          <w:color w:val="auto"/>
        </w:rPr>
        <w:t xml:space="preserve"> </w:t>
      </w:r>
      <w:r w:rsidRPr="2149B147">
        <w:rPr>
          <w:rFonts w:asciiTheme="minorHAnsi" w:hAnsiTheme="minorHAnsi" w:cstheme="minorBidi"/>
          <w:color w:val="auto"/>
        </w:rPr>
        <w:t xml:space="preserve">Le </w:t>
      </w:r>
      <w:r w:rsidR="009F6C4A" w:rsidRPr="2149B147">
        <w:rPr>
          <w:rFonts w:asciiTheme="minorHAnsi" w:hAnsiTheme="minorHAnsi" w:cstheme="minorBidi"/>
          <w:color w:val="auto"/>
        </w:rPr>
        <w:t xml:space="preserve">Distributeur </w:t>
      </w:r>
      <w:r w:rsidRPr="2149B147">
        <w:rPr>
          <w:rFonts w:asciiTheme="minorHAnsi" w:hAnsiTheme="minorHAnsi" w:cstheme="minorBidi"/>
          <w:color w:val="auto"/>
        </w:rPr>
        <w:t xml:space="preserve">s’assurera que </w:t>
      </w:r>
      <w:r w:rsidR="009B2D50" w:rsidRPr="2149B147">
        <w:rPr>
          <w:rFonts w:asciiTheme="minorHAnsi" w:hAnsiTheme="minorHAnsi" w:cstheme="minorBidi"/>
          <w:color w:val="auto"/>
        </w:rPr>
        <w:t>l</w:t>
      </w:r>
      <w:r w:rsidRPr="2149B147">
        <w:rPr>
          <w:rFonts w:asciiTheme="minorHAnsi" w:hAnsiTheme="minorHAnsi" w:cstheme="minorBidi"/>
          <w:color w:val="auto"/>
        </w:rPr>
        <w:t xml:space="preserve">es </w:t>
      </w:r>
      <w:r w:rsidR="009B2D50" w:rsidRPr="2149B147">
        <w:rPr>
          <w:rFonts w:asciiTheme="minorHAnsi" w:hAnsiTheme="minorHAnsi" w:cstheme="minorBidi"/>
          <w:color w:val="auto"/>
        </w:rPr>
        <w:t>P</w:t>
      </w:r>
      <w:r w:rsidRPr="2149B147">
        <w:rPr>
          <w:rFonts w:asciiTheme="minorHAnsi" w:hAnsiTheme="minorHAnsi" w:cstheme="minorBidi"/>
          <w:color w:val="auto"/>
        </w:rPr>
        <w:t xml:space="preserve">roduits </w:t>
      </w:r>
      <w:r w:rsidR="00F965F3" w:rsidRPr="2149B147">
        <w:rPr>
          <w:rFonts w:asciiTheme="minorHAnsi" w:hAnsiTheme="minorHAnsi" w:cstheme="minorBidi"/>
          <w:color w:val="auto"/>
        </w:rPr>
        <w:t>ReUse</w:t>
      </w:r>
      <w:r w:rsidRPr="2149B147">
        <w:rPr>
          <w:rFonts w:asciiTheme="minorHAnsi" w:hAnsiTheme="minorHAnsi" w:cstheme="minorBidi"/>
          <w:color w:val="auto"/>
        </w:rPr>
        <w:t xml:space="preserve"> s</w:t>
      </w:r>
      <w:r w:rsidR="00E32F2D" w:rsidRPr="2149B147">
        <w:rPr>
          <w:rFonts w:asciiTheme="minorHAnsi" w:hAnsiTheme="minorHAnsi" w:cstheme="minorBidi"/>
          <w:color w:val="auto"/>
        </w:rPr>
        <w:t>er</w:t>
      </w:r>
      <w:r w:rsidRPr="2149B147">
        <w:rPr>
          <w:rFonts w:asciiTheme="minorHAnsi" w:hAnsiTheme="minorHAnsi" w:cstheme="minorBidi"/>
          <w:color w:val="auto"/>
        </w:rPr>
        <w:t>ont disponibles à l’achat</w:t>
      </w:r>
      <w:r w:rsidR="00F965F3" w:rsidRPr="2149B147">
        <w:rPr>
          <w:rFonts w:asciiTheme="minorHAnsi" w:hAnsiTheme="minorHAnsi" w:cstheme="minorBidi"/>
          <w:color w:val="auto"/>
        </w:rPr>
        <w:t xml:space="preserve"> en Point de vente</w:t>
      </w:r>
      <w:r w:rsidR="00C41543" w:rsidRPr="2149B147">
        <w:rPr>
          <w:rFonts w:asciiTheme="minorHAnsi" w:hAnsiTheme="minorHAnsi" w:cstheme="minorBidi"/>
          <w:color w:val="auto"/>
        </w:rPr>
        <w:t xml:space="preserve"> dès</w:t>
      </w:r>
      <w:r w:rsidR="007618D5">
        <w:rPr>
          <w:rFonts w:asciiTheme="minorHAnsi" w:hAnsiTheme="minorHAnsi" w:cstheme="minorBidi"/>
          <w:color w:val="auto"/>
        </w:rPr>
        <w:t xml:space="preserve"> l’installation </w:t>
      </w:r>
      <w:r w:rsidR="00DB25FA">
        <w:rPr>
          <w:rFonts w:asciiTheme="minorHAnsi" w:hAnsiTheme="minorHAnsi" w:cstheme="minorBidi"/>
          <w:color w:val="auto"/>
        </w:rPr>
        <w:t xml:space="preserve">ou </w:t>
      </w:r>
      <w:r w:rsidR="00DB25FA" w:rsidRPr="2149B147">
        <w:rPr>
          <w:rFonts w:asciiTheme="minorHAnsi" w:hAnsiTheme="minorHAnsi" w:cstheme="minorBidi"/>
          <w:color w:val="auto"/>
        </w:rPr>
        <w:t>la</w:t>
      </w:r>
      <w:r w:rsidR="00C41543" w:rsidRPr="2149B147">
        <w:rPr>
          <w:rFonts w:asciiTheme="minorHAnsi" w:hAnsiTheme="minorHAnsi" w:cstheme="minorBidi"/>
          <w:color w:val="auto"/>
        </w:rPr>
        <w:t xml:space="preserve"> mise en place des </w:t>
      </w:r>
      <w:r w:rsidR="007618D5">
        <w:rPr>
          <w:rFonts w:asciiTheme="minorHAnsi" w:hAnsiTheme="minorHAnsi" w:cstheme="minorBidi"/>
          <w:color w:val="auto"/>
        </w:rPr>
        <w:t>E</w:t>
      </w:r>
      <w:r w:rsidR="00C41543" w:rsidRPr="2149B147">
        <w:rPr>
          <w:rFonts w:asciiTheme="minorHAnsi" w:hAnsiTheme="minorHAnsi" w:cstheme="minorBidi"/>
          <w:color w:val="auto"/>
        </w:rPr>
        <w:t>quipements de récupération</w:t>
      </w:r>
      <w:r w:rsidR="00432FB1">
        <w:rPr>
          <w:rFonts w:asciiTheme="minorHAnsi" w:hAnsiTheme="minorHAnsi" w:cstheme="minorBidi"/>
          <w:color w:val="auto"/>
        </w:rPr>
        <w:t xml:space="preserve"> et de déconsignation</w:t>
      </w:r>
      <w:r w:rsidRPr="2149B147">
        <w:rPr>
          <w:rFonts w:asciiTheme="minorHAnsi" w:hAnsiTheme="minorHAnsi" w:cstheme="minorBidi"/>
          <w:color w:val="auto"/>
        </w:rPr>
        <w:t>.</w:t>
      </w:r>
    </w:p>
    <w:p w14:paraId="55C9E6FA" w14:textId="773ED9A9" w:rsidR="00D84133" w:rsidRDefault="00D84133" w:rsidP="00310D34">
      <w:pPr>
        <w:spacing w:before="120"/>
        <w:ind w:left="0"/>
        <w:rPr>
          <w:rFonts w:asciiTheme="minorHAnsi" w:hAnsiTheme="minorHAnsi" w:cstheme="minorHAnsi"/>
          <w:bCs/>
          <w:iCs/>
          <w:color w:val="auto"/>
          <w:szCs w:val="20"/>
        </w:rPr>
      </w:pPr>
      <w:r w:rsidRPr="00D84133">
        <w:rPr>
          <w:rFonts w:asciiTheme="minorHAnsi" w:hAnsiTheme="minorHAnsi" w:cstheme="minorHAnsi"/>
          <w:bCs/>
          <w:iCs/>
          <w:color w:val="auto"/>
          <w:szCs w:val="20"/>
        </w:rPr>
        <w:t xml:space="preserve"> </w:t>
      </w:r>
    </w:p>
    <w:p w14:paraId="54DD60BA" w14:textId="3A449E94" w:rsidR="0019799D" w:rsidRPr="00310D34" w:rsidRDefault="0019799D" w:rsidP="00310D34">
      <w:pPr>
        <w:pStyle w:val="Heading4"/>
        <w:rPr>
          <w:iCs w:val="0"/>
        </w:rPr>
      </w:pPr>
      <w:r>
        <w:t xml:space="preserve">1.5. </w:t>
      </w:r>
      <w:r w:rsidRPr="00310D34">
        <w:t>Equipements concernés par le dispositif</w:t>
      </w:r>
    </w:p>
    <w:p w14:paraId="751E1A03" w14:textId="6BC50A43" w:rsidR="0005285D" w:rsidRDefault="16728B0D" w:rsidP="28DFC8BD">
      <w:pPr>
        <w:spacing w:before="240"/>
        <w:ind w:left="0" w:firstLine="0"/>
        <w:rPr>
          <w:rFonts w:asciiTheme="minorHAnsi" w:hAnsiTheme="minorHAnsi" w:cstheme="minorBidi"/>
          <w:color w:val="auto"/>
        </w:rPr>
      </w:pPr>
      <w:r w:rsidRPr="28DFC8BD">
        <w:rPr>
          <w:rFonts w:asciiTheme="minorHAnsi" w:hAnsiTheme="minorHAnsi" w:cstheme="minorBidi"/>
          <w:color w:val="auto"/>
        </w:rPr>
        <w:t xml:space="preserve">Cet appel à manifestation d’intérêt vise donc à équiper </w:t>
      </w:r>
      <w:r w:rsidRPr="006E3F6D">
        <w:rPr>
          <w:rFonts w:asciiTheme="minorHAnsi" w:hAnsiTheme="minorHAnsi" w:cstheme="minorBidi"/>
          <w:color w:val="auto"/>
        </w:rPr>
        <w:t>un maxim</w:t>
      </w:r>
      <w:r w:rsidRPr="00310D34">
        <w:rPr>
          <w:rFonts w:asciiTheme="minorHAnsi" w:hAnsiTheme="minorHAnsi" w:cstheme="minorBidi"/>
          <w:color w:val="auto"/>
        </w:rPr>
        <w:t xml:space="preserve">um de 394 </w:t>
      </w:r>
      <w:del w:id="119" w:author="Marie WENDLING" w:date="2026-01-19T10:12:00Z" w16du:dateUtc="2026-01-19T09:12:00Z">
        <w:r w:rsidRPr="00310D34" w:rsidDel="00446FB8">
          <w:rPr>
            <w:rFonts w:asciiTheme="minorHAnsi" w:hAnsiTheme="minorHAnsi" w:cstheme="minorBidi"/>
            <w:color w:val="auto"/>
          </w:rPr>
          <w:delText>magasins</w:delText>
        </w:r>
      </w:del>
      <w:ins w:id="120" w:author="Marie WENDLING" w:date="2026-01-19T10:12:00Z" w16du:dateUtc="2026-01-19T09:12:00Z">
        <w:r w:rsidR="00446FB8">
          <w:rPr>
            <w:rFonts w:asciiTheme="minorHAnsi" w:hAnsiTheme="minorHAnsi" w:cstheme="minorBidi"/>
            <w:color w:val="auto"/>
          </w:rPr>
          <w:t>M</w:t>
        </w:r>
        <w:r w:rsidR="00446FB8" w:rsidRPr="00310D34">
          <w:rPr>
            <w:rFonts w:asciiTheme="minorHAnsi" w:hAnsiTheme="minorHAnsi" w:cstheme="minorBidi"/>
            <w:color w:val="auto"/>
          </w:rPr>
          <w:t>agasins</w:t>
        </w:r>
      </w:ins>
      <w:ins w:id="121" w:author="Marie WENDLING" w:date="2026-01-19T10:03:00Z" w16du:dateUtc="2026-01-19T09:03:00Z">
        <w:r w:rsidR="0023542B">
          <w:rPr>
            <w:rFonts w:asciiTheme="minorHAnsi" w:hAnsiTheme="minorHAnsi" w:cstheme="minorBidi"/>
            <w:color w:val="auto"/>
          </w:rPr>
          <w:t>/</w:t>
        </w:r>
      </w:ins>
      <w:ins w:id="122" w:author="Marie WENDLING" w:date="2026-01-19T10:04:00Z" w16du:dateUtc="2026-01-19T09:04:00Z">
        <w:r w:rsidR="000F1B81" w:rsidRPr="00446FB8">
          <w:rPr>
            <w:rFonts w:asciiTheme="minorHAnsi" w:hAnsiTheme="minorHAnsi" w:cstheme="minorBidi"/>
            <w:color w:val="auto"/>
            <w:highlight w:val="green"/>
            <w:rPrChange w:id="123" w:author="Marie WENDLING" w:date="2026-01-19T10:12:00Z" w16du:dateUtc="2026-01-19T09:12:00Z">
              <w:rPr>
                <w:rFonts w:asciiTheme="minorHAnsi" w:hAnsiTheme="minorHAnsi" w:cstheme="minorBidi"/>
                <w:color w:val="auto"/>
              </w:rPr>
            </w:rPrChange>
          </w:rPr>
          <w:t xml:space="preserve">Points de </w:t>
        </w:r>
      </w:ins>
      <w:ins w:id="124" w:author="Marie WENDLING" w:date="2026-01-19T12:52:00Z" w16du:dateUtc="2026-01-19T11:52:00Z">
        <w:r w:rsidR="001B6004">
          <w:rPr>
            <w:rFonts w:asciiTheme="minorHAnsi" w:hAnsiTheme="minorHAnsi" w:cstheme="minorBidi"/>
            <w:color w:val="auto"/>
            <w:highlight w:val="green"/>
          </w:rPr>
          <w:t>r</w:t>
        </w:r>
      </w:ins>
      <w:ins w:id="125" w:author="Marie WENDLING" w:date="2026-01-19T10:04:00Z" w16du:dateUtc="2026-01-19T09:04:00Z">
        <w:r w:rsidR="000F1B81" w:rsidRPr="00446FB8">
          <w:rPr>
            <w:rFonts w:asciiTheme="minorHAnsi" w:hAnsiTheme="minorHAnsi" w:cstheme="minorBidi"/>
            <w:color w:val="auto"/>
            <w:highlight w:val="green"/>
            <w:rPrChange w:id="126" w:author="Marie WENDLING" w:date="2026-01-19T10:12:00Z" w16du:dateUtc="2026-01-19T09:12:00Z">
              <w:rPr>
                <w:rFonts w:asciiTheme="minorHAnsi" w:hAnsiTheme="minorHAnsi" w:cstheme="minorBidi"/>
                <w:color w:val="auto"/>
              </w:rPr>
            </w:rPrChange>
          </w:rPr>
          <w:t>etrait</w:t>
        </w:r>
      </w:ins>
      <w:r w:rsidRPr="006E3F6D">
        <w:rPr>
          <w:rFonts w:asciiTheme="minorHAnsi" w:hAnsiTheme="minorHAnsi" w:cstheme="minorBidi"/>
          <w:color w:val="auto"/>
        </w:rPr>
        <w:t xml:space="preserve">. </w:t>
      </w:r>
    </w:p>
    <w:p w14:paraId="2E9AE282" w14:textId="5FD0F35A" w:rsidR="0005285D" w:rsidRPr="006E3F6D" w:rsidRDefault="16728B0D" w:rsidP="00310D34">
      <w:pPr>
        <w:spacing w:before="120" w:after="0"/>
        <w:ind w:left="0"/>
        <w:rPr>
          <w:rFonts w:asciiTheme="minorHAnsi" w:hAnsiTheme="minorHAnsi" w:cstheme="minorBidi"/>
          <w:color w:val="auto"/>
        </w:rPr>
      </w:pPr>
      <w:r w:rsidRPr="00310D34">
        <w:rPr>
          <w:rFonts w:asciiTheme="minorHAnsi" w:hAnsiTheme="minorHAnsi" w:cstheme="minorBidi"/>
          <w:color w:val="auto"/>
        </w:rPr>
        <w:t>L</w:t>
      </w:r>
      <w:r w:rsidR="006E3F6D">
        <w:rPr>
          <w:rFonts w:asciiTheme="minorHAnsi" w:hAnsiTheme="minorHAnsi" w:cstheme="minorBidi"/>
          <w:color w:val="auto"/>
        </w:rPr>
        <w:t xml:space="preserve">a répartition est la suivante : </w:t>
      </w:r>
    </w:p>
    <w:p w14:paraId="5086C13A" w14:textId="4BB3F84C" w:rsidR="0005285D" w:rsidRPr="006E3F6D" w:rsidRDefault="5E4C2744" w:rsidP="00310D34">
      <w:pPr>
        <w:pStyle w:val="ListParagraph"/>
        <w:numPr>
          <w:ilvl w:val="0"/>
          <w:numId w:val="59"/>
        </w:numPr>
        <w:spacing w:before="120" w:after="0"/>
        <w:rPr>
          <w:rFonts w:asciiTheme="minorHAnsi" w:hAnsiTheme="minorHAnsi" w:cstheme="minorBidi"/>
          <w:color w:val="auto"/>
        </w:rPr>
      </w:pPr>
      <w:r w:rsidRPr="3D8C9850">
        <w:rPr>
          <w:rFonts w:asciiTheme="minorHAnsi" w:hAnsiTheme="minorHAnsi" w:cstheme="minorBidi"/>
          <w:color w:val="auto"/>
        </w:rPr>
        <w:t>18</w:t>
      </w:r>
      <w:r w:rsidR="3F426998" w:rsidRPr="3D8C9850">
        <w:rPr>
          <w:rFonts w:asciiTheme="minorHAnsi" w:hAnsiTheme="minorHAnsi" w:cstheme="minorBidi"/>
          <w:color w:val="auto"/>
        </w:rPr>
        <w:t>8</w:t>
      </w:r>
      <w:r w:rsidR="00C936A0" w:rsidRPr="00310D34">
        <w:rPr>
          <w:rFonts w:asciiTheme="minorHAnsi" w:hAnsiTheme="minorHAnsi" w:cstheme="minorBidi"/>
          <w:color w:val="auto"/>
        </w:rPr>
        <w:t xml:space="preserve"> </w:t>
      </w:r>
      <w:r w:rsidR="025C5787" w:rsidRPr="006E3F6D">
        <w:rPr>
          <w:rFonts w:asciiTheme="minorHAnsi" w:hAnsiTheme="minorHAnsi" w:cstheme="minorBidi"/>
          <w:color w:val="auto"/>
        </w:rPr>
        <w:t>magasins équipés de</w:t>
      </w:r>
      <w:r w:rsidR="00C936A0" w:rsidRPr="00310D34">
        <w:rPr>
          <w:rFonts w:asciiTheme="minorHAnsi" w:eastAsia="Calibri" w:hAnsiTheme="minorHAnsi" w:cstheme="minorBidi"/>
          <w:color w:val="auto"/>
        </w:rPr>
        <w:t xml:space="preserve"> Equipement</w:t>
      </w:r>
      <w:r w:rsidR="00AD54B9" w:rsidRPr="006E3F6D">
        <w:rPr>
          <w:rFonts w:asciiTheme="minorHAnsi" w:hAnsiTheme="minorHAnsi" w:cstheme="minorBidi"/>
          <w:color w:val="auto"/>
        </w:rPr>
        <w:t>s</w:t>
      </w:r>
      <w:r w:rsidR="00C936A0" w:rsidRPr="00310D34">
        <w:rPr>
          <w:rFonts w:asciiTheme="minorHAnsi" w:eastAsia="Calibri" w:hAnsiTheme="minorHAnsi" w:cstheme="minorBidi"/>
          <w:color w:val="auto"/>
        </w:rPr>
        <w:t xml:space="preserve"> de récupération et de déconsignation semi-manuel</w:t>
      </w:r>
      <w:r w:rsidR="007F1AF9" w:rsidRPr="006E3F6D">
        <w:rPr>
          <w:rFonts w:asciiTheme="minorHAnsi" w:hAnsiTheme="minorHAnsi" w:cstheme="minorBidi"/>
          <w:color w:val="auto"/>
        </w:rPr>
        <w:t>s</w:t>
      </w:r>
      <w:r w:rsidR="00AD54B9" w:rsidRPr="006E3F6D">
        <w:rPr>
          <w:rFonts w:asciiTheme="minorHAnsi" w:hAnsiTheme="minorHAnsi" w:cstheme="minorBidi"/>
          <w:color w:val="auto"/>
        </w:rPr>
        <w:t xml:space="preserve"> </w:t>
      </w:r>
    </w:p>
    <w:p w14:paraId="2414AD28" w14:textId="21E78B54" w:rsidR="00C936A0" w:rsidRPr="00310D34" w:rsidRDefault="1AAD4BB5" w:rsidP="00310D34">
      <w:pPr>
        <w:pStyle w:val="ListParagraph"/>
        <w:numPr>
          <w:ilvl w:val="0"/>
          <w:numId w:val="59"/>
        </w:numPr>
        <w:spacing w:before="240"/>
        <w:rPr>
          <w:rFonts w:asciiTheme="minorHAnsi" w:eastAsia="Calibri" w:hAnsiTheme="minorHAnsi" w:cstheme="minorBidi"/>
          <w:color w:val="auto"/>
        </w:rPr>
      </w:pPr>
      <w:r w:rsidRPr="7B2EBA7E">
        <w:rPr>
          <w:rFonts w:asciiTheme="minorHAnsi" w:hAnsiTheme="minorHAnsi" w:cstheme="minorBidi"/>
          <w:color w:val="auto"/>
        </w:rPr>
        <w:t>14</w:t>
      </w:r>
      <w:r w:rsidR="35A74C09" w:rsidRPr="7B2EBA7E">
        <w:rPr>
          <w:rFonts w:asciiTheme="minorHAnsi" w:hAnsiTheme="minorHAnsi" w:cstheme="minorBidi"/>
          <w:color w:val="auto"/>
        </w:rPr>
        <w:t>2</w:t>
      </w:r>
      <w:r w:rsidR="00C936A0" w:rsidRPr="00310D34">
        <w:rPr>
          <w:rFonts w:asciiTheme="minorHAnsi" w:hAnsiTheme="minorHAnsi" w:cstheme="minorBidi"/>
          <w:color w:val="auto"/>
        </w:rPr>
        <w:t xml:space="preserve"> </w:t>
      </w:r>
      <w:r w:rsidR="5E47A4FD" w:rsidRPr="00310D34">
        <w:rPr>
          <w:rFonts w:asciiTheme="minorHAnsi" w:hAnsiTheme="minorHAnsi" w:cstheme="minorBidi"/>
          <w:color w:val="auto"/>
        </w:rPr>
        <w:t xml:space="preserve">magasins équipés de </w:t>
      </w:r>
      <w:r w:rsidR="00C936A0" w:rsidRPr="00310D34">
        <w:rPr>
          <w:rFonts w:asciiTheme="minorHAnsi" w:eastAsia="Calibri" w:hAnsiTheme="minorHAnsi" w:cstheme="minorBidi"/>
          <w:color w:val="auto"/>
        </w:rPr>
        <w:t xml:space="preserve">RVM de type 1 </w:t>
      </w:r>
      <w:r w:rsidR="7DBDB5DC" w:rsidRPr="00310D34">
        <w:rPr>
          <w:rFonts w:asciiTheme="minorHAnsi" w:hAnsiTheme="minorHAnsi" w:cstheme="minorBidi"/>
          <w:color w:val="auto"/>
        </w:rPr>
        <w:t>et d’</w:t>
      </w:r>
      <w:r w:rsidR="7A78F5F1" w:rsidRPr="006E3F6D">
        <w:rPr>
          <w:rFonts w:asciiTheme="minorHAnsi" w:hAnsiTheme="minorHAnsi" w:cstheme="minorBidi"/>
          <w:color w:val="auto"/>
        </w:rPr>
        <w:t>Equipement de récupération et de déconsignation semi-manuels</w:t>
      </w:r>
    </w:p>
    <w:p w14:paraId="48439280" w14:textId="4AD8CF49" w:rsidR="00C936A0" w:rsidRPr="00310D34" w:rsidRDefault="10C258DD" w:rsidP="00310D34">
      <w:pPr>
        <w:pStyle w:val="ListParagraph"/>
        <w:numPr>
          <w:ilvl w:val="0"/>
          <w:numId w:val="59"/>
        </w:numPr>
        <w:spacing w:before="240"/>
        <w:rPr>
          <w:rFonts w:asciiTheme="minorHAnsi" w:eastAsia="Calibri" w:hAnsiTheme="minorHAnsi" w:cstheme="minorBidi"/>
          <w:color w:val="auto"/>
        </w:rPr>
      </w:pPr>
      <w:r w:rsidRPr="00310D34">
        <w:rPr>
          <w:rFonts w:asciiTheme="minorHAnsi" w:hAnsiTheme="minorHAnsi" w:cstheme="minorBidi"/>
          <w:color w:val="auto"/>
        </w:rPr>
        <w:t>6</w:t>
      </w:r>
      <w:r w:rsidRPr="7B2EBA7E">
        <w:rPr>
          <w:rFonts w:asciiTheme="minorHAnsi" w:hAnsiTheme="minorHAnsi" w:cstheme="minorBidi"/>
          <w:color w:val="auto"/>
        </w:rPr>
        <w:t>4</w:t>
      </w:r>
      <w:r w:rsidR="7DE21023" w:rsidRPr="00310D34">
        <w:rPr>
          <w:rFonts w:asciiTheme="minorHAnsi" w:hAnsiTheme="minorHAnsi" w:cstheme="minorBidi"/>
          <w:color w:val="auto"/>
        </w:rPr>
        <w:t xml:space="preserve"> </w:t>
      </w:r>
      <w:r w:rsidR="04DA368F" w:rsidRPr="00310D34">
        <w:rPr>
          <w:rFonts w:asciiTheme="minorHAnsi" w:hAnsiTheme="minorHAnsi" w:cstheme="minorBidi"/>
          <w:color w:val="auto"/>
        </w:rPr>
        <w:t xml:space="preserve">magasins équipés de RVM de type </w:t>
      </w:r>
      <w:r w:rsidR="4672F2EE" w:rsidRPr="00310D34">
        <w:rPr>
          <w:rFonts w:asciiTheme="minorHAnsi" w:hAnsiTheme="minorHAnsi" w:cstheme="minorBidi"/>
          <w:color w:val="auto"/>
        </w:rPr>
        <w:t>2</w:t>
      </w:r>
      <w:r w:rsidR="04DA368F" w:rsidRPr="00310D34">
        <w:rPr>
          <w:rFonts w:asciiTheme="minorHAnsi" w:hAnsiTheme="minorHAnsi" w:cstheme="minorBidi"/>
          <w:color w:val="auto"/>
        </w:rPr>
        <w:t xml:space="preserve"> et d’Equipement de récupération et de déconsignation semi-manuels</w:t>
      </w:r>
    </w:p>
    <w:p w14:paraId="31A95779" w14:textId="585E663A" w:rsidR="005B7BF4" w:rsidRDefault="53103B66" w:rsidP="00310D34">
      <w:pPr>
        <w:ind w:left="0" w:firstLine="0"/>
        <w:rPr>
          <w:ins w:id="127" w:author="Marie WENDLING" w:date="2026-01-16T10:09:00Z" w16du:dateUtc="2026-01-16T09:09:00Z"/>
          <w:del w:id="128" w:author="Bérangère DUFRESNE" w:date="2026-01-19T10:13:00Z" w16du:dateUtc="2026-01-19T09:13:00Z"/>
          <w:rFonts w:asciiTheme="minorHAnsi" w:hAnsiTheme="minorHAnsi" w:cstheme="minorBidi"/>
          <w:color w:val="auto"/>
        </w:rPr>
      </w:pPr>
      <w:r w:rsidRPr="00310D34">
        <w:rPr>
          <w:rFonts w:asciiTheme="minorHAnsi" w:hAnsiTheme="minorHAnsi" w:cstheme="minorBidi"/>
          <w:color w:val="auto"/>
        </w:rPr>
        <w:t>Les magasins bénéficiant d’un RVM (type 1 ou type 2) se verront également attribuer un Équipement semi-manuel, qui devra obligatoirement être déployé en magasin.</w:t>
      </w:r>
    </w:p>
    <w:p w14:paraId="2D07616D" w14:textId="0745B63C" w:rsidR="000F0826" w:rsidRDefault="0057524A" w:rsidP="00310D34">
      <w:pPr>
        <w:ind w:left="0" w:firstLine="0"/>
        <w:rPr>
          <w:ins w:id="129" w:author="Marie WENDLING" w:date="2026-01-16T12:18:00Z" w16du:dateUtc="2026-01-16T11:18:00Z"/>
          <w:rFonts w:asciiTheme="minorHAnsi" w:hAnsiTheme="minorHAnsi" w:cstheme="minorBidi"/>
          <w:color w:val="auto"/>
          <w:highlight w:val="green"/>
        </w:rPr>
      </w:pPr>
      <w:commentRangeStart w:id="130"/>
      <w:ins w:id="131" w:author="Marie WENDLING" w:date="2026-01-16T10:16:00Z">
        <w:del w:id="132" w:author="Bérangère DUFRESNE" w:date="2026-01-19T09:58:00Z" w16du:dateUtc="2026-01-19T08:58:00Z">
          <w:r w:rsidRPr="0057524A">
            <w:rPr>
              <w:rFonts w:asciiTheme="minorHAnsi" w:hAnsiTheme="minorHAnsi" w:cstheme="minorBidi"/>
              <w:color w:val="auto"/>
              <w:highlight w:val="green"/>
              <w:rPrChange w:id="133" w:author="Marie WENDLING" w:date="2026-01-16T10:16:00Z" w16du:dateUtc="2026-01-16T09:16:00Z">
                <w:rPr>
                  <w:rFonts w:asciiTheme="minorHAnsi" w:hAnsiTheme="minorHAnsi" w:cstheme="minorBidi"/>
                  <w:color w:val="auto"/>
                </w:rPr>
              </w:rPrChange>
            </w:rPr>
            <w:delText>L</w:delText>
          </w:r>
        </w:del>
        <w:del w:id="134" w:author="Bérangère DUFRESNE" w:date="2026-01-19T10:03:00Z" w16du:dateUtc="2026-01-19T09:03:00Z">
          <w:r w:rsidRPr="0057524A">
            <w:rPr>
              <w:rFonts w:asciiTheme="minorHAnsi" w:hAnsiTheme="minorHAnsi" w:cstheme="minorBidi"/>
              <w:color w:val="auto"/>
              <w:highlight w:val="green"/>
              <w:rPrChange w:id="135" w:author="Marie WENDLING" w:date="2026-01-16T10:16:00Z" w16du:dateUtc="2026-01-16T09:16:00Z">
                <w:rPr>
                  <w:rFonts w:asciiTheme="minorHAnsi" w:hAnsiTheme="minorHAnsi" w:cstheme="minorBidi"/>
                  <w:color w:val="auto"/>
                </w:rPr>
              </w:rPrChange>
            </w:rPr>
            <w:delText>e</w:delText>
          </w:r>
        </w:del>
        <w:del w:id="136" w:author="Bérangère DUFRESNE" w:date="2026-01-19T09:55:00Z" w16du:dateUtc="2026-01-19T08:55:00Z">
          <w:r w:rsidRPr="0057524A">
            <w:rPr>
              <w:rFonts w:asciiTheme="minorHAnsi" w:hAnsiTheme="minorHAnsi" w:cstheme="minorBidi"/>
              <w:color w:val="auto"/>
              <w:highlight w:val="green"/>
              <w:rPrChange w:id="137" w:author="Marie WENDLING" w:date="2026-01-16T10:16:00Z" w16du:dateUtc="2026-01-16T09:16:00Z">
                <w:rPr>
                  <w:rFonts w:asciiTheme="minorHAnsi" w:hAnsiTheme="minorHAnsi" w:cstheme="minorBidi"/>
                  <w:color w:val="auto"/>
                </w:rPr>
              </w:rPrChange>
            </w:rPr>
            <w:delText>s</w:delText>
          </w:r>
        </w:del>
        <w:del w:id="138" w:author="Bérangère DUFRESNE" w:date="2026-01-19T10:03:00Z" w16du:dateUtc="2026-01-19T09:03:00Z">
          <w:r w:rsidRPr="0057524A">
            <w:rPr>
              <w:rFonts w:asciiTheme="minorHAnsi" w:hAnsiTheme="minorHAnsi" w:cstheme="minorBidi"/>
              <w:color w:val="auto"/>
              <w:highlight w:val="green"/>
              <w:rPrChange w:id="139" w:author="Marie WENDLING" w:date="2026-01-16T10:16:00Z" w16du:dateUtc="2026-01-16T09:16:00Z">
                <w:rPr>
                  <w:rFonts w:asciiTheme="minorHAnsi" w:hAnsiTheme="minorHAnsi" w:cstheme="minorBidi"/>
                  <w:color w:val="auto"/>
                </w:rPr>
              </w:rPrChange>
            </w:rPr>
            <w:delText xml:space="preserve"> </w:delText>
          </w:r>
        </w:del>
      </w:ins>
      <w:commentRangeStart w:id="140"/>
      <w:ins w:id="141" w:author="Marie WENDLING" w:date="2026-01-16T12:16:00Z" w16du:dateUtc="2026-01-16T11:16:00Z">
        <w:del w:id="142" w:author="Bérangère DUFRESNE" w:date="2026-01-19T10:03:00Z" w16du:dateUtc="2026-01-19T09:03:00Z">
          <w:r w:rsidR="00557228">
            <w:rPr>
              <w:rFonts w:asciiTheme="minorHAnsi" w:hAnsiTheme="minorHAnsi" w:cstheme="minorBidi"/>
              <w:color w:val="auto"/>
              <w:highlight w:val="green"/>
            </w:rPr>
            <w:delText>Point</w:delText>
          </w:r>
        </w:del>
        <w:del w:id="143" w:author="Bérangère DUFRESNE" w:date="2026-01-19T09:55:00Z" w16du:dateUtc="2026-01-19T08:55:00Z">
          <w:r w:rsidR="00557228">
            <w:rPr>
              <w:rFonts w:asciiTheme="minorHAnsi" w:hAnsiTheme="minorHAnsi" w:cstheme="minorBidi"/>
              <w:color w:val="auto"/>
              <w:highlight w:val="green"/>
            </w:rPr>
            <w:delText>s</w:delText>
          </w:r>
        </w:del>
        <w:del w:id="144" w:author="Bérangère DUFRESNE" w:date="2026-01-19T10:03:00Z" w16du:dateUtc="2026-01-19T09:03:00Z">
          <w:r w:rsidR="00557228">
            <w:rPr>
              <w:rFonts w:asciiTheme="minorHAnsi" w:hAnsiTheme="minorHAnsi" w:cstheme="minorBidi"/>
              <w:color w:val="auto"/>
              <w:highlight w:val="green"/>
            </w:rPr>
            <w:delText xml:space="preserve"> de Retrait </w:delText>
          </w:r>
        </w:del>
      </w:ins>
      <w:commentRangeEnd w:id="140"/>
      <w:ins w:id="145" w:author="Marie WENDLING" w:date="2026-01-16T12:21:00Z" w16du:dateUtc="2026-01-16T11:21:00Z">
        <w:del w:id="146" w:author="Bérangère DUFRESNE" w:date="2026-01-19T10:03:00Z" w16du:dateUtc="2026-01-19T09:03:00Z">
          <w:r w:rsidR="00BE52E9">
            <w:rPr>
              <w:rStyle w:val="CommentReference"/>
              <w:rFonts w:asciiTheme="minorHAnsi" w:hAnsiTheme="minorHAnsi" w:cstheme="minorBidi"/>
              <w:color w:val="auto"/>
              <w:sz w:val="20"/>
              <w:szCs w:val="22"/>
              <w:highlight w:val="green"/>
            </w:rPr>
            <w:commentReference w:id="140"/>
          </w:r>
        </w:del>
      </w:ins>
      <w:ins w:id="147" w:author="Marie WENDLING" w:date="2026-01-16T12:16:00Z" w16du:dateUtc="2026-01-16T11:16:00Z">
        <w:del w:id="148" w:author="Bérangère DUFRESNE" w:date="2026-01-19T10:03:00Z" w16du:dateUtc="2026-01-19T09:03:00Z">
          <w:r w:rsidR="00557228">
            <w:rPr>
              <w:rFonts w:asciiTheme="minorHAnsi" w:hAnsiTheme="minorHAnsi" w:cstheme="minorBidi"/>
              <w:color w:val="auto"/>
              <w:highlight w:val="green"/>
            </w:rPr>
            <w:delText>(ou « Drive »)</w:delText>
          </w:r>
        </w:del>
      </w:ins>
      <w:ins w:id="149" w:author="Marie WENDLING" w:date="2026-01-16T10:16:00Z">
        <w:del w:id="150" w:author="Bérangère DUFRESNE" w:date="2026-01-19T10:03:00Z" w16du:dateUtc="2026-01-19T09:03:00Z">
          <w:r w:rsidRPr="0057524A">
            <w:rPr>
              <w:rFonts w:asciiTheme="minorHAnsi" w:hAnsiTheme="minorHAnsi" w:cstheme="minorBidi"/>
              <w:color w:val="auto"/>
              <w:highlight w:val="green"/>
              <w:rPrChange w:id="151" w:author="Marie WENDLING" w:date="2026-01-16T10:16:00Z" w16du:dateUtc="2026-01-16T09:16:00Z">
                <w:rPr>
                  <w:rFonts w:asciiTheme="minorHAnsi" w:hAnsiTheme="minorHAnsi" w:cstheme="minorBidi"/>
                  <w:color w:val="auto"/>
                </w:rPr>
              </w:rPrChange>
            </w:rPr>
            <w:delText xml:space="preserve"> </w:delText>
          </w:r>
        </w:del>
        <w:del w:id="152" w:author="Bérangère DUFRESNE" w:date="2026-01-19T09:59:00Z" w16du:dateUtc="2026-01-19T08:59:00Z">
          <w:r w:rsidRPr="0057524A">
            <w:rPr>
              <w:rFonts w:asciiTheme="minorHAnsi" w:hAnsiTheme="minorHAnsi" w:cstheme="minorBidi"/>
              <w:color w:val="auto"/>
              <w:highlight w:val="green"/>
              <w:rPrChange w:id="153" w:author="Marie WENDLING" w:date="2026-01-16T10:16:00Z" w16du:dateUtc="2026-01-16T09:16:00Z">
                <w:rPr>
                  <w:rFonts w:asciiTheme="minorHAnsi" w:hAnsiTheme="minorHAnsi" w:cstheme="minorBidi"/>
                  <w:color w:val="auto"/>
                </w:rPr>
              </w:rPrChange>
            </w:rPr>
            <w:delText>ne peu</w:delText>
          </w:r>
        </w:del>
        <w:del w:id="154" w:author="Bérangère DUFRESNE" w:date="2026-01-19T09:55:00Z" w16du:dateUtc="2026-01-19T08:55:00Z">
          <w:r w:rsidRPr="0057524A">
            <w:rPr>
              <w:rFonts w:asciiTheme="minorHAnsi" w:hAnsiTheme="minorHAnsi" w:cstheme="minorBidi"/>
              <w:color w:val="auto"/>
              <w:highlight w:val="green"/>
              <w:rPrChange w:id="155" w:author="Marie WENDLING" w:date="2026-01-16T10:16:00Z" w16du:dateUtc="2026-01-16T09:16:00Z">
                <w:rPr>
                  <w:rFonts w:asciiTheme="minorHAnsi" w:hAnsiTheme="minorHAnsi" w:cstheme="minorBidi"/>
                  <w:color w:val="auto"/>
                </w:rPr>
              </w:rPrChange>
            </w:rPr>
            <w:delText>ven</w:delText>
          </w:r>
        </w:del>
        <w:del w:id="156" w:author="Bérangère DUFRESNE" w:date="2026-01-19T09:59:00Z" w16du:dateUtc="2026-01-19T08:59:00Z">
          <w:r w:rsidRPr="0057524A">
            <w:rPr>
              <w:rFonts w:asciiTheme="minorHAnsi" w:hAnsiTheme="minorHAnsi" w:cstheme="minorBidi"/>
              <w:color w:val="auto"/>
              <w:highlight w:val="green"/>
              <w:rPrChange w:id="157" w:author="Marie WENDLING" w:date="2026-01-16T10:16:00Z" w16du:dateUtc="2026-01-16T09:16:00Z">
                <w:rPr>
                  <w:rFonts w:asciiTheme="minorHAnsi" w:hAnsiTheme="minorHAnsi" w:cstheme="minorBidi"/>
                  <w:color w:val="auto"/>
                </w:rPr>
              </w:rPrChange>
            </w:rPr>
            <w:delText>t être retenu</w:delText>
          </w:r>
        </w:del>
        <w:del w:id="158" w:author="Bérangère DUFRESNE" w:date="2026-01-19T09:55:00Z" w16du:dateUtc="2026-01-19T08:55:00Z">
          <w:r w:rsidRPr="0057524A">
            <w:rPr>
              <w:rFonts w:asciiTheme="minorHAnsi" w:hAnsiTheme="minorHAnsi" w:cstheme="minorBidi"/>
              <w:color w:val="auto"/>
              <w:highlight w:val="green"/>
              <w:rPrChange w:id="159" w:author="Marie WENDLING" w:date="2026-01-16T10:16:00Z" w16du:dateUtc="2026-01-16T09:16:00Z">
                <w:rPr>
                  <w:rFonts w:asciiTheme="minorHAnsi" w:hAnsiTheme="minorHAnsi" w:cstheme="minorBidi"/>
                  <w:color w:val="auto"/>
                </w:rPr>
              </w:rPrChange>
            </w:rPr>
            <w:delText>s</w:delText>
          </w:r>
        </w:del>
        <w:del w:id="160" w:author="Bérangère DUFRESNE" w:date="2026-01-19T09:59:00Z" w16du:dateUtc="2026-01-19T08:59:00Z">
          <w:r w:rsidRPr="0057524A">
            <w:rPr>
              <w:rFonts w:asciiTheme="minorHAnsi" w:hAnsiTheme="minorHAnsi" w:cstheme="minorBidi"/>
              <w:color w:val="auto"/>
              <w:highlight w:val="green"/>
              <w:rPrChange w:id="161" w:author="Marie WENDLING" w:date="2026-01-16T10:16:00Z" w16du:dateUtc="2026-01-16T09:16:00Z">
                <w:rPr>
                  <w:rFonts w:asciiTheme="minorHAnsi" w:hAnsiTheme="minorHAnsi" w:cstheme="minorBidi"/>
                  <w:color w:val="auto"/>
                </w:rPr>
              </w:rPrChange>
            </w:rPr>
            <w:delText xml:space="preserve"> au titre du présent AMI que si </w:delText>
          </w:r>
          <w:r w:rsidRPr="0057524A" w:rsidDel="001125F8">
            <w:rPr>
              <w:rFonts w:asciiTheme="minorHAnsi" w:hAnsiTheme="minorHAnsi" w:cstheme="minorBidi"/>
              <w:color w:val="auto"/>
              <w:highlight w:val="green"/>
              <w:rPrChange w:id="162" w:author="Marie WENDLING" w:date="2026-01-16T10:16:00Z" w16du:dateUtc="2026-01-16T09:16:00Z">
                <w:rPr>
                  <w:rFonts w:asciiTheme="minorHAnsi" w:hAnsiTheme="minorHAnsi" w:cstheme="minorBidi"/>
                  <w:color w:val="auto"/>
                </w:rPr>
              </w:rPrChange>
            </w:rPr>
            <w:delText>le</w:delText>
          </w:r>
        </w:del>
        <w:del w:id="163" w:author="Bérangère DUFRESNE" w:date="2026-01-19T10:03:00Z" w16du:dateUtc="2026-01-19T09:03:00Z">
          <w:r w:rsidRPr="0057524A" w:rsidDel="00F515D1">
            <w:rPr>
              <w:rFonts w:asciiTheme="minorHAnsi" w:hAnsiTheme="minorHAnsi" w:cstheme="minorBidi"/>
              <w:color w:val="auto"/>
              <w:highlight w:val="green"/>
              <w:rPrChange w:id="164" w:author="Marie WENDLING" w:date="2026-01-16T10:16:00Z" w16du:dateUtc="2026-01-16T09:16:00Z">
                <w:rPr>
                  <w:rFonts w:asciiTheme="minorHAnsi" w:hAnsiTheme="minorHAnsi" w:cstheme="minorBidi"/>
                  <w:color w:val="auto"/>
                </w:rPr>
              </w:rPrChange>
            </w:rPr>
            <w:delText xml:space="preserve"> </w:delText>
          </w:r>
        </w:del>
        <w:del w:id="165" w:author="Bérangère DUFRESNE" w:date="2026-01-19T09:52:00Z" w16du:dateUtc="2026-01-19T08:52:00Z">
          <w:r w:rsidRPr="003A2B3A" w:rsidDel="00E40080">
            <w:rPr>
              <w:rFonts w:asciiTheme="minorHAnsi" w:hAnsiTheme="minorHAnsi" w:cstheme="minorBidi"/>
              <w:color w:val="auto"/>
              <w:highlight w:val="darkYellow"/>
              <w:rPrChange w:id="166" w:author="Marie WENDLING" w:date="2026-01-16T12:22:00Z" w16du:dateUtc="2026-01-16T11:22:00Z">
                <w:rPr>
                  <w:rFonts w:asciiTheme="minorHAnsi" w:hAnsiTheme="minorHAnsi" w:cstheme="minorBidi"/>
                  <w:color w:val="auto"/>
                </w:rPr>
              </w:rPrChange>
            </w:rPr>
            <w:delText>magasin</w:delText>
          </w:r>
        </w:del>
        <w:del w:id="167" w:author="Bérangère DUFRESNE" w:date="2026-01-19T09:59:00Z" w16du:dateUtc="2026-01-19T08:59:00Z">
          <w:r w:rsidRPr="003A2B3A">
            <w:rPr>
              <w:rFonts w:asciiTheme="minorHAnsi" w:hAnsiTheme="minorHAnsi" w:cstheme="minorBidi"/>
              <w:color w:val="auto"/>
              <w:highlight w:val="darkYellow"/>
              <w:rPrChange w:id="168" w:author="Marie WENDLING" w:date="2026-01-16T12:22:00Z" w16du:dateUtc="2026-01-16T11:22:00Z">
                <w:rPr>
                  <w:rFonts w:asciiTheme="minorHAnsi" w:hAnsiTheme="minorHAnsi" w:cstheme="minorBidi"/>
                  <w:color w:val="auto"/>
                </w:rPr>
              </w:rPrChange>
            </w:rPr>
            <w:delText xml:space="preserve"> </w:delText>
          </w:r>
          <w:r w:rsidRPr="0057524A">
            <w:rPr>
              <w:rFonts w:asciiTheme="minorHAnsi" w:hAnsiTheme="minorHAnsi" w:cstheme="minorBidi"/>
              <w:color w:val="auto"/>
              <w:highlight w:val="green"/>
              <w:rPrChange w:id="169" w:author="Marie WENDLING" w:date="2026-01-16T10:16:00Z" w16du:dateUtc="2026-01-16T09:16:00Z">
                <w:rPr>
                  <w:rFonts w:asciiTheme="minorHAnsi" w:hAnsiTheme="minorHAnsi" w:cstheme="minorBidi"/>
                  <w:color w:val="auto"/>
                </w:rPr>
              </w:rPrChange>
            </w:rPr>
            <w:delText>auquel il</w:delText>
          </w:r>
        </w:del>
        <w:del w:id="170" w:author="Bérangère DUFRESNE" w:date="2026-01-19T09:55:00Z" w16du:dateUtc="2026-01-19T08:55:00Z">
          <w:r w:rsidRPr="0057524A">
            <w:rPr>
              <w:rFonts w:asciiTheme="minorHAnsi" w:hAnsiTheme="minorHAnsi" w:cstheme="minorBidi"/>
              <w:color w:val="auto"/>
              <w:highlight w:val="green"/>
              <w:rPrChange w:id="171" w:author="Marie WENDLING" w:date="2026-01-16T10:16:00Z" w16du:dateUtc="2026-01-16T09:16:00Z">
                <w:rPr>
                  <w:rFonts w:asciiTheme="minorHAnsi" w:hAnsiTheme="minorHAnsi" w:cstheme="minorBidi"/>
                  <w:color w:val="auto"/>
                </w:rPr>
              </w:rPrChange>
            </w:rPr>
            <w:delText>s</w:delText>
          </w:r>
        </w:del>
        <w:del w:id="172" w:author="Bérangère DUFRESNE" w:date="2026-01-19T09:59:00Z" w16du:dateUtc="2026-01-19T08:59:00Z">
          <w:r w:rsidRPr="0057524A">
            <w:rPr>
              <w:rFonts w:asciiTheme="minorHAnsi" w:hAnsiTheme="minorHAnsi" w:cstheme="minorBidi"/>
              <w:color w:val="auto"/>
              <w:highlight w:val="green"/>
              <w:rPrChange w:id="173" w:author="Marie WENDLING" w:date="2026-01-16T10:16:00Z" w16du:dateUtc="2026-01-16T09:16:00Z">
                <w:rPr>
                  <w:rFonts w:asciiTheme="minorHAnsi" w:hAnsiTheme="minorHAnsi" w:cstheme="minorBidi"/>
                  <w:color w:val="auto"/>
                </w:rPr>
              </w:rPrChange>
            </w:rPr>
            <w:delText xml:space="preserve"> </w:delText>
          </w:r>
        </w:del>
        <w:del w:id="174" w:author="Bérangère DUFRESNE" w:date="2026-01-19T09:55:00Z" w16du:dateUtc="2026-01-19T08:55:00Z">
          <w:r w:rsidRPr="0057524A">
            <w:rPr>
              <w:rFonts w:asciiTheme="minorHAnsi" w:hAnsiTheme="minorHAnsi" w:cstheme="minorBidi"/>
              <w:color w:val="auto"/>
              <w:highlight w:val="green"/>
              <w:rPrChange w:id="175" w:author="Marie WENDLING" w:date="2026-01-16T10:16:00Z" w16du:dateUtc="2026-01-16T09:16:00Z">
                <w:rPr>
                  <w:rFonts w:asciiTheme="minorHAnsi" w:hAnsiTheme="minorHAnsi" w:cstheme="minorBidi"/>
                  <w:color w:val="auto"/>
                </w:rPr>
              </w:rPrChange>
            </w:rPr>
            <w:delText>son</w:delText>
          </w:r>
        </w:del>
        <w:del w:id="176" w:author="Bérangère DUFRESNE" w:date="2026-01-19T09:59:00Z" w16du:dateUtc="2026-01-19T08:59:00Z">
          <w:r w:rsidRPr="0057524A">
            <w:rPr>
              <w:rFonts w:asciiTheme="minorHAnsi" w:hAnsiTheme="minorHAnsi" w:cstheme="minorBidi"/>
              <w:color w:val="auto"/>
              <w:highlight w:val="green"/>
              <w:rPrChange w:id="177" w:author="Marie WENDLING" w:date="2026-01-16T10:16:00Z" w16du:dateUtc="2026-01-16T09:16:00Z">
                <w:rPr>
                  <w:rFonts w:asciiTheme="minorHAnsi" w:hAnsiTheme="minorHAnsi" w:cstheme="minorBidi"/>
                  <w:color w:val="auto"/>
                </w:rPr>
              </w:rPrChange>
            </w:rPr>
            <w:delText>t rattaché</w:delText>
          </w:r>
        </w:del>
        <w:del w:id="178" w:author="Bérangère DUFRESNE" w:date="2026-01-19T09:55:00Z" w16du:dateUtc="2026-01-19T08:55:00Z">
          <w:r w:rsidRPr="0057524A">
            <w:rPr>
              <w:rFonts w:asciiTheme="minorHAnsi" w:hAnsiTheme="minorHAnsi" w:cstheme="minorBidi"/>
              <w:color w:val="auto"/>
              <w:highlight w:val="green"/>
              <w:rPrChange w:id="179" w:author="Marie WENDLING" w:date="2026-01-16T10:16:00Z" w16du:dateUtc="2026-01-16T09:16:00Z">
                <w:rPr>
                  <w:rFonts w:asciiTheme="minorHAnsi" w:hAnsiTheme="minorHAnsi" w:cstheme="minorBidi"/>
                  <w:color w:val="auto"/>
                </w:rPr>
              </w:rPrChange>
            </w:rPr>
            <w:delText>s</w:delText>
          </w:r>
        </w:del>
        <w:del w:id="180" w:author="Bérangère DUFRESNE" w:date="2026-01-19T09:59:00Z" w16du:dateUtc="2026-01-19T08:59:00Z">
          <w:r w:rsidRPr="0057524A">
            <w:rPr>
              <w:rFonts w:asciiTheme="minorHAnsi" w:hAnsiTheme="minorHAnsi" w:cstheme="minorBidi"/>
              <w:color w:val="auto"/>
              <w:highlight w:val="green"/>
              <w:rPrChange w:id="181" w:author="Marie WENDLING" w:date="2026-01-16T10:16:00Z" w16du:dateUtc="2026-01-16T09:16:00Z">
                <w:rPr>
                  <w:rFonts w:asciiTheme="minorHAnsi" w:hAnsiTheme="minorHAnsi" w:cstheme="minorBidi"/>
                  <w:color w:val="auto"/>
                </w:rPr>
              </w:rPrChange>
            </w:rPr>
            <w:delText xml:space="preserve"> est lui-même</w:delText>
          </w:r>
        </w:del>
      </w:ins>
      <w:ins w:id="182" w:author="Marie WENDLING" w:date="2026-01-16T12:18:00Z" w16du:dateUtc="2026-01-16T11:18:00Z">
        <w:del w:id="183" w:author="Bérangère DUFRESNE" w:date="2026-01-19T10:03:00Z" w16du:dateUtc="2026-01-19T09:03:00Z">
          <w:r w:rsidR="000F0826">
            <w:rPr>
              <w:rFonts w:asciiTheme="minorHAnsi" w:hAnsiTheme="minorHAnsi" w:cstheme="minorBidi"/>
              <w:color w:val="auto"/>
              <w:highlight w:val="green"/>
            </w:rPr>
            <w:delText> </w:delText>
          </w:r>
        </w:del>
        <w:del w:id="184" w:author="Bérangère DUFRESNE" w:date="2026-01-19T10:00:00Z" w16du:dateUtc="2026-01-19T09:00:00Z">
          <w:r w:rsidR="000F0826" w:rsidDel="00A601E3">
            <w:rPr>
              <w:rFonts w:asciiTheme="minorHAnsi" w:hAnsiTheme="minorHAnsi" w:cstheme="minorBidi"/>
              <w:color w:val="auto"/>
              <w:highlight w:val="green"/>
            </w:rPr>
            <w:delText>:</w:delText>
          </w:r>
        </w:del>
      </w:ins>
      <w:commentRangeEnd w:id="130"/>
      <w:r w:rsidR="00F515D1">
        <w:rPr>
          <w:rStyle w:val="CommentReference"/>
          <w:rFonts w:asciiTheme="minorHAnsi" w:hAnsiTheme="minorHAnsi" w:cstheme="minorBidi"/>
          <w:color w:val="auto"/>
          <w:sz w:val="20"/>
          <w:szCs w:val="22"/>
          <w:highlight w:val="green"/>
        </w:rPr>
        <w:commentReference w:id="130"/>
      </w:r>
    </w:p>
    <w:p w14:paraId="5C508B7C" w14:textId="3D69EDE1" w:rsidR="000F0826" w:rsidRPr="000F0826" w:rsidRDefault="0057524A" w:rsidP="000F0826">
      <w:pPr>
        <w:pStyle w:val="ListParagraph"/>
        <w:numPr>
          <w:ilvl w:val="0"/>
          <w:numId w:val="62"/>
        </w:numPr>
        <w:rPr>
          <w:ins w:id="185" w:author="Marie WENDLING" w:date="2026-01-16T12:19:00Z" w16du:dateUtc="2026-01-16T11:19:00Z"/>
          <w:del w:id="186" w:author="Bérangère DUFRESNE" w:date="2026-01-19T10:01:00Z" w16du:dateUtc="2026-01-19T09:01:00Z"/>
          <w:rFonts w:asciiTheme="minorHAnsi" w:hAnsiTheme="minorHAnsi" w:cstheme="minorBidi"/>
          <w:color w:val="auto"/>
          <w:rPrChange w:id="187" w:author="Marie WENDLING" w:date="2026-01-16T12:19:00Z" w16du:dateUtc="2026-01-16T11:19:00Z">
            <w:rPr>
              <w:ins w:id="188" w:author="Marie WENDLING" w:date="2026-01-16T12:19:00Z" w16du:dateUtc="2026-01-16T11:19:00Z"/>
              <w:del w:id="189" w:author="Bérangère DUFRESNE" w:date="2026-01-19T10:01:00Z" w16du:dateUtc="2026-01-19T09:01:00Z"/>
              <w:rFonts w:asciiTheme="minorHAnsi" w:hAnsiTheme="minorHAnsi" w:cstheme="minorBidi"/>
              <w:color w:val="auto"/>
              <w:highlight w:val="green"/>
            </w:rPr>
          </w:rPrChange>
        </w:rPr>
      </w:pPr>
      <w:ins w:id="190" w:author="Marie WENDLING" w:date="2026-01-16T10:16:00Z">
        <w:del w:id="191" w:author="Bérangère DUFRESNE" w:date="2026-01-19T10:01:00Z" w16du:dateUtc="2026-01-19T09:01:00Z">
          <w:r w:rsidRPr="000F0826">
            <w:rPr>
              <w:rFonts w:asciiTheme="minorHAnsi" w:hAnsiTheme="minorHAnsi" w:cstheme="minorBidi"/>
              <w:color w:val="auto"/>
              <w:highlight w:val="green"/>
              <w:rPrChange w:id="192" w:author="Marie WENDLING" w:date="2026-01-16T12:18:00Z" w16du:dateUtc="2026-01-16T11:18:00Z">
                <w:rPr>
                  <w:rFonts w:asciiTheme="minorHAnsi" w:hAnsiTheme="minorHAnsi" w:cstheme="minorBidi"/>
                  <w:color w:val="auto"/>
                </w:rPr>
              </w:rPrChange>
            </w:rPr>
            <w:delText>lauréat du présent AMI</w:delText>
          </w:r>
        </w:del>
      </w:ins>
    </w:p>
    <w:p w14:paraId="4D1A6ED5" w14:textId="77777777" w:rsidR="000F0826" w:rsidRDefault="0057524A" w:rsidP="000F0826">
      <w:pPr>
        <w:pStyle w:val="ListParagraph"/>
        <w:numPr>
          <w:ilvl w:val="0"/>
          <w:numId w:val="62"/>
        </w:numPr>
        <w:rPr>
          <w:ins w:id="193" w:author="Marie WENDLING" w:date="2026-01-16T12:24:00Z" w16du:dateUtc="2026-01-16T11:24:00Z"/>
          <w:del w:id="194" w:author="Bérangère DUFRESNE" w:date="2026-01-19T10:01:00Z" w16du:dateUtc="2026-01-19T09:01:00Z"/>
          <w:rFonts w:asciiTheme="minorHAnsi" w:hAnsiTheme="minorHAnsi" w:cstheme="minorBidi"/>
          <w:color w:val="auto"/>
        </w:rPr>
      </w:pPr>
      <w:ins w:id="195" w:author="Marie WENDLING" w:date="2026-01-16T10:16:00Z">
        <w:del w:id="196" w:author="Bérangère DUFRESNE" w:date="2026-01-19T10:01:00Z" w16du:dateUtc="2026-01-19T09:01:00Z">
          <w:r w:rsidRPr="000F0826">
            <w:rPr>
              <w:rFonts w:asciiTheme="minorHAnsi" w:hAnsiTheme="minorHAnsi" w:cstheme="minorBidi"/>
              <w:color w:val="auto"/>
              <w:highlight w:val="green"/>
              <w:rPrChange w:id="197" w:author="Marie WENDLING" w:date="2026-01-16T12:18:00Z" w16du:dateUtc="2026-01-16T11:18:00Z">
                <w:rPr>
                  <w:rFonts w:asciiTheme="minorHAnsi" w:hAnsiTheme="minorHAnsi" w:cstheme="minorBidi"/>
                  <w:color w:val="auto"/>
                </w:rPr>
              </w:rPrChange>
            </w:rPr>
            <w:delText>s’il est déjà équipé d’un EDR à la suite de</w:delText>
          </w:r>
        </w:del>
        <w:del w:id="198" w:author="Bérangère DUFRESNE" w:date="2026-01-19T10:00:00Z" w16du:dateUtc="2026-01-19T09:00:00Z">
          <w:r w:rsidRPr="000F0826">
            <w:rPr>
              <w:rFonts w:asciiTheme="minorHAnsi" w:hAnsiTheme="minorHAnsi" w:cstheme="minorBidi"/>
              <w:color w:val="auto"/>
              <w:highlight w:val="green"/>
              <w:rPrChange w:id="199" w:author="Marie WENDLING" w:date="2026-01-16T12:18:00Z" w16du:dateUtc="2026-01-16T11:18:00Z">
                <w:rPr>
                  <w:rFonts w:asciiTheme="minorHAnsi" w:hAnsiTheme="minorHAnsi" w:cstheme="minorBidi"/>
                  <w:color w:val="auto"/>
                </w:rPr>
              </w:rPrChange>
            </w:rPr>
            <w:delText xml:space="preserve"> l’AMI « Récupération 2024 »</w:delText>
          </w:r>
        </w:del>
        <w:del w:id="200" w:author="Bérangère DUFRESNE" w:date="2026-01-19T10:01:00Z" w16du:dateUtc="2026-01-19T09:01:00Z">
          <w:r w:rsidRPr="000F0826">
            <w:rPr>
              <w:rFonts w:asciiTheme="minorHAnsi" w:hAnsiTheme="minorHAnsi" w:cstheme="minorBidi"/>
              <w:color w:val="auto"/>
              <w:highlight w:val="green"/>
              <w:rPrChange w:id="201" w:author="Marie WENDLING" w:date="2026-01-16T12:18:00Z" w16du:dateUtc="2026-01-16T11:18:00Z">
                <w:rPr>
                  <w:rFonts w:asciiTheme="minorHAnsi" w:hAnsiTheme="minorHAnsi" w:cstheme="minorBidi"/>
                  <w:color w:val="auto"/>
                </w:rPr>
              </w:rPrChange>
            </w:rPr>
            <w:delText>.</w:delText>
          </w:r>
        </w:del>
      </w:ins>
    </w:p>
    <w:p w14:paraId="0E78B085" w14:textId="0F5BB31C" w:rsidR="00CB342F" w:rsidRPr="00CB342F" w:rsidRDefault="00CB342F">
      <w:pPr>
        <w:ind w:left="0" w:firstLine="0"/>
        <w:rPr>
          <w:ins w:id="202" w:author="Marie WENDLING" w:date="2026-01-16T12:19:00Z" w16du:dateUtc="2026-01-16T11:19:00Z"/>
          <w:del w:id="203" w:author="Bérangère DUFRESNE" w:date="2026-01-19T09:54:00Z" w16du:dateUtc="2026-01-19T08:54:00Z"/>
          <w:rFonts w:asciiTheme="minorHAnsi" w:hAnsiTheme="minorHAnsi" w:cstheme="minorBidi"/>
          <w:color w:val="auto"/>
          <w:rPrChange w:id="204" w:author="Marie WENDLING" w:date="2026-01-16T12:24:00Z" w16du:dateUtc="2026-01-16T11:24:00Z">
            <w:rPr>
              <w:ins w:id="205" w:author="Marie WENDLING" w:date="2026-01-16T12:19:00Z" w16du:dateUtc="2026-01-16T11:19:00Z"/>
              <w:del w:id="206" w:author="Bérangère DUFRESNE" w:date="2026-01-19T09:54:00Z" w16du:dateUtc="2026-01-19T08:54:00Z"/>
              <w:rFonts w:asciiTheme="minorHAnsi" w:hAnsiTheme="minorHAnsi" w:cstheme="minorBidi"/>
              <w:color w:val="auto"/>
              <w:highlight w:val="green"/>
            </w:rPr>
          </w:rPrChange>
        </w:rPr>
        <w:pPrChange w:id="207" w:author="Marie WENDLING" w:date="2026-01-16T12:24:00Z" w16du:dateUtc="2026-01-16T11:24:00Z">
          <w:pPr>
            <w:pStyle w:val="ListParagraph"/>
            <w:numPr>
              <w:numId w:val="62"/>
            </w:numPr>
            <w:ind w:hanging="360"/>
          </w:pPr>
        </w:pPrChange>
      </w:pPr>
      <w:ins w:id="208" w:author="Marie WENDLING" w:date="2026-01-16T12:24:00Z" w16du:dateUtc="2026-01-16T11:24:00Z">
        <w:del w:id="209" w:author="Bérangère DUFRESNE" w:date="2026-01-19T09:54:00Z" w16du:dateUtc="2026-01-19T08:54:00Z">
          <w:r w:rsidRPr="00BD485E">
            <w:rPr>
              <w:rFonts w:asciiTheme="minorHAnsi" w:hAnsiTheme="minorHAnsi" w:cstheme="minorBidi"/>
              <w:color w:val="auto"/>
              <w:highlight w:val="green"/>
              <w:rPrChange w:id="210" w:author="Marie WENDLING" w:date="2026-01-16T12:25:00Z" w16du:dateUtc="2026-01-16T11:25:00Z">
                <w:rPr/>
              </w:rPrChange>
            </w:rPr>
            <w:delText>En conséquence, un</w:delText>
          </w:r>
          <w:r w:rsidRPr="00BD485E">
            <w:rPr>
              <w:rFonts w:asciiTheme="minorHAnsi" w:hAnsiTheme="minorHAnsi" w:cstheme="minorBidi"/>
              <w:color w:val="auto"/>
              <w:highlight w:val="green"/>
              <w:rPrChange w:id="211" w:author="Marie WENDLING" w:date="2026-01-16T12:25:00Z" w16du:dateUtc="2026-01-16T11:25:00Z">
                <w:rPr>
                  <w:rFonts w:asciiTheme="minorHAnsi" w:hAnsiTheme="minorHAnsi" w:cstheme="minorBidi"/>
                  <w:color w:val="auto"/>
                </w:rPr>
              </w:rPrChange>
            </w:rPr>
            <w:delText xml:space="preserve"> </w:delText>
          </w:r>
        </w:del>
      </w:ins>
      <w:ins w:id="212" w:author="Marie WENDLING" w:date="2026-01-16T12:25:00Z" w16du:dateUtc="2026-01-16T11:25:00Z">
        <w:del w:id="213" w:author="Bérangère DUFRESNE" w:date="2026-01-19T09:54:00Z" w16du:dateUtc="2026-01-19T08:54:00Z">
          <w:r w:rsidR="00BD485E" w:rsidRPr="00BD485E">
            <w:rPr>
              <w:rFonts w:asciiTheme="minorHAnsi" w:hAnsiTheme="minorHAnsi" w:cstheme="minorBidi"/>
              <w:color w:val="auto"/>
              <w:highlight w:val="green"/>
              <w:rPrChange w:id="214" w:author="Marie WENDLING" w:date="2026-01-16T12:25:00Z" w16du:dateUtc="2026-01-16T11:25:00Z">
                <w:rPr>
                  <w:rFonts w:asciiTheme="minorHAnsi" w:hAnsiTheme="minorHAnsi" w:cstheme="minorBidi"/>
                  <w:color w:val="auto"/>
                </w:rPr>
              </w:rPrChange>
            </w:rPr>
            <w:delText>Distributeur</w:delText>
          </w:r>
        </w:del>
      </w:ins>
      <w:ins w:id="215" w:author="Marie WENDLING" w:date="2026-01-16T12:24:00Z" w16du:dateUtc="2026-01-16T11:24:00Z">
        <w:del w:id="216" w:author="Bérangère DUFRESNE" w:date="2026-01-19T09:54:00Z" w16du:dateUtc="2026-01-19T08:54:00Z">
          <w:r w:rsidRPr="00BD485E">
            <w:rPr>
              <w:rFonts w:asciiTheme="minorHAnsi" w:hAnsiTheme="minorHAnsi" w:cstheme="minorBidi"/>
              <w:color w:val="auto"/>
              <w:highlight w:val="green"/>
              <w:rPrChange w:id="217" w:author="Marie WENDLING" w:date="2026-01-16T12:25:00Z" w16du:dateUtc="2026-01-16T11:25:00Z">
                <w:rPr>
                  <w:rFonts w:asciiTheme="minorHAnsi" w:hAnsiTheme="minorHAnsi" w:cstheme="minorBidi"/>
                  <w:color w:val="auto"/>
                </w:rPr>
              </w:rPrChange>
            </w:rPr>
            <w:delText xml:space="preserve"> </w:delText>
          </w:r>
          <w:r w:rsidR="00BD485E" w:rsidRPr="00BD485E">
            <w:rPr>
              <w:rFonts w:asciiTheme="minorHAnsi" w:hAnsiTheme="minorHAnsi" w:cstheme="minorBidi"/>
              <w:color w:val="auto"/>
              <w:highlight w:val="green"/>
              <w:rPrChange w:id="218" w:author="Marie WENDLING" w:date="2026-01-16T12:25:00Z" w16du:dateUtc="2026-01-16T11:25:00Z">
                <w:rPr>
                  <w:rFonts w:asciiTheme="minorHAnsi" w:hAnsiTheme="minorHAnsi" w:cstheme="minorBidi"/>
                  <w:color w:val="auto"/>
                </w:rPr>
              </w:rPrChange>
            </w:rPr>
            <w:delText xml:space="preserve">ne peut </w:delText>
          </w:r>
        </w:del>
      </w:ins>
      <w:ins w:id="219" w:author="Marie WENDLING" w:date="2026-01-16T12:25:00Z" w16du:dateUtc="2026-01-16T11:25:00Z">
        <w:del w:id="220" w:author="Bérangère DUFRESNE" w:date="2026-01-19T09:54:00Z" w16du:dateUtc="2026-01-19T08:54:00Z">
          <w:r w:rsidR="00BD485E" w:rsidRPr="00BD485E">
            <w:rPr>
              <w:rFonts w:asciiTheme="minorHAnsi" w:hAnsiTheme="minorHAnsi" w:cstheme="minorBidi"/>
              <w:color w:val="auto"/>
              <w:highlight w:val="green"/>
              <w:rPrChange w:id="221" w:author="Marie WENDLING" w:date="2026-01-16T12:25:00Z" w16du:dateUtc="2026-01-16T11:25:00Z">
                <w:rPr>
                  <w:rFonts w:asciiTheme="minorHAnsi" w:hAnsiTheme="minorHAnsi" w:cstheme="minorBidi"/>
                  <w:color w:val="auto"/>
                </w:rPr>
              </w:rPrChange>
            </w:rPr>
            <w:delText>présenter</w:delText>
          </w:r>
        </w:del>
      </w:ins>
      <w:ins w:id="222" w:author="Marie WENDLING" w:date="2026-01-16T12:24:00Z" w16du:dateUtc="2026-01-16T11:24:00Z">
        <w:del w:id="223" w:author="Bérangère DUFRESNE" w:date="2026-01-19T09:54:00Z" w16du:dateUtc="2026-01-19T08:54:00Z">
          <w:r w:rsidR="00BD485E" w:rsidRPr="00BD485E">
            <w:rPr>
              <w:rFonts w:asciiTheme="minorHAnsi" w:hAnsiTheme="minorHAnsi" w:cstheme="minorBidi"/>
              <w:color w:val="auto"/>
              <w:highlight w:val="green"/>
              <w:rPrChange w:id="224" w:author="Marie WENDLING" w:date="2026-01-16T12:25:00Z" w16du:dateUtc="2026-01-16T11:25:00Z">
                <w:rPr>
                  <w:rFonts w:asciiTheme="minorHAnsi" w:hAnsiTheme="minorHAnsi" w:cstheme="minorBidi"/>
                  <w:color w:val="auto"/>
                </w:rPr>
              </w:rPrChange>
            </w:rPr>
            <w:delText xml:space="preserve"> dans sa candidature un</w:delText>
          </w:r>
          <w:r w:rsidRPr="00BD485E">
            <w:rPr>
              <w:rFonts w:asciiTheme="minorHAnsi" w:hAnsiTheme="minorHAnsi" w:cstheme="minorBidi"/>
              <w:color w:val="auto"/>
              <w:highlight w:val="green"/>
              <w:rPrChange w:id="225" w:author="Marie WENDLING" w:date="2026-01-16T12:25:00Z" w16du:dateUtc="2026-01-16T11:25:00Z">
                <w:rPr/>
              </w:rPrChange>
            </w:rPr>
            <w:delText xml:space="preserve"> Point de Retrait seul.</w:delText>
          </w:r>
        </w:del>
      </w:ins>
    </w:p>
    <w:p w14:paraId="5A63DB07" w14:textId="131C0342" w:rsidR="00696F61" w:rsidRPr="000F0826" w:rsidDel="0057524A" w:rsidRDefault="0074793C">
      <w:pPr>
        <w:ind w:left="0"/>
        <w:rPr>
          <w:del w:id="226" w:author="Marie WENDLING" w:date="2026-01-16T10:15:00Z" w16du:dateUtc="2026-01-16T09:15:00Z"/>
          <w:rFonts w:asciiTheme="minorHAnsi" w:hAnsiTheme="minorHAnsi" w:cstheme="minorBidi"/>
          <w:color w:val="auto"/>
          <w:rPrChange w:id="227" w:author="Marie WENDLING" w:date="2026-01-16T12:19:00Z" w16du:dateUtc="2026-01-16T11:19:00Z">
            <w:rPr>
              <w:del w:id="228" w:author="Marie WENDLING" w:date="2026-01-16T10:15:00Z" w16du:dateUtc="2026-01-16T09:15:00Z"/>
            </w:rPr>
          </w:rPrChange>
        </w:rPr>
        <w:pPrChange w:id="229" w:author="Marie WENDLING" w:date="2026-01-16T12:19:00Z" w16du:dateUtc="2026-01-16T11:19:00Z">
          <w:pPr>
            <w:ind w:left="0" w:firstLine="0"/>
          </w:pPr>
        </w:pPrChange>
      </w:pPr>
      <w:ins w:id="230" w:author="Bérangère DUFRESNE" w:date="2026-01-19T10:01:00Z" w16du:dateUtc="2026-01-19T09:01:00Z">
        <w:r>
          <w:rPr>
            <w:rFonts w:asciiTheme="minorHAnsi" w:hAnsiTheme="minorHAnsi" w:cstheme="minorBidi"/>
            <w:color w:val="auto"/>
            <w:highlight w:val="green"/>
          </w:rPr>
          <w:t>L</w:t>
        </w:r>
      </w:ins>
      <w:ins w:id="231" w:author="Marie WENDLING" w:date="2026-01-16T10:16:00Z">
        <w:del w:id="232" w:author="Bérangère DUFRESNE" w:date="2026-01-19T10:01:00Z" w16du:dateUtc="2026-01-19T09:01:00Z">
          <w:r w:rsidR="0057524A" w:rsidRPr="000F0826">
            <w:rPr>
              <w:rFonts w:asciiTheme="minorHAnsi" w:hAnsiTheme="minorHAnsi" w:cstheme="minorBidi"/>
              <w:color w:val="auto"/>
              <w:highlight w:val="green"/>
              <w:rPrChange w:id="233" w:author="Marie WENDLING" w:date="2026-01-16T12:19:00Z" w16du:dateUtc="2026-01-16T11:19:00Z">
                <w:rPr>
                  <w:rFonts w:asciiTheme="minorHAnsi" w:hAnsiTheme="minorHAnsi" w:cstheme="minorBidi"/>
                  <w:color w:val="auto"/>
                </w:rPr>
              </w:rPrChange>
            </w:rPr>
            <w:delText xml:space="preserve">Dans ce cas, </w:delText>
          </w:r>
        </w:del>
      </w:ins>
      <w:ins w:id="234" w:author="Marie WENDLING" w:date="2026-01-16T12:18:00Z" w16du:dateUtc="2026-01-16T11:18:00Z">
        <w:del w:id="235" w:author="Bérangère DUFRESNE" w:date="2026-01-19T10:01:00Z" w16du:dateUtc="2026-01-19T09:01:00Z">
          <w:r w:rsidR="005445B0" w:rsidRPr="000F0826">
            <w:rPr>
              <w:rFonts w:asciiTheme="minorHAnsi" w:hAnsiTheme="minorHAnsi" w:cstheme="minorBidi"/>
              <w:color w:val="auto"/>
              <w:highlight w:val="green"/>
              <w:rPrChange w:id="236" w:author="Marie WENDLING" w:date="2026-01-16T12:19:00Z" w16du:dateUtc="2026-01-16T11:19:00Z">
                <w:rPr>
                  <w:highlight w:val="green"/>
                </w:rPr>
              </w:rPrChange>
            </w:rPr>
            <w:delText>l</w:delText>
          </w:r>
        </w:del>
        <w:r w:rsidR="005445B0" w:rsidRPr="000F0826">
          <w:rPr>
            <w:rFonts w:asciiTheme="minorHAnsi" w:hAnsiTheme="minorHAnsi" w:cstheme="minorBidi"/>
            <w:color w:val="auto"/>
            <w:highlight w:val="green"/>
            <w:rPrChange w:id="237" w:author="Marie WENDLING" w:date="2026-01-16T12:19:00Z" w16du:dateUtc="2026-01-16T11:19:00Z">
              <w:rPr>
                <w:highlight w:val="green"/>
              </w:rPr>
            </w:rPrChange>
          </w:rPr>
          <w:t xml:space="preserve">e Point de Retrait (ou « Drive ») </w:t>
        </w:r>
      </w:ins>
      <w:ins w:id="238" w:author="Marie WENDLING" w:date="2026-01-16T12:18:00Z">
        <w:del w:id="239" w:author="Bérangère DUFRESNE" w:date="2026-01-19T10:01:00Z" w16du:dateUtc="2026-01-19T09:01:00Z">
          <w:r w:rsidR="005445B0" w:rsidRPr="000F0826">
            <w:rPr>
              <w:rFonts w:asciiTheme="minorHAnsi" w:hAnsiTheme="minorHAnsi" w:cstheme="minorBidi"/>
              <w:color w:val="auto"/>
              <w:highlight w:val="green"/>
              <w:rPrChange w:id="240" w:author="Marie WENDLING" w:date="2026-01-16T12:19:00Z" w16du:dateUtc="2026-01-16T11:19:00Z">
                <w:rPr>
                  <w:highlight w:val="green"/>
                </w:rPr>
              </w:rPrChange>
            </w:rPr>
            <w:delText>se verra</w:delText>
          </w:r>
        </w:del>
      </w:ins>
      <w:ins w:id="241" w:author="Bérangère DUFRESNE" w:date="2026-01-19T10:01:00Z" w16du:dateUtc="2026-01-19T09:01:00Z">
        <w:r w:rsidR="009260D3">
          <w:rPr>
            <w:rFonts w:asciiTheme="minorHAnsi" w:hAnsiTheme="minorHAnsi" w:cstheme="minorBidi"/>
            <w:color w:val="auto"/>
            <w:highlight w:val="green"/>
          </w:rPr>
          <w:t>ne pourra se voir</w:t>
        </w:r>
      </w:ins>
      <w:ins w:id="242" w:author="Marie WENDLING" w:date="2026-01-16T12:18:00Z">
        <w:r w:rsidR="005445B0" w:rsidRPr="000F0826">
          <w:rPr>
            <w:rFonts w:asciiTheme="minorHAnsi" w:hAnsiTheme="minorHAnsi" w:cstheme="minorBidi"/>
            <w:color w:val="auto"/>
            <w:highlight w:val="green"/>
            <w:rPrChange w:id="243" w:author="Marie WENDLING" w:date="2026-01-16T12:19:00Z" w16du:dateUtc="2026-01-16T11:19:00Z">
              <w:rPr>
                <w:highlight w:val="green"/>
              </w:rPr>
            </w:rPrChange>
          </w:rPr>
          <w:t xml:space="preserve"> attribuer </w:t>
        </w:r>
      </w:ins>
      <w:ins w:id="244" w:author="Bérangère DUFRESNE" w:date="2026-01-19T10:01:00Z" w16du:dateUtc="2026-01-19T09:01:00Z">
        <w:r w:rsidR="009260D3">
          <w:rPr>
            <w:rFonts w:asciiTheme="minorHAnsi" w:hAnsiTheme="minorHAnsi" w:cstheme="minorBidi"/>
            <w:color w:val="auto"/>
            <w:highlight w:val="green"/>
          </w:rPr>
          <w:t>qu’</w:t>
        </w:r>
      </w:ins>
      <w:ins w:id="245" w:author="Marie WENDLING" w:date="2026-01-16T12:18:00Z">
        <w:r w:rsidR="005445B0" w:rsidRPr="000F0826">
          <w:rPr>
            <w:rFonts w:asciiTheme="minorHAnsi" w:hAnsiTheme="minorHAnsi" w:cstheme="minorBidi"/>
            <w:color w:val="auto"/>
            <w:highlight w:val="green"/>
            <w:rPrChange w:id="246" w:author="Marie WENDLING" w:date="2026-01-16T12:19:00Z" w16du:dateUtc="2026-01-16T11:19:00Z">
              <w:rPr>
                <w:highlight w:val="green"/>
              </w:rPr>
            </w:rPrChange>
          </w:rPr>
          <w:t xml:space="preserve">un </w:t>
        </w:r>
        <w:del w:id="247" w:author="Bérangère DUFRESNE" w:date="2026-01-19T10:02:00Z" w16du:dateUtc="2026-01-19T09:02:00Z">
          <w:r w:rsidR="005445B0" w:rsidRPr="000F0826">
            <w:rPr>
              <w:rFonts w:asciiTheme="minorHAnsi" w:hAnsiTheme="minorHAnsi" w:cstheme="minorBidi"/>
              <w:color w:val="auto"/>
              <w:highlight w:val="green"/>
              <w:rPrChange w:id="248" w:author="Marie WENDLING" w:date="2026-01-16T12:19:00Z" w16du:dateUtc="2026-01-16T11:19:00Z">
                <w:rPr>
                  <w:highlight w:val="green"/>
                </w:rPr>
              </w:rPrChange>
            </w:rPr>
            <w:delText>équipement de récupération et de déconsignation</w:delText>
          </w:r>
        </w:del>
      </w:ins>
      <w:ins w:id="249" w:author="Bérangère DUFRESNE" w:date="2026-01-19T10:02:00Z" w16du:dateUtc="2026-01-19T09:02:00Z">
        <w:r w:rsidR="00F515D1">
          <w:rPr>
            <w:rFonts w:asciiTheme="minorHAnsi" w:hAnsiTheme="minorHAnsi" w:cstheme="minorBidi"/>
            <w:color w:val="auto"/>
            <w:highlight w:val="green"/>
          </w:rPr>
          <w:t>EDR</w:t>
        </w:r>
      </w:ins>
      <w:ins w:id="250" w:author="Marie WENDLING" w:date="2026-01-16T12:18:00Z">
        <w:r w:rsidR="005445B0" w:rsidRPr="000F0826">
          <w:rPr>
            <w:rFonts w:asciiTheme="minorHAnsi" w:hAnsiTheme="minorHAnsi" w:cstheme="minorBidi"/>
            <w:color w:val="auto"/>
            <w:highlight w:val="green"/>
            <w:rPrChange w:id="251" w:author="Marie WENDLING" w:date="2026-01-16T12:19:00Z" w16du:dateUtc="2026-01-16T11:19:00Z">
              <w:rPr>
                <w:highlight w:val="green"/>
              </w:rPr>
            </w:rPrChange>
          </w:rPr>
          <w:t xml:space="preserve"> </w:t>
        </w:r>
        <w:r w:rsidR="005445B0" w:rsidRPr="000F0826">
          <w:rPr>
            <w:rFonts w:asciiTheme="minorHAnsi" w:hAnsiTheme="minorHAnsi" w:cstheme="minorBidi"/>
            <w:b/>
            <w:bCs/>
            <w:color w:val="auto"/>
            <w:highlight w:val="green"/>
            <w:rPrChange w:id="252" w:author="Marie WENDLING" w:date="2026-01-16T12:19:00Z" w16du:dateUtc="2026-01-16T11:19:00Z">
              <w:rPr>
                <w:b/>
                <w:bCs/>
                <w:highlight w:val="green"/>
              </w:rPr>
            </w:rPrChange>
          </w:rPr>
          <w:t>semi-manuel</w:t>
        </w:r>
      </w:ins>
      <w:ins w:id="253" w:author="Bérangère DUFRESNE" w:date="2026-01-19T10:01:00Z" w16du:dateUtc="2026-01-19T09:01:00Z">
        <w:r w:rsidR="00C70F4D">
          <w:rPr>
            <w:rFonts w:asciiTheme="minorHAnsi" w:hAnsiTheme="minorHAnsi" w:cstheme="minorBidi"/>
            <w:b/>
            <w:bCs/>
            <w:color w:val="auto"/>
            <w:highlight w:val="green"/>
          </w:rPr>
          <w:t xml:space="preserve"> </w:t>
        </w:r>
        <w:r w:rsidR="00C70F4D" w:rsidRPr="00C70F4D">
          <w:rPr>
            <w:rFonts w:asciiTheme="minorHAnsi" w:hAnsiTheme="minorHAnsi" w:cstheme="minorBidi"/>
            <w:color w:val="auto"/>
            <w:highlight w:val="green"/>
            <w:rPrChange w:id="254" w:author="Bérangère DUFRESNE" w:date="2026-01-19T10:02:00Z" w16du:dateUtc="2026-01-19T09:02:00Z">
              <w:rPr>
                <w:rFonts w:asciiTheme="minorHAnsi" w:hAnsiTheme="minorHAnsi" w:cstheme="minorBidi"/>
                <w:b/>
                <w:bCs/>
                <w:color w:val="auto"/>
                <w:highlight w:val="green"/>
              </w:rPr>
            </w:rPrChange>
          </w:rPr>
          <w:t>(et non un</w:t>
        </w:r>
        <w:r w:rsidR="00C70F4D">
          <w:rPr>
            <w:rFonts w:asciiTheme="minorHAnsi" w:hAnsiTheme="minorHAnsi" w:cstheme="minorBidi"/>
            <w:b/>
            <w:bCs/>
            <w:color w:val="auto"/>
            <w:highlight w:val="green"/>
          </w:rPr>
          <w:t xml:space="preserve"> RVM</w:t>
        </w:r>
        <w:r w:rsidR="00C70F4D" w:rsidRPr="00C70F4D">
          <w:rPr>
            <w:rFonts w:asciiTheme="minorHAnsi" w:hAnsiTheme="minorHAnsi" w:cstheme="minorBidi"/>
            <w:color w:val="auto"/>
            <w:highlight w:val="green"/>
            <w:rPrChange w:id="255" w:author="Bérangère DUFRESNE" w:date="2026-01-19T10:02:00Z" w16du:dateUtc="2026-01-19T09:02:00Z">
              <w:rPr>
                <w:rFonts w:asciiTheme="minorHAnsi" w:hAnsiTheme="minorHAnsi" w:cstheme="minorBidi"/>
                <w:b/>
                <w:bCs/>
                <w:color w:val="auto"/>
                <w:highlight w:val="green"/>
              </w:rPr>
            </w:rPrChange>
          </w:rPr>
          <w:t>)</w:t>
        </w:r>
      </w:ins>
      <w:ins w:id="256" w:author="Marie WENDLING" w:date="2026-01-16T12:18:00Z">
        <w:r w:rsidR="005445B0" w:rsidRPr="00C70F4D">
          <w:rPr>
            <w:rFonts w:asciiTheme="minorHAnsi" w:hAnsiTheme="minorHAnsi" w:cstheme="minorBidi"/>
            <w:color w:val="auto"/>
            <w:highlight w:val="green"/>
            <w:rPrChange w:id="257" w:author="Bérangère DUFRESNE" w:date="2026-01-19T10:02:00Z" w16du:dateUtc="2026-01-19T09:02:00Z">
              <w:rPr>
                <w:highlight w:val="green"/>
              </w:rPr>
            </w:rPrChange>
          </w:rPr>
          <w:t>.</w:t>
        </w:r>
      </w:ins>
    </w:p>
    <w:p w14:paraId="35D8A983" w14:textId="77777777" w:rsidR="0057524A" w:rsidRPr="00310D34" w:rsidRDefault="0057524A">
      <w:pPr>
        <w:ind w:left="0"/>
        <w:rPr>
          <w:ins w:id="258" w:author="Marie WENDLING" w:date="2026-01-16T10:16:00Z" w16du:dateUtc="2026-01-16T09:16:00Z"/>
        </w:rPr>
        <w:pPrChange w:id="259" w:author="Marie WENDLING" w:date="2026-01-16T12:19:00Z" w16du:dateUtc="2026-01-16T11:19:00Z">
          <w:pPr>
            <w:ind w:left="0" w:firstLine="0"/>
          </w:pPr>
        </w:pPrChange>
      </w:pPr>
    </w:p>
    <w:p w14:paraId="094C1034" w14:textId="7A236E86" w:rsidR="00AB26A9" w:rsidRDefault="1A57B632" w:rsidP="5AF03B0E">
      <w:pPr>
        <w:ind w:left="0" w:firstLine="0"/>
        <w:rPr>
          <w:rFonts w:asciiTheme="minorHAnsi" w:hAnsiTheme="minorHAnsi" w:cstheme="minorBidi"/>
          <w:color w:val="auto"/>
        </w:rPr>
      </w:pPr>
      <w:r w:rsidRPr="00777564">
        <w:rPr>
          <w:rFonts w:asciiTheme="minorHAnsi" w:hAnsiTheme="minorHAnsi" w:cstheme="minorBidi"/>
          <w:color w:val="auto"/>
        </w:rPr>
        <w:t>En cas de dépassement du nombre de demandes</w:t>
      </w:r>
      <w:r w:rsidR="00FA4EA3" w:rsidRPr="00777564">
        <w:rPr>
          <w:rFonts w:asciiTheme="minorHAnsi" w:hAnsiTheme="minorHAnsi" w:cstheme="minorBidi"/>
          <w:color w:val="auto"/>
        </w:rPr>
        <w:t xml:space="preserve"> par </w:t>
      </w:r>
      <w:r w:rsidR="00557BFF" w:rsidRPr="00777564">
        <w:rPr>
          <w:rFonts w:asciiTheme="minorHAnsi" w:hAnsiTheme="minorHAnsi" w:cstheme="minorBidi"/>
          <w:color w:val="auto"/>
        </w:rPr>
        <w:t>typologie</w:t>
      </w:r>
      <w:r w:rsidR="00BE7266" w:rsidRPr="00777564">
        <w:rPr>
          <w:rFonts w:asciiTheme="minorHAnsi" w:hAnsiTheme="minorHAnsi" w:cstheme="minorBidi"/>
          <w:color w:val="auto"/>
        </w:rPr>
        <w:t xml:space="preserve"> d’EDR (</w:t>
      </w:r>
      <w:r w:rsidR="009D3B0F" w:rsidRPr="00777564">
        <w:rPr>
          <w:rFonts w:asciiTheme="minorHAnsi" w:hAnsiTheme="minorHAnsi" w:cstheme="minorBidi"/>
          <w:color w:val="auto"/>
        </w:rPr>
        <w:t>EDR Semi-manuels et RVM)</w:t>
      </w:r>
      <w:r w:rsidRPr="00777564">
        <w:rPr>
          <w:rFonts w:asciiTheme="minorHAnsi" w:hAnsiTheme="minorHAnsi" w:cstheme="minorBidi"/>
          <w:color w:val="auto"/>
        </w:rPr>
        <w:t xml:space="preserve"> par rapport au nombre d’équipements disponibles dans le cadre du présent AMI, la Société Agréée se réserve la possibilité de lancer un nouvel AMI au cours de l’année 2026 afin de répondre </w:t>
      </w:r>
      <w:r w:rsidR="006705DA" w:rsidRPr="00777564">
        <w:rPr>
          <w:rFonts w:asciiTheme="minorHAnsi" w:hAnsiTheme="minorHAnsi" w:cstheme="minorBidi"/>
          <w:color w:val="auto"/>
        </w:rPr>
        <w:t>au surplus de</w:t>
      </w:r>
      <w:r w:rsidRPr="00777564">
        <w:rPr>
          <w:rFonts w:asciiTheme="minorHAnsi" w:hAnsiTheme="minorHAnsi" w:cstheme="minorBidi"/>
          <w:color w:val="auto"/>
        </w:rPr>
        <w:t xml:space="preserve"> la demande.</w:t>
      </w:r>
    </w:p>
    <w:p w14:paraId="114D6115" w14:textId="77777777" w:rsidR="00131018" w:rsidRPr="00BE1789" w:rsidRDefault="00131018" w:rsidP="5AF03B0E">
      <w:pPr>
        <w:ind w:left="0" w:firstLine="0"/>
        <w:rPr>
          <w:rFonts w:asciiTheme="minorHAnsi" w:hAnsiTheme="minorHAnsi" w:cstheme="minorBidi"/>
          <w:color w:val="auto"/>
        </w:rPr>
      </w:pPr>
    </w:p>
    <w:p w14:paraId="538FA2BA" w14:textId="77777777" w:rsidR="00D326E0" w:rsidRPr="00CC6968" w:rsidRDefault="00D326E0" w:rsidP="0020189E">
      <w:pPr>
        <w:ind w:left="0" w:firstLine="0"/>
        <w:rPr>
          <w:rFonts w:asciiTheme="minorHAnsi" w:hAnsiTheme="minorHAnsi" w:cstheme="minorHAnsi"/>
        </w:rPr>
      </w:pPr>
    </w:p>
    <w:p w14:paraId="16BFEC40" w14:textId="77777777" w:rsidR="00707BBA" w:rsidRDefault="00707BBA">
      <w:pPr>
        <w:spacing w:after="160" w:line="259" w:lineRule="auto"/>
        <w:ind w:left="0" w:firstLine="0"/>
        <w:jc w:val="left"/>
        <w:rPr>
          <w:rFonts w:asciiTheme="minorHAnsi" w:hAnsiTheme="minorHAnsi" w:cstheme="minorHAnsi"/>
          <w:color w:val="E6007E"/>
          <w:sz w:val="52"/>
        </w:rPr>
      </w:pPr>
      <w:bookmarkStart w:id="260" w:name="_Toc168309222"/>
      <w:r>
        <w:rPr>
          <w:rFonts w:asciiTheme="minorHAnsi" w:hAnsiTheme="minorHAnsi" w:cstheme="minorHAnsi"/>
        </w:rPr>
        <w:br w:type="page"/>
      </w:r>
    </w:p>
    <w:p w14:paraId="2C2641F6" w14:textId="66FD1949" w:rsidR="00F33585" w:rsidRPr="00CC6968" w:rsidRDefault="00287639" w:rsidP="00934298">
      <w:pPr>
        <w:pStyle w:val="Heading1"/>
      </w:pPr>
      <w:bookmarkStart w:id="261" w:name="_Toc208851209"/>
      <w:r w:rsidRPr="00CC6968">
        <w:t>2</w:t>
      </w:r>
      <w:r w:rsidR="00F64CA1" w:rsidRPr="00CC6968">
        <w:t>.</w:t>
      </w:r>
      <w:r w:rsidRPr="00CC6968">
        <w:t xml:space="preserve"> </w:t>
      </w:r>
      <w:r w:rsidR="00F33585" w:rsidRPr="00CC6968">
        <w:t>Documents d</w:t>
      </w:r>
      <w:r w:rsidR="00F33585" w:rsidRPr="00987B39">
        <w:t xml:space="preserve">e </w:t>
      </w:r>
      <w:r w:rsidR="00863E98" w:rsidRPr="00987B39">
        <w:t>l’</w:t>
      </w:r>
      <w:bookmarkEnd w:id="260"/>
      <w:r w:rsidR="009770B7" w:rsidRPr="00987B39">
        <w:t>AMI</w:t>
      </w:r>
      <w:bookmarkEnd w:id="261"/>
    </w:p>
    <w:p w14:paraId="0005B9BE" w14:textId="0CB5FA18" w:rsidR="00D835E7" w:rsidRPr="00CC6968" w:rsidRDefault="00D835E7" w:rsidP="3E40DE3F">
      <w:pPr>
        <w:spacing w:after="100"/>
        <w:ind w:left="10"/>
        <w:rPr>
          <w:rFonts w:asciiTheme="minorHAnsi" w:hAnsiTheme="minorHAnsi" w:cstheme="minorBidi"/>
        </w:rPr>
      </w:pPr>
      <w:r>
        <w:rPr>
          <w:noProof/>
        </w:rPr>
        <mc:AlternateContent>
          <mc:Choice Requires="wpg">
            <w:drawing>
              <wp:inline distT="0" distB="0" distL="114300" distR="114300" wp14:anchorId="0B703C76" wp14:editId="0A893F39">
                <wp:extent cx="5615940" cy="27305"/>
                <wp:effectExtent l="0" t="0" r="22860" b="10795"/>
                <wp:docPr id="864011535" name="Groupe 436041343"/>
                <wp:cNvGraphicFramePr/>
                <a:graphic xmlns:a="http://schemas.openxmlformats.org/drawingml/2006/main">
                  <a:graphicData uri="http://schemas.microsoft.com/office/word/2010/wordprocessingGroup">
                    <wpg:wgp>
                      <wpg:cNvGrpSpPr/>
                      <wpg:grpSpPr>
                        <a:xfrm>
                          <a:off x="0" y="0"/>
                          <a:ext cx="5615940" cy="27305"/>
                          <a:chOff x="0" y="0"/>
                          <a:chExt cx="5615940" cy="27432"/>
                        </a:xfrm>
                        <a:solidFill>
                          <a:srgbClr val="0B769F"/>
                        </a:solidFill>
                      </wpg:grpSpPr>
                      <wps:wsp>
                        <wps:cNvPr id="375071652" name="Shape 33488"/>
                        <wps:cNvSpPr/>
                        <wps:spPr>
                          <a:xfrm>
                            <a:off x="0" y="0"/>
                            <a:ext cx="5615940" cy="27432"/>
                          </a:xfrm>
                          <a:custGeom>
                            <a:avLst/>
                            <a:gdLst/>
                            <a:ahLst/>
                            <a:cxnLst/>
                            <a:rect l="0" t="0" r="0" b="0"/>
                            <a:pathLst>
                              <a:path w="5615940" h="27432">
                                <a:moveTo>
                                  <a:pt x="0" y="0"/>
                                </a:moveTo>
                                <a:lnTo>
                                  <a:pt x="5615940" y="0"/>
                                </a:lnTo>
                                <a:lnTo>
                                  <a:pt x="5615940" y="27432"/>
                                </a:lnTo>
                                <a:lnTo>
                                  <a:pt x="0" y="27432"/>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a14="http://schemas.microsoft.com/office/drawing/2010/main" xmlns:arto="http://schemas.microsoft.com/office/word/2006/arto">
            <w:pict w14:anchorId="7D2960ED">
              <v:group id="Groupe 436041343" style="width:442.2pt;height:2.15pt;mso-position-horizontal-relative:char;mso-position-vertical-relative:line" coordsize="56159,274" o:spid="_x0000_s1026" w14:anchorId="04DB21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">
                <v:shape id="Shape 33488" style="position:absolute;width:56159;height:274;visibility:visible;mso-wrap-style:square;v-text-anchor:top" coordsize="5615940,27432" o:spid="_x0000_s1027" filled="f" strokecolor="#0b769f" strokeweight="0" path="m,l5615940,r,27432l,2743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">
                  <v:stroke miterlimit="83231f" joinstyle="miter"/>
                  <v:path textboxrect="0,0,5615940,27432" arrowok="t"/>
                </v:shape>
                <w10:anchorlock/>
              </v:group>
            </w:pict>
          </mc:Fallback>
        </mc:AlternateContent>
      </w:r>
    </w:p>
    <w:p w14:paraId="10E82092" w14:textId="49E3F4DE" w:rsidR="00F33585" w:rsidRPr="009D3E6B" w:rsidRDefault="003E6BB4" w:rsidP="009D3E6B">
      <w:pPr>
        <w:ind w:left="10"/>
        <w:rPr>
          <w:rFonts w:asciiTheme="minorHAnsi" w:hAnsiTheme="minorHAnsi" w:cstheme="minorHAnsi"/>
        </w:rPr>
      </w:pPr>
      <w:r>
        <w:rPr>
          <w:rFonts w:asciiTheme="minorHAnsi" w:hAnsiTheme="minorHAnsi" w:cstheme="minorHAnsi"/>
          <w:b/>
          <w:bCs/>
        </w:rPr>
        <w:t>2.</w:t>
      </w:r>
      <w:r w:rsidR="009D3E6B" w:rsidRPr="009D3E6B">
        <w:rPr>
          <w:rFonts w:asciiTheme="minorHAnsi" w:hAnsiTheme="minorHAnsi" w:cstheme="minorHAnsi"/>
          <w:b/>
          <w:bCs/>
        </w:rPr>
        <w:t>1.</w:t>
      </w:r>
      <w:r w:rsidR="009D3E6B">
        <w:rPr>
          <w:rFonts w:asciiTheme="minorHAnsi" w:hAnsiTheme="minorHAnsi" w:cstheme="minorHAnsi"/>
        </w:rPr>
        <w:t xml:space="preserve"> </w:t>
      </w:r>
      <w:r w:rsidR="00CC04D9" w:rsidRPr="009D3E6B">
        <w:rPr>
          <w:rFonts w:asciiTheme="minorHAnsi" w:hAnsiTheme="minorHAnsi" w:cstheme="minorHAnsi"/>
        </w:rPr>
        <w:t xml:space="preserve">Les </w:t>
      </w:r>
      <w:r w:rsidR="000C7EBF" w:rsidRPr="009D3E6B">
        <w:rPr>
          <w:rFonts w:asciiTheme="minorHAnsi" w:hAnsiTheme="minorHAnsi" w:cstheme="minorHAnsi"/>
        </w:rPr>
        <w:t xml:space="preserve">conditions de réalisation </w:t>
      </w:r>
      <w:r w:rsidR="00CC04D9" w:rsidRPr="009D3E6B">
        <w:rPr>
          <w:rFonts w:asciiTheme="minorHAnsi" w:hAnsiTheme="minorHAnsi" w:cstheme="minorHAnsi"/>
        </w:rPr>
        <w:t xml:space="preserve">de </w:t>
      </w:r>
      <w:r w:rsidR="00863E98" w:rsidRPr="009D3E6B">
        <w:rPr>
          <w:rFonts w:asciiTheme="minorHAnsi" w:hAnsiTheme="minorHAnsi" w:cstheme="minorHAnsi"/>
        </w:rPr>
        <w:t>l’</w:t>
      </w:r>
      <w:r w:rsidR="00B04053">
        <w:rPr>
          <w:rFonts w:asciiTheme="minorHAnsi" w:hAnsiTheme="minorHAnsi" w:cstheme="minorHAnsi"/>
        </w:rPr>
        <w:t>AMI</w:t>
      </w:r>
      <w:r w:rsidR="00863E98" w:rsidRPr="009D3E6B">
        <w:rPr>
          <w:rFonts w:asciiTheme="minorHAnsi" w:hAnsiTheme="minorHAnsi" w:cstheme="minorHAnsi"/>
        </w:rPr>
        <w:t xml:space="preserve"> </w:t>
      </w:r>
      <w:r w:rsidR="00CC04D9" w:rsidRPr="009D3E6B">
        <w:rPr>
          <w:rFonts w:asciiTheme="minorHAnsi" w:hAnsiTheme="minorHAnsi" w:cstheme="minorHAnsi"/>
        </w:rPr>
        <w:t>sont fixées</w:t>
      </w:r>
      <w:r w:rsidR="006553F7" w:rsidRPr="009D3E6B">
        <w:rPr>
          <w:rFonts w:asciiTheme="minorHAnsi" w:hAnsiTheme="minorHAnsi" w:cstheme="minorHAnsi"/>
        </w:rPr>
        <w:t xml:space="preserve"> par </w:t>
      </w:r>
      <w:r w:rsidR="00880DA6" w:rsidRPr="00F01757">
        <w:rPr>
          <w:rFonts w:asciiTheme="minorHAnsi" w:hAnsiTheme="minorHAnsi" w:cstheme="minorHAnsi"/>
          <w:color w:val="auto"/>
        </w:rPr>
        <w:t>la Société Agréée</w:t>
      </w:r>
      <w:r w:rsidR="003F4820" w:rsidRPr="009D3E6B">
        <w:rPr>
          <w:rFonts w:asciiTheme="minorHAnsi" w:hAnsiTheme="minorHAnsi" w:cstheme="minorHAnsi"/>
        </w:rPr>
        <w:t xml:space="preserve">, </w:t>
      </w:r>
      <w:r w:rsidR="00DB5FCB" w:rsidRPr="009D3E6B">
        <w:rPr>
          <w:rFonts w:asciiTheme="minorHAnsi" w:hAnsiTheme="minorHAnsi" w:cstheme="minorHAnsi"/>
        </w:rPr>
        <w:t xml:space="preserve">au travers </w:t>
      </w:r>
      <w:r w:rsidR="00B04053">
        <w:rPr>
          <w:rFonts w:asciiTheme="minorHAnsi" w:hAnsiTheme="minorHAnsi" w:cstheme="minorHAnsi"/>
        </w:rPr>
        <w:t>d</w:t>
      </w:r>
      <w:r w:rsidR="000A5A5C" w:rsidRPr="009D3E6B">
        <w:rPr>
          <w:rFonts w:asciiTheme="minorHAnsi" w:hAnsiTheme="minorHAnsi" w:cstheme="minorHAnsi"/>
        </w:rPr>
        <w:t>es</w:t>
      </w:r>
      <w:r w:rsidR="00CC04D9" w:rsidRPr="009D3E6B">
        <w:rPr>
          <w:rFonts w:asciiTheme="minorHAnsi" w:hAnsiTheme="minorHAnsi" w:cstheme="minorHAnsi"/>
        </w:rPr>
        <w:t xml:space="preserve"> documents suivants</w:t>
      </w:r>
      <w:r w:rsidR="006208C1" w:rsidRPr="009D3E6B">
        <w:rPr>
          <w:rFonts w:asciiTheme="minorHAnsi" w:hAnsiTheme="minorHAnsi" w:cstheme="minorHAnsi"/>
        </w:rPr>
        <w:t> :</w:t>
      </w:r>
    </w:p>
    <w:p w14:paraId="25C35D04" w14:textId="4EBCD7D2" w:rsidR="006208C1" w:rsidRPr="00CC6968" w:rsidRDefault="00E31B2A" w:rsidP="0020189E">
      <w:pPr>
        <w:spacing w:after="167"/>
        <w:ind w:left="0" w:firstLine="0"/>
        <w:rPr>
          <w:rFonts w:asciiTheme="minorHAnsi" w:hAnsiTheme="minorHAnsi" w:cstheme="minorHAnsi"/>
        </w:rPr>
      </w:pPr>
      <w:r w:rsidRPr="00CC6968">
        <w:rPr>
          <w:rFonts w:asciiTheme="minorHAnsi" w:hAnsiTheme="minorHAnsi" w:cstheme="minorHAnsi"/>
          <w:b/>
          <w:bCs/>
        </w:rPr>
        <w:t>A</w:t>
      </w:r>
      <w:r w:rsidR="00CC04D9" w:rsidRPr="00CC6968">
        <w:rPr>
          <w:rFonts w:asciiTheme="minorHAnsi" w:hAnsiTheme="minorHAnsi" w:cstheme="minorHAnsi"/>
        </w:rPr>
        <w:t xml:space="preserve">°/ </w:t>
      </w:r>
      <w:r w:rsidR="006208C1" w:rsidRPr="00CC6968">
        <w:rPr>
          <w:rFonts w:asciiTheme="minorHAnsi" w:hAnsiTheme="minorHAnsi" w:cstheme="minorHAnsi"/>
        </w:rPr>
        <w:t xml:space="preserve">Le présent </w:t>
      </w:r>
      <w:r w:rsidR="00A74582">
        <w:rPr>
          <w:rFonts w:asciiTheme="minorHAnsi" w:hAnsiTheme="minorHAnsi" w:cstheme="minorHAnsi"/>
        </w:rPr>
        <w:t>R</w:t>
      </w:r>
      <w:r w:rsidR="006208C1" w:rsidRPr="00CC6968">
        <w:rPr>
          <w:rFonts w:asciiTheme="minorHAnsi" w:hAnsiTheme="minorHAnsi" w:cstheme="minorHAnsi"/>
        </w:rPr>
        <w:t>èglement</w:t>
      </w:r>
      <w:r w:rsidR="00471D39">
        <w:rPr>
          <w:rFonts w:asciiTheme="minorHAnsi" w:hAnsiTheme="minorHAnsi" w:cstheme="minorHAnsi"/>
        </w:rPr>
        <w:t xml:space="preserve"> de </w:t>
      </w:r>
      <w:r w:rsidR="00A74582">
        <w:rPr>
          <w:rFonts w:asciiTheme="minorHAnsi" w:hAnsiTheme="minorHAnsi" w:cstheme="minorHAnsi"/>
        </w:rPr>
        <w:t>C</w:t>
      </w:r>
      <w:r w:rsidR="00471D39">
        <w:rPr>
          <w:rFonts w:asciiTheme="minorHAnsi" w:hAnsiTheme="minorHAnsi" w:cstheme="minorHAnsi"/>
        </w:rPr>
        <w:t>onsultation</w:t>
      </w:r>
      <w:r w:rsidR="006208C1" w:rsidRPr="00CC6968">
        <w:rPr>
          <w:rFonts w:asciiTheme="minorHAnsi" w:hAnsiTheme="minorHAnsi" w:cstheme="minorHAnsi"/>
        </w:rPr>
        <w:t xml:space="preserve"> de</w:t>
      </w:r>
      <w:r w:rsidR="009664A8" w:rsidRPr="00CC6968">
        <w:rPr>
          <w:rFonts w:asciiTheme="minorHAnsi" w:hAnsiTheme="minorHAnsi" w:cstheme="minorHAnsi"/>
        </w:rPr>
        <w:t xml:space="preserve"> l’</w:t>
      </w:r>
      <w:r w:rsidR="00B04053">
        <w:rPr>
          <w:rFonts w:asciiTheme="minorHAnsi" w:hAnsiTheme="minorHAnsi" w:cstheme="minorHAnsi"/>
        </w:rPr>
        <w:t>AMI</w:t>
      </w:r>
      <w:r w:rsidR="009664A8" w:rsidRPr="00CC6968">
        <w:rPr>
          <w:rFonts w:asciiTheme="minorHAnsi" w:hAnsiTheme="minorHAnsi" w:cstheme="minorHAnsi"/>
        </w:rPr>
        <w:t xml:space="preserve"> </w:t>
      </w:r>
      <w:r w:rsidR="006208C1" w:rsidRPr="00CC6968">
        <w:rPr>
          <w:rFonts w:asciiTheme="minorHAnsi" w:hAnsiTheme="minorHAnsi" w:cstheme="minorHAnsi"/>
        </w:rPr>
        <w:t>;</w:t>
      </w:r>
    </w:p>
    <w:p w14:paraId="2B16C19C" w14:textId="2090BD70" w:rsidR="006208C1" w:rsidRPr="00CC6968" w:rsidRDefault="00E31B2A" w:rsidP="0020189E">
      <w:pPr>
        <w:spacing w:after="167"/>
        <w:ind w:left="0" w:firstLine="0"/>
        <w:rPr>
          <w:rFonts w:asciiTheme="minorHAnsi" w:hAnsiTheme="minorHAnsi" w:cstheme="minorHAnsi"/>
        </w:rPr>
      </w:pPr>
      <w:r w:rsidRPr="00CC6968">
        <w:rPr>
          <w:rFonts w:asciiTheme="minorHAnsi" w:hAnsiTheme="minorHAnsi" w:cstheme="minorHAnsi"/>
          <w:b/>
          <w:bCs/>
        </w:rPr>
        <w:t>B</w:t>
      </w:r>
      <w:r w:rsidR="00CC04D9" w:rsidRPr="00CC6968">
        <w:rPr>
          <w:rFonts w:asciiTheme="minorHAnsi" w:hAnsiTheme="minorHAnsi" w:cstheme="minorHAnsi"/>
          <w:b/>
          <w:bCs/>
        </w:rPr>
        <w:t>°/</w:t>
      </w:r>
      <w:r w:rsidR="00CC04D9" w:rsidRPr="00CC6968">
        <w:rPr>
          <w:rFonts w:asciiTheme="minorHAnsi" w:hAnsiTheme="minorHAnsi" w:cstheme="minorHAnsi"/>
        </w:rPr>
        <w:t xml:space="preserve"> </w:t>
      </w:r>
      <w:r w:rsidR="006208C1" w:rsidRPr="00CC6968">
        <w:rPr>
          <w:rFonts w:asciiTheme="minorHAnsi" w:hAnsiTheme="minorHAnsi" w:cstheme="minorHAnsi"/>
        </w:rPr>
        <w:t>Ses annexes</w:t>
      </w:r>
      <w:r w:rsidR="00CC04D9" w:rsidRPr="00CC6968">
        <w:rPr>
          <w:rFonts w:asciiTheme="minorHAnsi" w:hAnsiTheme="minorHAnsi" w:cstheme="minorHAnsi"/>
        </w:rPr>
        <w:t> :</w:t>
      </w:r>
    </w:p>
    <w:p w14:paraId="29B69ACF" w14:textId="478F9066" w:rsidR="00B04053" w:rsidRDefault="00B04053" w:rsidP="00605FC1">
      <w:pPr>
        <w:pStyle w:val="ListParagraph"/>
        <w:numPr>
          <w:ilvl w:val="0"/>
          <w:numId w:val="23"/>
        </w:numPr>
        <w:ind w:left="1560"/>
        <w:rPr>
          <w:rFonts w:asciiTheme="minorHAnsi" w:hAnsiTheme="minorHAnsi" w:cstheme="minorHAnsi"/>
        </w:rPr>
      </w:pPr>
      <w:bookmarkStart w:id="262" w:name="_Hlk173312906"/>
      <w:r w:rsidRPr="00B04053">
        <w:rPr>
          <w:rFonts w:asciiTheme="minorHAnsi" w:hAnsiTheme="minorHAnsi" w:cstheme="minorHAnsi"/>
        </w:rPr>
        <w:t xml:space="preserve">Annexe </w:t>
      </w:r>
      <w:r w:rsidR="00B973D0">
        <w:rPr>
          <w:rFonts w:asciiTheme="minorHAnsi" w:hAnsiTheme="minorHAnsi" w:cstheme="minorHAnsi"/>
        </w:rPr>
        <w:t>1</w:t>
      </w:r>
      <w:r w:rsidRPr="00B04053">
        <w:rPr>
          <w:rFonts w:asciiTheme="minorHAnsi" w:hAnsiTheme="minorHAnsi" w:cstheme="minorHAnsi"/>
        </w:rPr>
        <w:t xml:space="preserve"> : </w:t>
      </w:r>
      <w:r w:rsidR="006D6341">
        <w:rPr>
          <w:rFonts w:asciiTheme="minorHAnsi" w:hAnsiTheme="minorHAnsi" w:cstheme="minorHAnsi"/>
        </w:rPr>
        <w:t>Projet de c</w:t>
      </w:r>
      <w:r w:rsidRPr="00B04053">
        <w:rPr>
          <w:rFonts w:asciiTheme="minorHAnsi" w:hAnsiTheme="minorHAnsi" w:cstheme="minorHAnsi"/>
        </w:rPr>
        <w:t>ontrat</w:t>
      </w:r>
    </w:p>
    <w:p w14:paraId="0F4CAA51" w14:textId="31277F06" w:rsidR="00334964" w:rsidRDefault="00334964" w:rsidP="009A1C9B">
      <w:pPr>
        <w:pStyle w:val="ListParagraph"/>
        <w:numPr>
          <w:ilvl w:val="1"/>
          <w:numId w:val="23"/>
        </w:numPr>
        <w:rPr>
          <w:rFonts w:asciiTheme="minorHAnsi" w:hAnsiTheme="minorHAnsi" w:cstheme="minorHAnsi"/>
        </w:rPr>
      </w:pPr>
      <w:r w:rsidRPr="00334964">
        <w:rPr>
          <w:rFonts w:asciiTheme="minorHAnsi" w:hAnsiTheme="minorHAnsi" w:cstheme="minorHAnsi"/>
        </w:rPr>
        <w:t>Annexe 1A _Protocole transmission données traçabilité</w:t>
      </w:r>
    </w:p>
    <w:p w14:paraId="1DD3E5B5" w14:textId="408D7EF7" w:rsidR="009A1C9B" w:rsidRDefault="009A1C9B" w:rsidP="00310D34">
      <w:pPr>
        <w:pStyle w:val="ListParagraph"/>
        <w:numPr>
          <w:ilvl w:val="1"/>
          <w:numId w:val="23"/>
        </w:numPr>
        <w:rPr>
          <w:rFonts w:asciiTheme="minorHAnsi" w:hAnsiTheme="minorHAnsi" w:cstheme="minorHAnsi"/>
        </w:rPr>
      </w:pPr>
      <w:r w:rsidRPr="009A1C9B">
        <w:rPr>
          <w:rFonts w:asciiTheme="minorHAnsi" w:hAnsiTheme="minorHAnsi" w:cstheme="minorHAnsi"/>
        </w:rPr>
        <w:t>Annexe 1B_Template de transmission des données de ventes mensuelles</w:t>
      </w:r>
    </w:p>
    <w:p w14:paraId="55D0BEA2" w14:textId="5C044234" w:rsidR="000546BD" w:rsidRDefault="000546BD" w:rsidP="00605FC1">
      <w:pPr>
        <w:pStyle w:val="ListParagraph"/>
        <w:numPr>
          <w:ilvl w:val="0"/>
          <w:numId w:val="23"/>
        </w:numPr>
        <w:ind w:left="1560"/>
        <w:rPr>
          <w:rFonts w:asciiTheme="minorHAnsi" w:hAnsiTheme="minorHAnsi" w:cstheme="minorHAnsi"/>
        </w:rPr>
      </w:pPr>
      <w:r>
        <w:rPr>
          <w:rFonts w:asciiTheme="minorHAnsi" w:hAnsiTheme="minorHAnsi" w:cstheme="minorHAnsi"/>
        </w:rPr>
        <w:t xml:space="preserve">Annexe 2 : </w:t>
      </w:r>
      <w:r w:rsidR="005E2440">
        <w:rPr>
          <w:rFonts w:asciiTheme="minorHAnsi" w:hAnsiTheme="minorHAnsi" w:cstheme="minorHAnsi"/>
        </w:rPr>
        <w:t>Spécifications techniques</w:t>
      </w:r>
    </w:p>
    <w:p w14:paraId="6D762CD3" w14:textId="5BF45F44" w:rsidR="005E2440" w:rsidRDefault="005E2440" w:rsidP="00605FC1">
      <w:pPr>
        <w:pStyle w:val="ListParagraph"/>
        <w:numPr>
          <w:ilvl w:val="0"/>
          <w:numId w:val="23"/>
        </w:numPr>
        <w:ind w:left="1560"/>
        <w:rPr>
          <w:rFonts w:asciiTheme="minorHAnsi" w:hAnsiTheme="minorHAnsi" w:cstheme="minorHAnsi"/>
        </w:rPr>
      </w:pPr>
      <w:r>
        <w:rPr>
          <w:rFonts w:asciiTheme="minorHAnsi" w:hAnsiTheme="minorHAnsi" w:cstheme="minorHAnsi"/>
        </w:rPr>
        <w:t>Annexe 3 : Fiche</w:t>
      </w:r>
      <w:r w:rsidR="0082499A">
        <w:rPr>
          <w:rFonts w:asciiTheme="minorHAnsi" w:hAnsiTheme="minorHAnsi" w:cstheme="minorHAnsi"/>
        </w:rPr>
        <w:t xml:space="preserve"> </w:t>
      </w:r>
      <w:r w:rsidR="00C42FD3">
        <w:rPr>
          <w:rFonts w:asciiTheme="minorHAnsi" w:hAnsiTheme="minorHAnsi" w:cstheme="minorHAnsi"/>
        </w:rPr>
        <w:t>Candidature</w:t>
      </w:r>
    </w:p>
    <w:p w14:paraId="5ADB5C1E" w14:textId="00F40993" w:rsidR="00A00582" w:rsidRDefault="00A00582" w:rsidP="00605FC1">
      <w:pPr>
        <w:pStyle w:val="ListParagraph"/>
        <w:numPr>
          <w:ilvl w:val="0"/>
          <w:numId w:val="23"/>
        </w:numPr>
        <w:ind w:left="1560"/>
        <w:rPr>
          <w:rFonts w:asciiTheme="minorHAnsi" w:hAnsiTheme="minorHAnsi" w:cstheme="minorHAnsi"/>
        </w:rPr>
      </w:pPr>
      <w:r>
        <w:rPr>
          <w:rFonts w:asciiTheme="minorHAnsi" w:hAnsiTheme="minorHAnsi" w:cstheme="minorHAnsi"/>
        </w:rPr>
        <w:t>Annexe</w:t>
      </w:r>
      <w:r w:rsidR="00BB5A3A">
        <w:rPr>
          <w:rFonts w:asciiTheme="minorHAnsi" w:hAnsiTheme="minorHAnsi" w:cstheme="minorHAnsi"/>
        </w:rPr>
        <w:t xml:space="preserve"> 4 : Présentation du projet</w:t>
      </w:r>
    </w:p>
    <w:p w14:paraId="7C8888D5" w14:textId="470FB8F6" w:rsidR="00BB5A3A" w:rsidRDefault="00BB5A3A" w:rsidP="00605FC1">
      <w:pPr>
        <w:pStyle w:val="ListParagraph"/>
        <w:numPr>
          <w:ilvl w:val="0"/>
          <w:numId w:val="23"/>
        </w:numPr>
        <w:ind w:left="1560"/>
        <w:rPr>
          <w:rFonts w:asciiTheme="minorHAnsi" w:hAnsiTheme="minorHAnsi" w:cstheme="minorHAnsi"/>
        </w:rPr>
      </w:pPr>
      <w:r>
        <w:rPr>
          <w:rFonts w:asciiTheme="minorHAnsi" w:hAnsiTheme="minorHAnsi" w:cstheme="minorHAnsi"/>
        </w:rPr>
        <w:t>Annexe 5 : Fiche Fournisseur</w:t>
      </w:r>
    </w:p>
    <w:p w14:paraId="11B17E39" w14:textId="0383789C" w:rsidR="007608FE" w:rsidRDefault="00BB5A3A" w:rsidP="5AF03B0E">
      <w:pPr>
        <w:pStyle w:val="ListParagraph"/>
        <w:numPr>
          <w:ilvl w:val="0"/>
          <w:numId w:val="23"/>
        </w:numPr>
        <w:ind w:left="1560"/>
        <w:rPr>
          <w:rFonts w:asciiTheme="minorHAnsi" w:hAnsiTheme="minorHAnsi" w:cstheme="minorBidi"/>
        </w:rPr>
      </w:pPr>
      <w:r w:rsidRPr="00B659F0">
        <w:rPr>
          <w:rFonts w:asciiTheme="minorHAnsi" w:hAnsiTheme="minorHAnsi" w:cstheme="minorHAnsi"/>
        </w:rPr>
        <w:t>Annexe</w:t>
      </w:r>
      <w:r w:rsidR="00376C96" w:rsidRPr="00B659F0">
        <w:rPr>
          <w:rFonts w:asciiTheme="minorHAnsi" w:hAnsiTheme="minorHAnsi" w:cstheme="minorHAnsi"/>
        </w:rPr>
        <w:t xml:space="preserve"> 6 :</w:t>
      </w:r>
      <w:bookmarkEnd w:id="262"/>
      <w:r w:rsidR="4544FA9D" w:rsidRPr="5AF03B0E">
        <w:rPr>
          <w:rFonts w:asciiTheme="minorHAnsi" w:hAnsiTheme="minorHAnsi" w:cstheme="minorBidi"/>
        </w:rPr>
        <w:t xml:space="preserve"> </w:t>
      </w:r>
      <w:r w:rsidR="77DCBCA3" w:rsidRPr="5AF03B0E">
        <w:rPr>
          <w:rFonts w:asciiTheme="minorHAnsi" w:hAnsiTheme="minorHAnsi" w:cstheme="minorBidi"/>
        </w:rPr>
        <w:t>Descriptif</w:t>
      </w:r>
      <w:r w:rsidR="6EB83C65" w:rsidRPr="5AF03B0E">
        <w:rPr>
          <w:rFonts w:asciiTheme="minorHAnsi" w:hAnsiTheme="minorHAnsi" w:cstheme="minorBidi"/>
        </w:rPr>
        <w:t xml:space="preserve"> technique des </w:t>
      </w:r>
      <w:r w:rsidR="183453A3" w:rsidRPr="5AF03B0E">
        <w:rPr>
          <w:rFonts w:asciiTheme="minorHAnsi" w:hAnsiTheme="minorHAnsi" w:cstheme="minorBidi"/>
        </w:rPr>
        <w:t>E</w:t>
      </w:r>
      <w:r w:rsidR="6EB83C65" w:rsidRPr="5AF03B0E">
        <w:rPr>
          <w:rFonts w:asciiTheme="minorHAnsi" w:hAnsiTheme="minorHAnsi" w:cstheme="minorBidi"/>
        </w:rPr>
        <w:t xml:space="preserve">quipements de récupération </w:t>
      </w:r>
      <w:r w:rsidR="183453A3" w:rsidRPr="5AF03B0E">
        <w:rPr>
          <w:rFonts w:asciiTheme="minorHAnsi" w:hAnsiTheme="minorHAnsi" w:cstheme="minorBidi"/>
        </w:rPr>
        <w:t xml:space="preserve">et de déconsignation </w:t>
      </w:r>
      <w:r w:rsidR="6EB83C65" w:rsidRPr="5AF03B0E">
        <w:rPr>
          <w:rFonts w:asciiTheme="minorHAnsi" w:hAnsiTheme="minorHAnsi" w:cstheme="minorBidi"/>
        </w:rPr>
        <w:t>disponibles</w:t>
      </w:r>
    </w:p>
    <w:p w14:paraId="33B3617D" w14:textId="47F6FC65" w:rsidR="00C95BBB" w:rsidRPr="000A3E9C" w:rsidRDefault="00C95BBB" w:rsidP="5AF03B0E">
      <w:pPr>
        <w:pStyle w:val="ListParagraph"/>
        <w:numPr>
          <w:ilvl w:val="0"/>
          <w:numId w:val="23"/>
        </w:numPr>
        <w:ind w:left="1560"/>
        <w:rPr>
          <w:rFonts w:asciiTheme="minorHAnsi" w:hAnsiTheme="minorHAnsi" w:cstheme="minorBidi"/>
        </w:rPr>
      </w:pPr>
      <w:r>
        <w:rPr>
          <w:rFonts w:asciiTheme="minorHAnsi" w:hAnsiTheme="minorHAnsi" w:cstheme="minorBidi"/>
        </w:rPr>
        <w:t xml:space="preserve">Annexe 7 : </w:t>
      </w:r>
      <w:del w:id="263" w:author="Marie WENDLING" w:date="2025-12-05T11:24:00Z" w16du:dateUtc="2025-12-05T10:24:00Z">
        <w:r w:rsidDel="00355B6B">
          <w:rPr>
            <w:rFonts w:asciiTheme="minorHAnsi" w:hAnsiTheme="minorHAnsi" w:cstheme="minorBidi"/>
          </w:rPr>
          <w:delText>Conditions d’utilisation des Equipements de récupération et de déconsignation</w:delText>
        </w:r>
      </w:del>
      <w:ins w:id="264" w:author="Marie WENDLING" w:date="2025-12-05T11:24:00Z" w16du:dateUtc="2025-12-05T10:24:00Z">
        <w:r w:rsidR="00355B6B">
          <w:rPr>
            <w:rFonts w:asciiTheme="minorHAnsi" w:hAnsiTheme="minorHAnsi" w:cstheme="minorBidi"/>
          </w:rPr>
          <w:t>Calendrier de déploiement</w:t>
        </w:r>
      </w:ins>
    </w:p>
    <w:p w14:paraId="61965082" w14:textId="33131933" w:rsidR="00872237" w:rsidRPr="000A3E9C" w:rsidRDefault="00872237" w:rsidP="00605FC1">
      <w:pPr>
        <w:pStyle w:val="ListParagraph"/>
        <w:numPr>
          <w:ilvl w:val="0"/>
          <w:numId w:val="23"/>
        </w:numPr>
        <w:ind w:left="1560"/>
        <w:rPr>
          <w:rFonts w:asciiTheme="minorHAnsi" w:hAnsiTheme="minorHAnsi" w:cstheme="minorHAnsi"/>
        </w:rPr>
      </w:pPr>
      <w:r>
        <w:rPr>
          <w:rFonts w:asciiTheme="minorHAnsi" w:hAnsiTheme="minorHAnsi" w:cstheme="minorHAnsi"/>
        </w:rPr>
        <w:t xml:space="preserve">Annexe </w:t>
      </w:r>
      <w:r w:rsidR="00100619">
        <w:rPr>
          <w:rFonts w:asciiTheme="minorHAnsi" w:hAnsiTheme="minorHAnsi" w:cstheme="minorHAnsi"/>
        </w:rPr>
        <w:t>8</w:t>
      </w:r>
      <w:r>
        <w:rPr>
          <w:rFonts w:asciiTheme="minorHAnsi" w:hAnsiTheme="minorHAnsi" w:cstheme="minorHAnsi"/>
        </w:rPr>
        <w:t xml:space="preserve"> : </w:t>
      </w:r>
      <w:del w:id="265" w:author="Marie WENDLING" w:date="2025-12-05T11:24:00Z" w16du:dateUtc="2025-12-05T10:24:00Z">
        <w:r w:rsidR="0099097E" w:rsidDel="00355B6B">
          <w:rPr>
            <w:rFonts w:asciiTheme="minorHAnsi" w:hAnsiTheme="minorHAnsi" w:cstheme="minorHAnsi"/>
          </w:rPr>
          <w:delText>Calendrier de déploiement</w:delText>
        </w:r>
      </w:del>
      <w:ins w:id="266" w:author="Marie WENDLING" w:date="2025-12-05T11:24:00Z" w16du:dateUtc="2025-12-05T10:24:00Z">
        <w:r w:rsidR="00355B6B">
          <w:rPr>
            <w:rFonts w:asciiTheme="minorHAnsi" w:hAnsiTheme="minorHAnsi" w:cstheme="minorHAnsi"/>
          </w:rPr>
          <w:t>Catalogue des références ReUse</w:t>
        </w:r>
      </w:ins>
    </w:p>
    <w:p w14:paraId="787F73F4" w14:textId="77777777" w:rsidR="00AB128A" w:rsidRPr="00CC6968" w:rsidRDefault="00AB128A" w:rsidP="3D6BA7D4">
      <w:pPr>
        <w:pStyle w:val="ListParagraph"/>
        <w:ind w:left="0" w:firstLine="0"/>
        <w:rPr>
          <w:rFonts w:asciiTheme="minorHAnsi" w:hAnsiTheme="minorHAnsi" w:cstheme="minorBidi"/>
        </w:rPr>
      </w:pPr>
    </w:p>
    <w:p w14:paraId="0F000438" w14:textId="320C321D" w:rsidR="00A5117F" w:rsidRPr="003E6BB4" w:rsidRDefault="003E6BB4" w:rsidP="003E6BB4">
      <w:pPr>
        <w:ind w:left="0" w:firstLine="0"/>
        <w:rPr>
          <w:rFonts w:asciiTheme="minorHAnsi" w:hAnsiTheme="minorHAnsi" w:cstheme="minorHAnsi"/>
        </w:rPr>
      </w:pPr>
      <w:r w:rsidRPr="003E6BB4">
        <w:rPr>
          <w:rFonts w:asciiTheme="minorHAnsi" w:hAnsiTheme="minorHAnsi" w:cstheme="minorHAnsi"/>
          <w:b/>
          <w:bCs/>
        </w:rPr>
        <w:t>2.2.</w:t>
      </w:r>
      <w:r w:rsidR="00B961E9" w:rsidRPr="003E6BB4">
        <w:rPr>
          <w:rFonts w:asciiTheme="minorHAnsi" w:hAnsiTheme="minorHAnsi" w:cstheme="minorHAnsi"/>
        </w:rPr>
        <w:t xml:space="preserve"> </w:t>
      </w:r>
      <w:r w:rsidR="00880DA6">
        <w:rPr>
          <w:rFonts w:asciiTheme="minorHAnsi" w:hAnsiTheme="minorHAnsi" w:cstheme="minorHAnsi"/>
          <w:color w:val="auto"/>
        </w:rPr>
        <w:t>L</w:t>
      </w:r>
      <w:r w:rsidR="00880DA6" w:rsidRPr="00F01757">
        <w:rPr>
          <w:rFonts w:asciiTheme="minorHAnsi" w:hAnsiTheme="minorHAnsi" w:cstheme="minorHAnsi"/>
          <w:color w:val="auto"/>
        </w:rPr>
        <w:t xml:space="preserve">a Société Agréée </w:t>
      </w:r>
      <w:r w:rsidR="00A53896" w:rsidRPr="003E6BB4">
        <w:rPr>
          <w:rFonts w:asciiTheme="minorHAnsi" w:hAnsiTheme="minorHAnsi" w:cstheme="minorHAnsi"/>
        </w:rPr>
        <w:t>peut modifier le</w:t>
      </w:r>
      <w:r w:rsidR="00D23808">
        <w:rPr>
          <w:rFonts w:asciiTheme="minorHAnsi" w:hAnsiTheme="minorHAnsi" w:cstheme="minorHAnsi"/>
        </w:rPr>
        <w:t xml:space="preserve">s documents de l’AMI </w:t>
      </w:r>
      <w:r w:rsidR="000D6A4C" w:rsidRPr="003E6BB4">
        <w:rPr>
          <w:rFonts w:asciiTheme="minorHAnsi" w:hAnsiTheme="minorHAnsi" w:cstheme="minorHAnsi"/>
        </w:rPr>
        <w:t xml:space="preserve">en cours de consultation </w:t>
      </w:r>
      <w:r w:rsidR="003570C4" w:rsidRPr="003E6BB4">
        <w:rPr>
          <w:rFonts w:asciiTheme="minorHAnsi" w:hAnsiTheme="minorHAnsi" w:cstheme="minorHAnsi"/>
        </w:rPr>
        <w:t xml:space="preserve">afin </w:t>
      </w:r>
      <w:r w:rsidR="0006439A" w:rsidRPr="003E6BB4">
        <w:rPr>
          <w:rFonts w:asciiTheme="minorHAnsi" w:hAnsiTheme="minorHAnsi" w:cstheme="minorHAnsi"/>
        </w:rPr>
        <w:t xml:space="preserve">d’y apporter des ajustements. </w:t>
      </w:r>
    </w:p>
    <w:p w14:paraId="67F2552D" w14:textId="3F1BC110" w:rsidR="00A5117F" w:rsidRPr="00CC6968" w:rsidRDefault="0006439A" w:rsidP="0020189E">
      <w:pPr>
        <w:tabs>
          <w:tab w:val="left" w:pos="1134"/>
        </w:tabs>
        <w:ind w:left="0" w:firstLine="0"/>
        <w:rPr>
          <w:rFonts w:asciiTheme="minorHAnsi" w:hAnsiTheme="minorHAnsi" w:cstheme="minorHAnsi"/>
        </w:rPr>
      </w:pPr>
      <w:r w:rsidRPr="00CC6968">
        <w:rPr>
          <w:rFonts w:asciiTheme="minorHAnsi" w:hAnsiTheme="minorHAnsi" w:cstheme="minorHAnsi"/>
        </w:rPr>
        <w:t>Les modifications de plus grande ampleur sont autorisées pour autant qu’elle</w:t>
      </w:r>
      <w:r w:rsidR="00E07919" w:rsidRPr="00CC6968">
        <w:rPr>
          <w:rFonts w:asciiTheme="minorHAnsi" w:hAnsiTheme="minorHAnsi" w:cstheme="minorHAnsi"/>
        </w:rPr>
        <w:t>s</w:t>
      </w:r>
      <w:r w:rsidRPr="00CC6968">
        <w:rPr>
          <w:rFonts w:asciiTheme="minorHAnsi" w:hAnsiTheme="minorHAnsi" w:cstheme="minorHAnsi"/>
        </w:rPr>
        <w:t xml:space="preserve"> ne dénature</w:t>
      </w:r>
      <w:r w:rsidR="00E07919" w:rsidRPr="00CC6968">
        <w:rPr>
          <w:rFonts w:asciiTheme="minorHAnsi" w:hAnsiTheme="minorHAnsi" w:cstheme="minorHAnsi"/>
        </w:rPr>
        <w:t>nt</w:t>
      </w:r>
      <w:r w:rsidRPr="00CC6968">
        <w:rPr>
          <w:rFonts w:asciiTheme="minorHAnsi" w:hAnsiTheme="minorHAnsi" w:cstheme="minorHAnsi"/>
        </w:rPr>
        <w:t xml:space="preserve"> pas </w:t>
      </w:r>
      <w:r w:rsidR="000D0277" w:rsidRPr="00CC6968">
        <w:rPr>
          <w:rFonts w:asciiTheme="minorHAnsi" w:hAnsiTheme="minorHAnsi" w:cstheme="minorHAnsi"/>
        </w:rPr>
        <w:t>l’</w:t>
      </w:r>
      <w:r w:rsidR="00B04053">
        <w:rPr>
          <w:rFonts w:asciiTheme="minorHAnsi" w:hAnsiTheme="minorHAnsi" w:cstheme="minorHAnsi"/>
        </w:rPr>
        <w:t>AMI</w:t>
      </w:r>
      <w:r w:rsidR="00A5117F" w:rsidRPr="00CC6968">
        <w:rPr>
          <w:rFonts w:asciiTheme="minorHAnsi" w:hAnsiTheme="minorHAnsi" w:cstheme="minorHAnsi"/>
        </w:rPr>
        <w:t xml:space="preserve">. </w:t>
      </w:r>
    </w:p>
    <w:p w14:paraId="623C61C5" w14:textId="2DF2AC0C" w:rsidR="00E90642" w:rsidRPr="00CC6968" w:rsidRDefault="00880DA6" w:rsidP="0020189E">
      <w:pPr>
        <w:pStyle w:val="ListParagraph"/>
        <w:ind w:left="0" w:firstLine="0"/>
        <w:rPr>
          <w:rFonts w:asciiTheme="minorHAnsi" w:hAnsiTheme="minorHAnsi" w:cstheme="minorHAnsi"/>
        </w:rPr>
      </w:pPr>
      <w:r>
        <w:rPr>
          <w:rFonts w:asciiTheme="minorHAnsi" w:hAnsiTheme="minorHAnsi" w:cstheme="minorHAnsi"/>
          <w:color w:val="auto"/>
        </w:rPr>
        <w:t>L</w:t>
      </w:r>
      <w:r w:rsidRPr="00F01757">
        <w:rPr>
          <w:rFonts w:asciiTheme="minorHAnsi" w:hAnsiTheme="minorHAnsi" w:cstheme="minorHAnsi"/>
          <w:color w:val="auto"/>
        </w:rPr>
        <w:t xml:space="preserve">a Société Agréée </w:t>
      </w:r>
      <w:r w:rsidR="002379F9" w:rsidRPr="00CC6968">
        <w:rPr>
          <w:rFonts w:asciiTheme="minorHAnsi" w:hAnsiTheme="minorHAnsi" w:cstheme="minorHAnsi"/>
        </w:rPr>
        <w:t>informe les candidats des modifications</w:t>
      </w:r>
      <w:r w:rsidR="00F47987" w:rsidRPr="00CC6968">
        <w:rPr>
          <w:rFonts w:asciiTheme="minorHAnsi" w:hAnsiTheme="minorHAnsi" w:cstheme="minorHAnsi"/>
        </w:rPr>
        <w:t>. Un délai</w:t>
      </w:r>
      <w:r w:rsidR="00C8742D" w:rsidRPr="00CC6968">
        <w:rPr>
          <w:rFonts w:asciiTheme="minorHAnsi" w:hAnsiTheme="minorHAnsi" w:cstheme="minorHAnsi"/>
        </w:rPr>
        <w:t xml:space="preserve"> suffisant</w:t>
      </w:r>
      <w:r w:rsidR="00F47987" w:rsidRPr="00CC6968">
        <w:rPr>
          <w:rFonts w:asciiTheme="minorHAnsi" w:hAnsiTheme="minorHAnsi" w:cstheme="minorHAnsi"/>
        </w:rPr>
        <w:t xml:space="preserve"> doit leur être accordé</w:t>
      </w:r>
      <w:r w:rsidR="000D7362" w:rsidRPr="00CC6968">
        <w:rPr>
          <w:rFonts w:asciiTheme="minorHAnsi" w:hAnsiTheme="minorHAnsi" w:cstheme="minorHAnsi"/>
        </w:rPr>
        <w:t xml:space="preserve"> pour</w:t>
      </w:r>
      <w:r w:rsidR="00B353B2" w:rsidRPr="00CC6968">
        <w:rPr>
          <w:rFonts w:asciiTheme="minorHAnsi" w:hAnsiTheme="minorHAnsi" w:cstheme="minorHAnsi"/>
        </w:rPr>
        <w:t xml:space="preserve"> qu’ils puissent </w:t>
      </w:r>
      <w:r w:rsidR="00A5117F" w:rsidRPr="00CC6968">
        <w:rPr>
          <w:rFonts w:asciiTheme="minorHAnsi" w:hAnsiTheme="minorHAnsi" w:cstheme="minorHAnsi"/>
        </w:rPr>
        <w:t>en tirer les conséquences sur</w:t>
      </w:r>
      <w:r w:rsidR="00B353B2" w:rsidRPr="00CC6968">
        <w:rPr>
          <w:rFonts w:asciiTheme="minorHAnsi" w:hAnsiTheme="minorHAnsi" w:cstheme="minorHAnsi"/>
        </w:rPr>
        <w:t xml:space="preserve"> </w:t>
      </w:r>
      <w:r w:rsidR="00F47987" w:rsidRPr="00CC6968">
        <w:rPr>
          <w:rFonts w:asciiTheme="minorHAnsi" w:hAnsiTheme="minorHAnsi" w:cstheme="minorHAnsi"/>
        </w:rPr>
        <w:t>leurs candidatures</w:t>
      </w:r>
      <w:r w:rsidR="00294069" w:rsidRPr="00CC6968">
        <w:rPr>
          <w:rFonts w:asciiTheme="minorHAnsi" w:hAnsiTheme="minorHAnsi" w:cstheme="minorHAnsi"/>
        </w:rPr>
        <w:t>.</w:t>
      </w:r>
    </w:p>
    <w:p w14:paraId="64473001" w14:textId="77777777" w:rsidR="00B961E9" w:rsidRDefault="00B961E9" w:rsidP="00B961E9">
      <w:pPr>
        <w:pStyle w:val="ListParagraph"/>
        <w:ind w:left="0" w:firstLine="0"/>
        <w:rPr>
          <w:rFonts w:asciiTheme="minorHAnsi" w:hAnsiTheme="minorHAnsi" w:cstheme="minorHAnsi"/>
        </w:rPr>
      </w:pPr>
    </w:p>
    <w:p w14:paraId="2FAAA9CB" w14:textId="1A77539D" w:rsidR="00F528FB" w:rsidRDefault="003E6BB4" w:rsidP="00B961E9">
      <w:pPr>
        <w:pStyle w:val="ListParagraph"/>
        <w:ind w:left="0" w:firstLine="0"/>
        <w:rPr>
          <w:rFonts w:asciiTheme="minorHAnsi" w:hAnsiTheme="minorHAnsi" w:cstheme="minorHAnsi"/>
        </w:rPr>
      </w:pPr>
      <w:r w:rsidRPr="003E6BB4">
        <w:rPr>
          <w:rFonts w:asciiTheme="minorHAnsi" w:hAnsiTheme="minorHAnsi" w:cstheme="minorHAnsi"/>
          <w:b/>
          <w:bCs/>
        </w:rPr>
        <w:t>2.</w:t>
      </w:r>
      <w:r>
        <w:rPr>
          <w:rFonts w:asciiTheme="minorHAnsi" w:hAnsiTheme="minorHAnsi" w:cstheme="minorHAnsi"/>
          <w:b/>
          <w:bCs/>
        </w:rPr>
        <w:t>3</w:t>
      </w:r>
      <w:r w:rsidRPr="003E6BB4">
        <w:rPr>
          <w:rFonts w:asciiTheme="minorHAnsi" w:hAnsiTheme="minorHAnsi" w:cstheme="minorHAnsi"/>
          <w:b/>
          <w:bCs/>
        </w:rPr>
        <w:t>.</w:t>
      </w:r>
      <w:r w:rsidRPr="003E6BB4">
        <w:rPr>
          <w:rFonts w:asciiTheme="minorHAnsi" w:hAnsiTheme="minorHAnsi" w:cstheme="minorHAnsi"/>
        </w:rPr>
        <w:t xml:space="preserve"> </w:t>
      </w:r>
      <w:r w:rsidR="00880DA6">
        <w:rPr>
          <w:rFonts w:asciiTheme="minorHAnsi" w:hAnsiTheme="minorHAnsi" w:cstheme="minorHAnsi"/>
          <w:color w:val="auto"/>
        </w:rPr>
        <w:t>L</w:t>
      </w:r>
      <w:r w:rsidR="00880DA6" w:rsidRPr="00F01757">
        <w:rPr>
          <w:rFonts w:asciiTheme="minorHAnsi" w:hAnsiTheme="minorHAnsi" w:cstheme="minorHAnsi"/>
          <w:color w:val="auto"/>
        </w:rPr>
        <w:t xml:space="preserve">a Société Agréée </w:t>
      </w:r>
      <w:r w:rsidR="00EC119F" w:rsidRPr="00CC6968">
        <w:rPr>
          <w:rFonts w:asciiTheme="minorHAnsi" w:hAnsiTheme="minorHAnsi" w:cstheme="minorHAnsi"/>
        </w:rPr>
        <w:t>mènera l’</w:t>
      </w:r>
      <w:r w:rsidR="00B04053">
        <w:rPr>
          <w:rFonts w:asciiTheme="minorHAnsi" w:hAnsiTheme="minorHAnsi" w:cstheme="minorHAnsi"/>
        </w:rPr>
        <w:t>AMI</w:t>
      </w:r>
      <w:r w:rsidR="00EC119F" w:rsidRPr="00CC6968">
        <w:rPr>
          <w:rFonts w:asciiTheme="minorHAnsi" w:hAnsiTheme="minorHAnsi" w:cstheme="minorHAnsi"/>
        </w:rPr>
        <w:t xml:space="preserve">, </w:t>
      </w:r>
      <w:r w:rsidR="00294069" w:rsidRPr="00CC6968">
        <w:rPr>
          <w:rFonts w:asciiTheme="minorHAnsi" w:hAnsiTheme="minorHAnsi" w:cstheme="minorHAnsi"/>
        </w:rPr>
        <w:t>conformément aux lois et règlements qui s’imposent à elle en tant qu’éco-organisme, en particulier le principe d’égalité de traitement et de non-discrimination des candidats.</w:t>
      </w:r>
    </w:p>
    <w:p w14:paraId="10F62F19" w14:textId="77777777" w:rsidR="0070433E" w:rsidRDefault="0070433E" w:rsidP="00B961E9">
      <w:pPr>
        <w:pStyle w:val="ListParagraph"/>
        <w:ind w:left="0" w:firstLine="0"/>
        <w:rPr>
          <w:rFonts w:asciiTheme="minorHAnsi" w:hAnsiTheme="minorHAnsi" w:cstheme="minorHAnsi"/>
        </w:rPr>
      </w:pPr>
    </w:p>
    <w:p w14:paraId="535B7606" w14:textId="77777777" w:rsidR="00D84133" w:rsidRDefault="00D84133" w:rsidP="00B961E9">
      <w:pPr>
        <w:pStyle w:val="ListParagraph"/>
        <w:ind w:left="0" w:firstLine="0"/>
        <w:rPr>
          <w:rFonts w:asciiTheme="minorHAnsi" w:hAnsiTheme="minorHAnsi" w:cstheme="minorHAnsi"/>
        </w:rPr>
      </w:pPr>
    </w:p>
    <w:p w14:paraId="7B29A69E" w14:textId="77777777" w:rsidR="00D84133" w:rsidRDefault="00D84133" w:rsidP="00B961E9">
      <w:pPr>
        <w:pStyle w:val="ListParagraph"/>
        <w:ind w:left="0" w:firstLine="0"/>
        <w:rPr>
          <w:rFonts w:asciiTheme="minorHAnsi" w:hAnsiTheme="minorHAnsi" w:cstheme="minorHAnsi"/>
        </w:rPr>
      </w:pPr>
    </w:p>
    <w:p w14:paraId="33DC71EC" w14:textId="77777777" w:rsidR="00D84133" w:rsidRDefault="00D84133" w:rsidP="00B961E9">
      <w:pPr>
        <w:pStyle w:val="ListParagraph"/>
        <w:ind w:left="0" w:firstLine="0"/>
        <w:rPr>
          <w:rFonts w:asciiTheme="minorHAnsi" w:hAnsiTheme="minorHAnsi" w:cstheme="minorHAnsi"/>
        </w:rPr>
      </w:pPr>
    </w:p>
    <w:p w14:paraId="672511AC" w14:textId="77777777" w:rsidR="00D84133" w:rsidRDefault="00D84133" w:rsidP="00B961E9">
      <w:pPr>
        <w:pStyle w:val="ListParagraph"/>
        <w:ind w:left="0" w:firstLine="0"/>
        <w:rPr>
          <w:rFonts w:asciiTheme="minorHAnsi" w:hAnsiTheme="minorHAnsi" w:cstheme="minorHAnsi"/>
        </w:rPr>
      </w:pPr>
    </w:p>
    <w:p w14:paraId="380906ED" w14:textId="77777777" w:rsidR="00C026CE" w:rsidRDefault="00C026CE" w:rsidP="00C026CE">
      <w:pPr>
        <w:ind w:left="0" w:firstLine="0"/>
        <w:rPr>
          <w:rFonts w:asciiTheme="minorHAnsi" w:hAnsiTheme="minorHAnsi" w:cstheme="minorHAnsi"/>
        </w:rPr>
      </w:pPr>
    </w:p>
    <w:p w14:paraId="6354FD4D" w14:textId="3587B3BF" w:rsidR="00707BBA" w:rsidRDefault="00707BBA">
      <w:pPr>
        <w:spacing w:after="160" w:line="259" w:lineRule="auto"/>
        <w:ind w:left="0" w:firstLine="0"/>
        <w:jc w:val="left"/>
      </w:pPr>
      <w:bookmarkStart w:id="267" w:name="_Toc168309223"/>
      <w:r w:rsidRPr="3770C223">
        <w:rPr>
          <w:rFonts w:asciiTheme="minorHAnsi" w:hAnsiTheme="minorHAnsi" w:cstheme="minorBidi"/>
        </w:rPr>
        <w:br w:type="page"/>
      </w:r>
    </w:p>
    <w:p w14:paraId="5A8413E9" w14:textId="5BD707D9" w:rsidR="008275AD" w:rsidRPr="00CC6968" w:rsidRDefault="00F33585" w:rsidP="00934298">
      <w:pPr>
        <w:pStyle w:val="Heading1"/>
      </w:pPr>
      <w:bookmarkStart w:id="268" w:name="_Toc208851210"/>
      <w:r w:rsidRPr="00CC6968">
        <w:t xml:space="preserve">3. </w:t>
      </w:r>
      <w:r w:rsidR="00F64CA1" w:rsidRPr="00CC6968">
        <w:t>C</w:t>
      </w:r>
      <w:r w:rsidRPr="00CC6968">
        <w:t xml:space="preserve">alendrier </w:t>
      </w:r>
      <w:r w:rsidR="00BC57D8" w:rsidRPr="00CC6968">
        <w:t>prévisionnel</w:t>
      </w:r>
      <w:r w:rsidRPr="00CC6968">
        <w:t xml:space="preserve"> </w:t>
      </w:r>
      <w:r w:rsidR="00F64CA1" w:rsidRPr="00CC6968">
        <w:t xml:space="preserve">de </w:t>
      </w:r>
      <w:r w:rsidR="000D0277" w:rsidRPr="00CC6968">
        <w:t>l’</w:t>
      </w:r>
      <w:bookmarkEnd w:id="267"/>
      <w:r w:rsidR="00332E29">
        <w:t>AMI</w:t>
      </w:r>
      <w:bookmarkEnd w:id="268"/>
    </w:p>
    <w:p w14:paraId="5924EEE9" w14:textId="32077EE1" w:rsidR="00BA3150" w:rsidRDefault="00BA3150" w:rsidP="00BA3150">
      <w:pPr>
        <w:spacing w:after="100" w:line="259" w:lineRule="auto"/>
        <w:ind w:left="0" w:right="-25"/>
        <w:jc w:val="left"/>
      </w:pPr>
      <w:r>
        <w:rPr>
          <w:noProof/>
        </w:rPr>
        <mc:AlternateContent>
          <mc:Choice Requires="wpg">
            <w:drawing>
              <wp:inline distT="0" distB="0" distL="114300" distR="114300" wp14:anchorId="4070E529" wp14:editId="1C7D9FAE">
                <wp:extent cx="5615940" cy="27305"/>
                <wp:effectExtent l="0" t="0" r="22860" b="10795"/>
                <wp:docPr id="1613409629" name="Groupe 26170"/>
                <wp:cNvGraphicFramePr/>
                <a:graphic xmlns:a="http://schemas.openxmlformats.org/drawingml/2006/main">
                  <a:graphicData uri="http://schemas.microsoft.com/office/word/2010/wordprocessingGroup">
                    <wpg:wgp>
                      <wpg:cNvGrpSpPr/>
                      <wpg:grpSpPr>
                        <a:xfrm>
                          <a:off x="0" y="0"/>
                          <a:ext cx="5615940" cy="27305"/>
                          <a:chOff x="0" y="0"/>
                          <a:chExt cx="5615940" cy="27432"/>
                        </a:xfrm>
                        <a:solidFill>
                          <a:srgbClr val="0B769F"/>
                        </a:solidFill>
                      </wpg:grpSpPr>
                      <wps:wsp>
                        <wps:cNvPr id="33582" name="Shape 33582"/>
                        <wps:cNvSpPr/>
                        <wps:spPr>
                          <a:xfrm>
                            <a:off x="0" y="0"/>
                            <a:ext cx="5615940" cy="27432"/>
                          </a:xfrm>
                          <a:custGeom>
                            <a:avLst/>
                            <a:gdLst/>
                            <a:ahLst/>
                            <a:cxnLst/>
                            <a:rect l="0" t="0" r="0" b="0"/>
                            <a:pathLst>
                              <a:path w="5615940" h="27432">
                                <a:moveTo>
                                  <a:pt x="0" y="0"/>
                                </a:moveTo>
                                <a:lnTo>
                                  <a:pt x="5615940" y="0"/>
                                </a:lnTo>
                                <a:lnTo>
                                  <a:pt x="5615940" y="27432"/>
                                </a:lnTo>
                                <a:lnTo>
                                  <a:pt x="0" y="27432"/>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a14="http://schemas.microsoft.com/office/drawing/2010/main" xmlns:arto="http://schemas.microsoft.com/office/word/2006/arto">
            <w:pict w14:anchorId="76503B64">
              <v:group id="Groupe 26170" style="width:442.2pt;height:2.15pt;mso-position-horizontal-relative:char;mso-position-vertical-relative:line" coordsize="56159,274" o:spid="_x0000_s1026" w14:anchorId="100B8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">
                <v:shape id="Shape 33582" style="position:absolute;width:56159;height:274;visibility:visible;mso-wrap-style:square;v-text-anchor:top" coordsize="5615940,27432" o:spid="_x0000_s1027" filled="f" strokecolor="#0b769f" strokeweight="0" path="m,l5615940,r,27432l,2743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">
                  <v:stroke miterlimit="83231f" joinstyle="miter"/>
                  <v:path textboxrect="0,0,5615940,27432" arrowok="t"/>
                </v:shape>
                <w10:anchorlock/>
              </v:group>
            </w:pict>
          </mc:Fallback>
        </mc:AlternateContent>
      </w:r>
    </w:p>
    <w:p w14:paraId="7E02326F" w14:textId="15D9A1E8" w:rsidR="006F5ED4" w:rsidRPr="00CC6968" w:rsidRDefault="006F5ED4" w:rsidP="00332E29">
      <w:pPr>
        <w:spacing w:after="505" w:line="259" w:lineRule="auto"/>
        <w:ind w:left="0" w:right="-25"/>
        <w:jc w:val="left"/>
        <w:rPr>
          <w:rFonts w:asciiTheme="minorHAnsi" w:hAnsiTheme="minorHAnsi" w:cstheme="minorHAnsi"/>
        </w:rPr>
      </w:pPr>
      <w:r w:rsidRPr="00CC6968">
        <w:rPr>
          <w:rFonts w:asciiTheme="minorHAnsi" w:hAnsiTheme="minorHAnsi" w:cstheme="minorHAnsi"/>
        </w:rPr>
        <w:t xml:space="preserve">Le calendrier prévisionnel de </w:t>
      </w:r>
      <w:r w:rsidR="00676D12" w:rsidRPr="00CC6968">
        <w:rPr>
          <w:rFonts w:asciiTheme="minorHAnsi" w:hAnsiTheme="minorHAnsi" w:cstheme="minorHAnsi"/>
        </w:rPr>
        <w:t>l’</w:t>
      </w:r>
      <w:r w:rsidR="00FE0299">
        <w:rPr>
          <w:rFonts w:asciiTheme="minorHAnsi" w:hAnsiTheme="minorHAnsi" w:cstheme="minorHAnsi"/>
        </w:rPr>
        <w:t>AMI</w:t>
      </w:r>
      <w:r w:rsidR="00676D12" w:rsidRPr="00CC6968">
        <w:rPr>
          <w:rFonts w:asciiTheme="minorHAnsi" w:hAnsiTheme="minorHAnsi" w:cstheme="minorHAnsi"/>
        </w:rPr>
        <w:t xml:space="preserve"> </w:t>
      </w:r>
      <w:r w:rsidRPr="00CC6968">
        <w:rPr>
          <w:rFonts w:asciiTheme="minorHAnsi" w:hAnsiTheme="minorHAnsi" w:cstheme="minorHAnsi"/>
        </w:rPr>
        <w:t>est fixé dans le tableau ci-après :</w:t>
      </w:r>
    </w:p>
    <w:tbl>
      <w:tblPr>
        <w:tblStyle w:val="TableGrid0"/>
        <w:tblW w:w="0" w:type="auto"/>
        <w:jc w:val="center"/>
        <w:tblBorders>
          <w:top w:val="single" w:sz="12" w:space="0" w:color="0B769F"/>
          <w:left w:val="single" w:sz="12" w:space="0" w:color="0B769F"/>
          <w:bottom w:val="single" w:sz="12" w:space="0" w:color="0B769F"/>
          <w:right w:val="single" w:sz="12" w:space="0" w:color="0B769F"/>
          <w:insideH w:val="single" w:sz="12" w:space="0" w:color="0B769F"/>
          <w:insideV w:val="single" w:sz="12" w:space="0" w:color="0B769F"/>
        </w:tblBorders>
        <w:tblLook w:val="04A0" w:firstRow="1" w:lastRow="0" w:firstColumn="1" w:lastColumn="0" w:noHBand="0" w:noVBand="1"/>
      </w:tblPr>
      <w:tblGrid>
        <w:gridCol w:w="5230"/>
        <w:gridCol w:w="3412"/>
      </w:tblGrid>
      <w:tr w:rsidR="002517F9" w:rsidRPr="00CC6968" w14:paraId="304D861D" w14:textId="199775AC" w:rsidTr="00310D34">
        <w:trPr>
          <w:jc w:val="center"/>
        </w:trPr>
        <w:tc>
          <w:tcPr>
            <w:tcW w:w="5230" w:type="dxa"/>
            <w:shd w:val="clear" w:color="auto" w:fill="DEEAF6" w:themeFill="accent5" w:themeFillTint="33"/>
          </w:tcPr>
          <w:p w14:paraId="548729CD" w14:textId="2D84C5DD" w:rsidR="002517F9" w:rsidRPr="00934298" w:rsidRDefault="002517F9" w:rsidP="00B459A5">
            <w:pPr>
              <w:ind w:left="0" w:firstLine="0"/>
              <w:jc w:val="center"/>
              <w:rPr>
                <w:rFonts w:asciiTheme="minorHAnsi" w:hAnsiTheme="minorHAnsi" w:cstheme="minorHAnsi"/>
                <w:b/>
                <w:bCs/>
                <w:color w:val="0B769F"/>
                <w:sz w:val="24"/>
                <w:szCs w:val="28"/>
              </w:rPr>
            </w:pPr>
            <w:r w:rsidRPr="00934298">
              <w:rPr>
                <w:rFonts w:asciiTheme="minorHAnsi" w:hAnsiTheme="minorHAnsi" w:cstheme="minorHAnsi"/>
                <w:b/>
                <w:bCs/>
                <w:color w:val="0B769F"/>
                <w:sz w:val="24"/>
                <w:szCs w:val="28"/>
              </w:rPr>
              <w:t>Etape</w:t>
            </w:r>
          </w:p>
        </w:tc>
        <w:tc>
          <w:tcPr>
            <w:tcW w:w="3412" w:type="dxa"/>
            <w:shd w:val="clear" w:color="auto" w:fill="DEEAF6" w:themeFill="accent5" w:themeFillTint="33"/>
          </w:tcPr>
          <w:p w14:paraId="605B7968" w14:textId="1C5D56EC" w:rsidR="002517F9" w:rsidRPr="00934298" w:rsidRDefault="002517F9" w:rsidP="00B459A5">
            <w:pPr>
              <w:ind w:left="0" w:firstLine="0"/>
              <w:jc w:val="center"/>
              <w:rPr>
                <w:rFonts w:asciiTheme="minorHAnsi" w:hAnsiTheme="minorHAnsi" w:cstheme="minorHAnsi"/>
                <w:b/>
                <w:bCs/>
                <w:color w:val="0B769F"/>
                <w:sz w:val="24"/>
                <w:szCs w:val="28"/>
              </w:rPr>
            </w:pPr>
            <w:r w:rsidRPr="00934298">
              <w:rPr>
                <w:rFonts w:asciiTheme="minorHAnsi" w:hAnsiTheme="minorHAnsi" w:cstheme="minorHAnsi"/>
                <w:b/>
                <w:bCs/>
                <w:color w:val="0B769F"/>
                <w:sz w:val="24"/>
                <w:szCs w:val="28"/>
              </w:rPr>
              <w:t>Date prévisionnelle</w:t>
            </w:r>
          </w:p>
        </w:tc>
      </w:tr>
      <w:tr w:rsidR="002517F9" w:rsidRPr="00CC6968" w:rsidDel="00086F7C" w14:paraId="740DE205" w14:textId="0693098B" w:rsidTr="00310D34">
        <w:trPr>
          <w:trHeight w:val="397"/>
          <w:jc w:val="center"/>
          <w:del w:id="269" w:author="Marie WENDLING" w:date="2025-12-05T10:22:00Z"/>
        </w:trPr>
        <w:tc>
          <w:tcPr>
            <w:tcW w:w="5230" w:type="dxa"/>
            <w:vAlign w:val="center"/>
          </w:tcPr>
          <w:p w14:paraId="1B9F4F27" w14:textId="74416361" w:rsidR="002517F9" w:rsidRPr="000A3E9C" w:rsidDel="00086F7C" w:rsidRDefault="00F11155" w:rsidP="00310D34">
            <w:pPr>
              <w:ind w:left="0" w:firstLine="0"/>
              <w:jc w:val="left"/>
              <w:rPr>
                <w:del w:id="270" w:author="Marie WENDLING" w:date="2025-12-05T10:22:00Z" w16du:dateUtc="2025-12-05T09:22:00Z"/>
                <w:rFonts w:asciiTheme="minorHAnsi" w:hAnsiTheme="minorHAnsi" w:cstheme="minorHAnsi"/>
              </w:rPr>
            </w:pPr>
            <w:del w:id="271" w:author="Marie WENDLING" w:date="2025-12-05T10:22:00Z" w16du:dateUtc="2025-12-05T09:22:00Z">
              <w:r w:rsidRPr="000A3E9C" w:rsidDel="00086F7C">
                <w:rPr>
                  <w:rFonts w:asciiTheme="minorHAnsi" w:hAnsiTheme="minorHAnsi" w:cstheme="minorHAnsi"/>
                </w:rPr>
                <w:delText>P</w:delText>
              </w:r>
              <w:r w:rsidR="002517F9" w:rsidRPr="000A3E9C" w:rsidDel="00086F7C">
                <w:rPr>
                  <w:rFonts w:asciiTheme="minorHAnsi" w:hAnsiTheme="minorHAnsi" w:cstheme="minorHAnsi"/>
                </w:rPr>
                <w:delText>ublication</w:delText>
              </w:r>
              <w:r w:rsidR="00B04053" w:rsidRPr="000A3E9C" w:rsidDel="00086F7C">
                <w:rPr>
                  <w:rFonts w:asciiTheme="minorHAnsi" w:hAnsiTheme="minorHAnsi" w:cstheme="minorHAnsi"/>
                </w:rPr>
                <w:delText xml:space="preserve"> de l’AMI</w:delText>
              </w:r>
            </w:del>
          </w:p>
        </w:tc>
        <w:tc>
          <w:tcPr>
            <w:tcW w:w="3412" w:type="dxa"/>
          </w:tcPr>
          <w:p w14:paraId="49AC5A38" w14:textId="1BB1944D" w:rsidR="002517F9" w:rsidRPr="009B4E66" w:rsidDel="00086F7C" w:rsidRDefault="004135F9" w:rsidP="00B04053">
            <w:pPr>
              <w:ind w:left="0" w:firstLine="0"/>
              <w:jc w:val="center"/>
              <w:rPr>
                <w:del w:id="272" w:author="Marie WENDLING" w:date="2025-12-05T10:22:00Z" w16du:dateUtc="2025-12-05T09:22:00Z"/>
                <w:rFonts w:asciiTheme="minorHAnsi" w:hAnsiTheme="minorHAnsi" w:cstheme="minorHAnsi"/>
                <w:rPrChange w:id="273" w:author="Marie WENDLING" w:date="2025-12-05T10:24:00Z" w16du:dateUtc="2025-12-05T09:24:00Z">
                  <w:rPr>
                    <w:del w:id="274" w:author="Marie WENDLING" w:date="2025-12-05T10:22:00Z" w16du:dateUtc="2025-12-05T09:22:00Z"/>
                    <w:rFonts w:asciiTheme="minorHAnsi" w:hAnsiTheme="minorHAnsi" w:cstheme="minorHAnsi"/>
                    <w:highlight w:val="yellow"/>
                  </w:rPr>
                </w:rPrChange>
              </w:rPr>
            </w:pPr>
            <w:del w:id="275" w:author="Marie WENDLING" w:date="2025-12-05T10:22:00Z" w16du:dateUtc="2025-12-05T09:22:00Z">
              <w:r w:rsidRPr="009B4E66" w:rsidDel="00086F7C">
                <w:rPr>
                  <w:rFonts w:asciiTheme="minorHAnsi" w:hAnsiTheme="minorHAnsi" w:cstheme="minorHAnsi"/>
                  <w:rPrChange w:id="276" w:author="Marie WENDLING" w:date="2025-12-05T10:24:00Z" w16du:dateUtc="2025-12-05T09:24:00Z">
                    <w:rPr>
                      <w:rFonts w:asciiTheme="minorHAnsi" w:hAnsiTheme="minorHAnsi" w:cstheme="minorHAnsi"/>
                      <w:highlight w:val="yellow"/>
                    </w:rPr>
                  </w:rPrChange>
                </w:rPr>
                <w:delText>5 décembre</w:delText>
              </w:r>
              <w:r w:rsidR="009D1843" w:rsidRPr="009B4E66" w:rsidDel="00086F7C">
                <w:rPr>
                  <w:rFonts w:asciiTheme="minorHAnsi" w:hAnsiTheme="minorHAnsi" w:cstheme="minorHAnsi"/>
                  <w:rPrChange w:id="277" w:author="Marie WENDLING" w:date="2025-12-05T10:24:00Z" w16du:dateUtc="2025-12-05T09:24:00Z">
                    <w:rPr>
                      <w:rFonts w:asciiTheme="minorHAnsi" w:hAnsiTheme="minorHAnsi" w:cstheme="minorHAnsi"/>
                      <w:highlight w:val="yellow"/>
                    </w:rPr>
                  </w:rPrChange>
                </w:rPr>
                <w:delText xml:space="preserve"> 2025</w:delText>
              </w:r>
            </w:del>
          </w:p>
        </w:tc>
      </w:tr>
      <w:tr w:rsidR="003F4A17" w:rsidRPr="00CC6968" w14:paraId="0FDBA39B" w14:textId="77777777" w:rsidTr="00310D34">
        <w:trPr>
          <w:trHeight w:val="397"/>
          <w:jc w:val="center"/>
        </w:trPr>
        <w:tc>
          <w:tcPr>
            <w:tcW w:w="5230" w:type="dxa"/>
            <w:vAlign w:val="center"/>
          </w:tcPr>
          <w:p w14:paraId="48886B5A" w14:textId="77777777" w:rsidR="003F4A17" w:rsidRDefault="003F4A17" w:rsidP="00310D34">
            <w:pPr>
              <w:ind w:left="0" w:firstLine="0"/>
              <w:jc w:val="left"/>
              <w:rPr>
                <w:ins w:id="278" w:author="Marie WENDLING" w:date="2025-12-05T11:19:00Z" w16du:dateUtc="2025-12-05T10:19:00Z"/>
                <w:rFonts w:asciiTheme="minorHAnsi" w:hAnsiTheme="minorHAnsi" w:cstheme="minorHAnsi"/>
              </w:rPr>
            </w:pPr>
            <w:r>
              <w:rPr>
                <w:rFonts w:asciiTheme="minorHAnsi" w:hAnsiTheme="minorHAnsi" w:cstheme="minorHAnsi"/>
              </w:rPr>
              <w:t>Webinaire</w:t>
            </w:r>
          </w:p>
          <w:p w14:paraId="44CCE8D7" w14:textId="433BB9CB" w:rsidR="00071DAA" w:rsidRPr="000A3E9C" w:rsidRDefault="00071DAA" w:rsidP="00310D34">
            <w:pPr>
              <w:ind w:left="0" w:firstLine="0"/>
              <w:jc w:val="left"/>
              <w:rPr>
                <w:rFonts w:asciiTheme="minorHAnsi" w:hAnsiTheme="minorHAnsi" w:cstheme="minorHAnsi"/>
              </w:rPr>
            </w:pPr>
            <w:ins w:id="279" w:author="Marie WENDLING" w:date="2025-12-05T11:19:00Z" w16du:dateUtc="2025-12-05T10:19:00Z">
              <w:r>
                <w:rPr>
                  <w:rFonts w:asciiTheme="minorHAnsi" w:hAnsiTheme="minorHAnsi" w:cstheme="minorHAnsi"/>
                </w:rPr>
                <w:t>(le lien sera diffusé sur les canaux de Citeo)</w:t>
              </w:r>
            </w:ins>
          </w:p>
        </w:tc>
        <w:tc>
          <w:tcPr>
            <w:tcW w:w="3412" w:type="dxa"/>
          </w:tcPr>
          <w:p w14:paraId="040D5DFF" w14:textId="6B2F5FA4" w:rsidR="003F4A17" w:rsidRPr="009B4E66" w:rsidRDefault="004B7356" w:rsidP="00B04053">
            <w:pPr>
              <w:ind w:left="0" w:firstLine="0"/>
              <w:jc w:val="center"/>
              <w:rPr>
                <w:rFonts w:asciiTheme="minorHAnsi" w:hAnsiTheme="minorHAnsi" w:cstheme="minorHAnsi"/>
                <w:rPrChange w:id="280" w:author="Marie WENDLING" w:date="2025-12-05T10:24:00Z" w16du:dateUtc="2025-12-05T09:24:00Z">
                  <w:rPr>
                    <w:rFonts w:asciiTheme="minorHAnsi" w:hAnsiTheme="minorHAnsi" w:cstheme="minorHAnsi"/>
                    <w:highlight w:val="yellow"/>
                  </w:rPr>
                </w:rPrChange>
              </w:rPr>
            </w:pPr>
            <w:del w:id="281" w:author="Marie WENDLING" w:date="2025-12-19T17:43:00Z" w16du:dateUtc="2025-12-19T16:43:00Z">
              <w:r w:rsidRPr="00A34F9A" w:rsidDel="00BE5792">
                <w:rPr>
                  <w:rFonts w:asciiTheme="minorHAnsi" w:hAnsiTheme="minorHAnsi" w:cstheme="minorHAnsi"/>
                  <w:rPrChange w:id="282" w:author="Marie WENDLING" w:date="2025-12-22T13:43:00Z" w16du:dateUtc="2025-12-22T12:43:00Z">
                    <w:rPr>
                      <w:rFonts w:asciiTheme="minorHAnsi" w:hAnsiTheme="minorHAnsi" w:cstheme="minorHAnsi"/>
                      <w:highlight w:val="yellow"/>
                    </w:rPr>
                  </w:rPrChange>
                </w:rPr>
                <w:delText xml:space="preserve">12 décembre 2025 entre </w:delText>
              </w:r>
            </w:del>
            <w:del w:id="283" w:author="Marie WENDLING" w:date="2025-12-05T10:23:00Z" w16du:dateUtc="2025-12-05T09:23:00Z">
              <w:r w:rsidRPr="00A34F9A" w:rsidDel="0009180A">
                <w:rPr>
                  <w:rFonts w:asciiTheme="minorHAnsi" w:hAnsiTheme="minorHAnsi" w:cstheme="minorHAnsi"/>
                  <w:rPrChange w:id="284" w:author="Marie WENDLING" w:date="2025-12-22T13:43:00Z" w16du:dateUtc="2025-12-22T12:43:00Z">
                    <w:rPr>
                      <w:rFonts w:asciiTheme="minorHAnsi" w:hAnsiTheme="minorHAnsi" w:cstheme="minorHAnsi"/>
                      <w:highlight w:val="yellow"/>
                    </w:rPr>
                  </w:rPrChange>
                </w:rPr>
                <w:delText xml:space="preserve">12h et </w:delText>
              </w:r>
            </w:del>
            <w:del w:id="285" w:author="Marie WENDLING" w:date="2025-12-19T17:43:00Z" w16du:dateUtc="2025-12-19T16:43:00Z">
              <w:r w:rsidRPr="00A34F9A" w:rsidDel="00BE5792">
                <w:rPr>
                  <w:rFonts w:asciiTheme="minorHAnsi" w:hAnsiTheme="minorHAnsi" w:cstheme="minorHAnsi"/>
                  <w:rPrChange w:id="286" w:author="Marie WENDLING" w:date="2025-12-22T13:43:00Z" w16du:dateUtc="2025-12-22T12:43:00Z">
                    <w:rPr>
                      <w:rFonts w:asciiTheme="minorHAnsi" w:hAnsiTheme="minorHAnsi" w:cstheme="minorHAnsi"/>
                      <w:highlight w:val="yellow"/>
                    </w:rPr>
                  </w:rPrChange>
                </w:rPr>
                <w:delText>13h</w:delText>
              </w:r>
            </w:del>
            <w:ins w:id="287" w:author="Marie WENDLING" w:date="2025-12-22T13:43:00Z">
              <w:r w:rsidR="00A34F9A" w:rsidRPr="00A34F9A">
                <w:rPr>
                  <w:rFonts w:asciiTheme="minorHAnsi" w:hAnsiTheme="minorHAnsi" w:cstheme="minorHAnsi"/>
                  <w:rPrChange w:id="288" w:author="Marie WENDLING" w:date="2025-12-22T13:43:00Z" w16du:dateUtc="2025-12-22T12:43:00Z">
                    <w:rPr>
                      <w:rFonts w:asciiTheme="minorHAnsi" w:hAnsiTheme="minorHAnsi" w:cstheme="minorHAnsi"/>
                      <w:highlight w:val="yellow"/>
                    </w:rPr>
                  </w:rPrChange>
                </w:rPr>
                <w:t>Mardi 6 janvier à 13h</w:t>
              </w:r>
            </w:ins>
          </w:p>
        </w:tc>
      </w:tr>
      <w:tr w:rsidR="00084DF5" w:rsidRPr="00CC6968" w14:paraId="394DD580" w14:textId="77777777" w:rsidTr="00310D34">
        <w:trPr>
          <w:trHeight w:val="397"/>
          <w:jc w:val="center"/>
        </w:trPr>
        <w:tc>
          <w:tcPr>
            <w:tcW w:w="5230" w:type="dxa"/>
            <w:vAlign w:val="center"/>
          </w:tcPr>
          <w:p w14:paraId="2D946C14" w14:textId="3DBB1B03" w:rsidR="00084DF5" w:rsidRPr="00BA3150" w:rsidRDefault="00084DF5" w:rsidP="00310D34">
            <w:pPr>
              <w:ind w:left="0" w:firstLine="0"/>
              <w:jc w:val="left"/>
              <w:rPr>
                <w:rFonts w:asciiTheme="minorHAnsi" w:hAnsiTheme="minorHAnsi" w:cstheme="minorBidi"/>
              </w:rPr>
            </w:pPr>
            <w:r w:rsidRPr="00BA3150">
              <w:rPr>
                <w:rFonts w:asciiTheme="minorHAnsi" w:hAnsiTheme="minorHAnsi" w:cstheme="minorBidi"/>
              </w:rPr>
              <w:t>Date</w:t>
            </w:r>
            <w:r>
              <w:rPr>
                <w:rFonts w:asciiTheme="minorHAnsi" w:hAnsiTheme="minorHAnsi" w:cstheme="minorBidi"/>
              </w:rPr>
              <w:t xml:space="preserve"> </w:t>
            </w:r>
            <w:r w:rsidRPr="00BA3150">
              <w:rPr>
                <w:rFonts w:asciiTheme="minorHAnsi" w:hAnsiTheme="minorHAnsi" w:cstheme="minorBidi"/>
              </w:rPr>
              <w:t xml:space="preserve">de remise des candidatures </w:t>
            </w:r>
          </w:p>
        </w:tc>
        <w:tc>
          <w:tcPr>
            <w:tcW w:w="3412" w:type="dxa"/>
          </w:tcPr>
          <w:p w14:paraId="320307C5" w14:textId="271A6CCA" w:rsidR="00084DF5" w:rsidRPr="009B4E66" w:rsidRDefault="004135F9" w:rsidP="00084DF5">
            <w:pPr>
              <w:ind w:left="0" w:firstLine="0"/>
              <w:jc w:val="center"/>
              <w:rPr>
                <w:rFonts w:asciiTheme="minorHAnsi" w:hAnsiTheme="minorHAnsi" w:cstheme="minorHAnsi"/>
                <w:b/>
                <w:bCs/>
                <w:rPrChange w:id="289" w:author="Marie WENDLING" w:date="2025-12-05T10:24:00Z" w16du:dateUtc="2025-12-05T09:24:00Z">
                  <w:rPr>
                    <w:rFonts w:asciiTheme="minorHAnsi" w:hAnsiTheme="minorHAnsi" w:cstheme="minorHAnsi"/>
                    <w:b/>
                    <w:bCs/>
                    <w:highlight w:val="yellow"/>
                  </w:rPr>
                </w:rPrChange>
              </w:rPr>
            </w:pPr>
            <w:del w:id="290" w:author="Marie WENDLING" w:date="2025-12-19T10:37:00Z" w16du:dateUtc="2025-12-19T09:37:00Z">
              <w:r w:rsidRPr="0040090A" w:rsidDel="004908B6">
                <w:rPr>
                  <w:rFonts w:asciiTheme="minorHAnsi" w:hAnsiTheme="minorHAnsi" w:cstheme="minorHAnsi"/>
                  <w:b/>
                  <w:bCs/>
                  <w:color w:val="EE0000"/>
                  <w:highlight w:val="green"/>
                  <w:rPrChange w:id="291" w:author="Marie WENDLING" w:date="2026-01-16T11:04:00Z" w16du:dateUtc="2026-01-16T10:04:00Z">
                    <w:rPr>
                      <w:rFonts w:asciiTheme="minorHAnsi" w:hAnsiTheme="minorHAnsi" w:cstheme="minorHAnsi"/>
                      <w:b/>
                      <w:bCs/>
                      <w:color w:val="EE0000"/>
                      <w:highlight w:val="yellow"/>
                    </w:rPr>
                  </w:rPrChange>
                </w:rPr>
                <w:delText xml:space="preserve">6 </w:delText>
              </w:r>
            </w:del>
            <w:ins w:id="292" w:author="Marie WENDLING" w:date="2026-01-16T11:04:00Z" w16du:dateUtc="2026-01-16T10:04:00Z">
              <w:r w:rsidR="0040090A" w:rsidRPr="0040090A">
                <w:rPr>
                  <w:rFonts w:asciiTheme="minorHAnsi" w:hAnsiTheme="minorHAnsi" w:cstheme="minorHAnsi"/>
                  <w:b/>
                  <w:bCs/>
                  <w:color w:val="EE0000"/>
                  <w:highlight w:val="green"/>
                  <w:rPrChange w:id="293" w:author="Marie WENDLING" w:date="2026-01-16T11:04:00Z" w16du:dateUtc="2026-01-16T10:04:00Z">
                    <w:rPr>
                      <w:rFonts w:asciiTheme="minorHAnsi" w:hAnsiTheme="minorHAnsi" w:cstheme="minorHAnsi"/>
                      <w:b/>
                      <w:bCs/>
                      <w:color w:val="EE0000"/>
                    </w:rPr>
                  </w:rPrChange>
                </w:rPr>
                <w:t>27</w:t>
              </w:r>
            </w:ins>
            <w:ins w:id="294" w:author="Marie WENDLING" w:date="2025-12-19T10:37:00Z" w16du:dateUtc="2025-12-19T09:37:00Z">
              <w:r w:rsidR="004908B6" w:rsidRPr="0040090A">
                <w:rPr>
                  <w:rFonts w:asciiTheme="minorHAnsi" w:hAnsiTheme="minorHAnsi" w:cstheme="minorHAnsi"/>
                  <w:b/>
                  <w:bCs/>
                  <w:color w:val="EE0000"/>
                  <w:highlight w:val="green"/>
                  <w:rPrChange w:id="295" w:author="Marie WENDLING" w:date="2026-01-16T11:04:00Z" w16du:dateUtc="2026-01-16T10:04:00Z">
                    <w:rPr>
                      <w:rFonts w:asciiTheme="minorHAnsi" w:hAnsiTheme="minorHAnsi" w:cstheme="minorHAnsi"/>
                      <w:b/>
                      <w:bCs/>
                      <w:color w:val="EE0000"/>
                      <w:highlight w:val="yellow"/>
                    </w:rPr>
                  </w:rPrChange>
                </w:rPr>
                <w:t xml:space="preserve"> </w:t>
              </w:r>
            </w:ins>
            <w:r w:rsidRPr="0040090A">
              <w:rPr>
                <w:rFonts w:asciiTheme="minorHAnsi" w:hAnsiTheme="minorHAnsi" w:cstheme="minorHAnsi"/>
                <w:b/>
                <w:bCs/>
                <w:color w:val="EE0000"/>
                <w:highlight w:val="green"/>
                <w:rPrChange w:id="296" w:author="Marie WENDLING" w:date="2026-01-16T11:04:00Z" w16du:dateUtc="2026-01-16T10:04:00Z">
                  <w:rPr>
                    <w:rFonts w:asciiTheme="minorHAnsi" w:hAnsiTheme="minorHAnsi" w:cstheme="minorHAnsi"/>
                    <w:b/>
                    <w:bCs/>
                    <w:color w:val="EE0000"/>
                    <w:highlight w:val="yellow"/>
                  </w:rPr>
                </w:rPrChange>
              </w:rPr>
              <w:t>février 202</w:t>
            </w:r>
            <w:r w:rsidR="00EC4161" w:rsidRPr="0040090A">
              <w:rPr>
                <w:rFonts w:asciiTheme="minorHAnsi" w:hAnsiTheme="minorHAnsi" w:cstheme="minorHAnsi"/>
                <w:b/>
                <w:bCs/>
                <w:color w:val="EE0000"/>
                <w:highlight w:val="green"/>
                <w:rPrChange w:id="297" w:author="Marie WENDLING" w:date="2026-01-16T11:04:00Z" w16du:dateUtc="2026-01-16T10:04:00Z">
                  <w:rPr>
                    <w:rFonts w:asciiTheme="minorHAnsi" w:hAnsiTheme="minorHAnsi" w:cstheme="minorHAnsi"/>
                    <w:b/>
                    <w:bCs/>
                    <w:color w:val="EE0000"/>
                    <w:highlight w:val="yellow"/>
                  </w:rPr>
                </w:rPrChange>
              </w:rPr>
              <w:t>6</w:t>
            </w:r>
            <w:r w:rsidR="00084DF5" w:rsidRPr="0040090A">
              <w:rPr>
                <w:rFonts w:asciiTheme="minorHAnsi" w:hAnsiTheme="minorHAnsi" w:cstheme="minorHAnsi"/>
                <w:b/>
                <w:bCs/>
                <w:color w:val="EE0000"/>
                <w:highlight w:val="green"/>
                <w:rPrChange w:id="298" w:author="Marie WENDLING" w:date="2026-01-16T11:04:00Z" w16du:dateUtc="2026-01-16T10:04:00Z">
                  <w:rPr>
                    <w:rFonts w:asciiTheme="minorHAnsi" w:hAnsiTheme="minorHAnsi" w:cstheme="minorHAnsi"/>
                    <w:b/>
                    <w:bCs/>
                    <w:color w:val="EE0000"/>
                    <w:highlight w:val="yellow"/>
                  </w:rPr>
                </w:rPrChange>
              </w:rPr>
              <w:t xml:space="preserve"> </w:t>
            </w:r>
            <w:r w:rsidR="00700087" w:rsidRPr="0040090A">
              <w:rPr>
                <w:rFonts w:asciiTheme="minorHAnsi" w:hAnsiTheme="minorHAnsi" w:cstheme="minorHAnsi"/>
                <w:b/>
                <w:bCs/>
                <w:color w:val="EE0000"/>
                <w:highlight w:val="green"/>
                <w:rPrChange w:id="299" w:author="Marie WENDLING" w:date="2026-01-16T11:04:00Z" w16du:dateUtc="2026-01-16T10:04:00Z">
                  <w:rPr>
                    <w:rFonts w:asciiTheme="minorHAnsi" w:hAnsiTheme="minorHAnsi" w:cstheme="minorHAnsi"/>
                    <w:b/>
                    <w:bCs/>
                    <w:color w:val="EE0000"/>
                    <w:highlight w:val="yellow"/>
                  </w:rPr>
                </w:rPrChange>
              </w:rPr>
              <w:t>à 1</w:t>
            </w:r>
            <w:r w:rsidR="00D5572B" w:rsidRPr="0040090A">
              <w:rPr>
                <w:rFonts w:asciiTheme="minorHAnsi" w:hAnsiTheme="minorHAnsi" w:cstheme="minorHAnsi"/>
                <w:b/>
                <w:bCs/>
                <w:color w:val="EE0000"/>
                <w:highlight w:val="green"/>
                <w:rPrChange w:id="300" w:author="Marie WENDLING" w:date="2026-01-16T11:04:00Z" w16du:dateUtc="2026-01-16T10:04:00Z">
                  <w:rPr>
                    <w:rFonts w:asciiTheme="minorHAnsi" w:hAnsiTheme="minorHAnsi" w:cstheme="minorHAnsi"/>
                    <w:b/>
                    <w:bCs/>
                    <w:color w:val="EE0000"/>
                    <w:highlight w:val="yellow"/>
                  </w:rPr>
                </w:rPrChange>
              </w:rPr>
              <w:t>2</w:t>
            </w:r>
            <w:r w:rsidR="00700087" w:rsidRPr="0040090A">
              <w:rPr>
                <w:rFonts w:asciiTheme="minorHAnsi" w:hAnsiTheme="minorHAnsi" w:cstheme="minorHAnsi"/>
                <w:b/>
                <w:bCs/>
                <w:color w:val="EE0000"/>
                <w:highlight w:val="green"/>
                <w:rPrChange w:id="301" w:author="Marie WENDLING" w:date="2026-01-16T11:04:00Z" w16du:dateUtc="2026-01-16T10:04:00Z">
                  <w:rPr>
                    <w:rFonts w:asciiTheme="minorHAnsi" w:hAnsiTheme="minorHAnsi" w:cstheme="minorHAnsi"/>
                    <w:b/>
                    <w:bCs/>
                    <w:color w:val="EE0000"/>
                    <w:highlight w:val="yellow"/>
                  </w:rPr>
                </w:rPrChange>
              </w:rPr>
              <w:t>h00</w:t>
            </w:r>
          </w:p>
        </w:tc>
      </w:tr>
      <w:tr w:rsidR="00B20044" w:rsidRPr="00CC6968" w14:paraId="58DCEB67" w14:textId="77777777" w:rsidTr="00310D34">
        <w:trPr>
          <w:trHeight w:val="397"/>
          <w:jc w:val="center"/>
        </w:trPr>
        <w:tc>
          <w:tcPr>
            <w:tcW w:w="5230" w:type="dxa"/>
            <w:vAlign w:val="center"/>
          </w:tcPr>
          <w:p w14:paraId="0A949474" w14:textId="4C1CA140" w:rsidR="00B20044" w:rsidRPr="00605A14" w:rsidRDefault="00B20044" w:rsidP="00310D34">
            <w:pPr>
              <w:ind w:left="0" w:firstLine="0"/>
              <w:jc w:val="left"/>
              <w:rPr>
                <w:rFonts w:asciiTheme="minorHAnsi" w:hAnsiTheme="minorHAnsi" w:cstheme="minorBidi"/>
              </w:rPr>
            </w:pPr>
            <w:r w:rsidRPr="00605A14">
              <w:rPr>
                <w:rFonts w:asciiTheme="minorHAnsi" w:hAnsiTheme="minorHAnsi" w:cstheme="minorBidi"/>
              </w:rPr>
              <w:t xml:space="preserve">Information </w:t>
            </w:r>
            <w:r w:rsidR="6D477E6B" w:rsidRPr="00605A14">
              <w:rPr>
                <w:rFonts w:asciiTheme="minorHAnsi" w:hAnsiTheme="minorHAnsi" w:cstheme="minorBidi"/>
              </w:rPr>
              <w:t>des</w:t>
            </w:r>
            <w:r w:rsidRPr="00605A14">
              <w:rPr>
                <w:rFonts w:asciiTheme="minorHAnsi" w:hAnsiTheme="minorHAnsi" w:cstheme="minorBidi"/>
              </w:rPr>
              <w:t xml:space="preserve"> </w:t>
            </w:r>
            <w:r w:rsidR="2A65565D" w:rsidRPr="00605A14">
              <w:rPr>
                <w:rFonts w:asciiTheme="minorHAnsi" w:hAnsiTheme="minorHAnsi" w:cstheme="minorBidi"/>
              </w:rPr>
              <w:t>lauréat</w:t>
            </w:r>
            <w:r w:rsidR="0A5704F4" w:rsidRPr="00605A14">
              <w:rPr>
                <w:rFonts w:asciiTheme="minorHAnsi" w:hAnsiTheme="minorHAnsi" w:cstheme="minorBidi"/>
              </w:rPr>
              <w:t>s</w:t>
            </w:r>
            <w:r w:rsidRPr="00605A14">
              <w:rPr>
                <w:rFonts w:asciiTheme="minorHAnsi" w:hAnsiTheme="minorHAnsi" w:cstheme="minorBidi"/>
              </w:rPr>
              <w:t xml:space="preserve"> et des candidats </w:t>
            </w:r>
            <w:r w:rsidR="00650602" w:rsidRPr="00605A14">
              <w:rPr>
                <w:rFonts w:asciiTheme="minorHAnsi" w:hAnsiTheme="minorHAnsi" w:cstheme="minorBidi"/>
              </w:rPr>
              <w:t xml:space="preserve">non retenus </w:t>
            </w:r>
          </w:p>
        </w:tc>
        <w:tc>
          <w:tcPr>
            <w:tcW w:w="3412" w:type="dxa"/>
          </w:tcPr>
          <w:p w14:paraId="010FDEA4" w14:textId="38321D32" w:rsidR="00B20044" w:rsidRPr="009B4E66" w:rsidRDefault="00615EC7" w:rsidP="00DA7D1C">
            <w:pPr>
              <w:ind w:left="0" w:firstLine="0"/>
              <w:jc w:val="center"/>
              <w:rPr>
                <w:rFonts w:asciiTheme="minorHAnsi" w:hAnsiTheme="minorHAnsi" w:cstheme="minorHAnsi"/>
              </w:rPr>
            </w:pPr>
            <w:r w:rsidRPr="009B4E66">
              <w:rPr>
                <w:rFonts w:asciiTheme="minorHAnsi" w:hAnsiTheme="minorHAnsi" w:cstheme="minorHAnsi"/>
              </w:rPr>
              <w:t xml:space="preserve">A partir </w:t>
            </w:r>
            <w:r w:rsidRPr="009B4E66">
              <w:rPr>
                <w:rFonts w:asciiTheme="minorHAnsi" w:hAnsiTheme="minorHAnsi" w:cstheme="minorHAnsi"/>
                <w:rPrChange w:id="302" w:author="Marie WENDLING" w:date="2025-12-05T10:24:00Z" w16du:dateUtc="2025-12-05T09:24:00Z">
                  <w:rPr>
                    <w:rFonts w:asciiTheme="minorHAnsi" w:hAnsiTheme="minorHAnsi" w:cstheme="minorHAnsi"/>
                    <w:highlight w:val="yellow"/>
                  </w:rPr>
                </w:rPrChange>
              </w:rPr>
              <w:t>du</w:t>
            </w:r>
            <w:ins w:id="303" w:author="Marie WENDLING" w:date="2026-01-16T11:03:00Z" w16du:dateUtc="2026-01-16T10:03:00Z">
              <w:r w:rsidR="00106C16">
                <w:rPr>
                  <w:rFonts w:asciiTheme="minorHAnsi" w:hAnsiTheme="minorHAnsi" w:cstheme="minorHAnsi"/>
                </w:rPr>
                <w:t xml:space="preserve"> </w:t>
              </w:r>
            </w:ins>
            <w:del w:id="304" w:author="Marie WENDLING" w:date="2026-01-16T11:03:00Z" w16du:dateUtc="2026-01-16T10:03:00Z">
              <w:r w:rsidRPr="009B4E66" w:rsidDel="00106C16">
                <w:rPr>
                  <w:rFonts w:asciiTheme="minorHAnsi" w:hAnsiTheme="minorHAnsi" w:cstheme="minorHAnsi"/>
                  <w:rPrChange w:id="305" w:author="Marie WENDLING" w:date="2025-12-05T10:24:00Z" w16du:dateUtc="2025-12-05T09:24:00Z">
                    <w:rPr>
                      <w:rFonts w:asciiTheme="minorHAnsi" w:hAnsiTheme="minorHAnsi" w:cstheme="minorHAnsi"/>
                      <w:highlight w:val="yellow"/>
                    </w:rPr>
                  </w:rPrChange>
                </w:rPr>
                <w:delText xml:space="preserve"> </w:delText>
              </w:r>
            </w:del>
            <w:del w:id="306" w:author="Marie WENDLING" w:date="2025-12-19T10:38:00Z" w16du:dateUtc="2025-12-19T09:38:00Z">
              <w:r w:rsidR="00EC4161" w:rsidRPr="00106C16" w:rsidDel="005E604A">
                <w:rPr>
                  <w:rFonts w:asciiTheme="minorHAnsi" w:hAnsiTheme="minorHAnsi" w:cstheme="minorHAnsi"/>
                  <w:highlight w:val="green"/>
                  <w:rPrChange w:id="307" w:author="Marie WENDLING" w:date="2026-01-16T11:03:00Z" w16du:dateUtc="2026-01-16T10:03:00Z">
                    <w:rPr>
                      <w:rFonts w:asciiTheme="minorHAnsi" w:hAnsiTheme="minorHAnsi" w:cstheme="minorHAnsi"/>
                      <w:highlight w:val="yellow"/>
                    </w:rPr>
                  </w:rPrChange>
                </w:rPr>
                <w:delText xml:space="preserve">2 </w:delText>
              </w:r>
            </w:del>
            <w:ins w:id="308" w:author="Marie WENDLING" w:date="2026-01-16T11:03:00Z" w16du:dateUtc="2026-01-16T10:03:00Z">
              <w:r w:rsidR="00106C16" w:rsidRPr="00106C16">
                <w:rPr>
                  <w:rFonts w:asciiTheme="minorHAnsi" w:hAnsiTheme="minorHAnsi" w:cstheme="minorHAnsi"/>
                  <w:highlight w:val="green"/>
                  <w:rPrChange w:id="309" w:author="Marie WENDLING" w:date="2026-01-16T11:03:00Z" w16du:dateUtc="2026-01-16T10:03:00Z">
                    <w:rPr>
                      <w:rFonts w:asciiTheme="minorHAnsi" w:hAnsiTheme="minorHAnsi" w:cstheme="minorHAnsi"/>
                    </w:rPr>
                  </w:rPrChange>
                </w:rPr>
                <w:t>23</w:t>
              </w:r>
            </w:ins>
            <w:ins w:id="310" w:author="Marie WENDLING" w:date="2025-12-19T10:38:00Z" w16du:dateUtc="2025-12-19T09:38:00Z">
              <w:r w:rsidR="005E604A" w:rsidRPr="00106C16">
                <w:rPr>
                  <w:rFonts w:asciiTheme="minorHAnsi" w:hAnsiTheme="minorHAnsi" w:cstheme="minorHAnsi"/>
                  <w:highlight w:val="green"/>
                  <w:rPrChange w:id="311" w:author="Marie WENDLING" w:date="2026-01-16T11:03:00Z" w16du:dateUtc="2026-01-16T10:03:00Z">
                    <w:rPr>
                      <w:rFonts w:asciiTheme="minorHAnsi" w:hAnsiTheme="minorHAnsi" w:cstheme="minorHAnsi"/>
                      <w:highlight w:val="yellow"/>
                    </w:rPr>
                  </w:rPrChange>
                </w:rPr>
                <w:t xml:space="preserve"> </w:t>
              </w:r>
            </w:ins>
            <w:r w:rsidR="00EC4161" w:rsidRPr="00106C16">
              <w:rPr>
                <w:rFonts w:asciiTheme="minorHAnsi" w:hAnsiTheme="minorHAnsi" w:cstheme="minorHAnsi"/>
                <w:highlight w:val="green"/>
                <w:rPrChange w:id="312" w:author="Marie WENDLING" w:date="2026-01-16T11:03:00Z" w16du:dateUtc="2026-01-16T10:03:00Z">
                  <w:rPr>
                    <w:rFonts w:asciiTheme="minorHAnsi" w:hAnsiTheme="minorHAnsi" w:cstheme="minorHAnsi"/>
                    <w:highlight w:val="yellow"/>
                  </w:rPr>
                </w:rPrChange>
              </w:rPr>
              <w:t>mars 2026</w:t>
            </w:r>
            <w:r w:rsidR="00310D34" w:rsidRPr="009B4E66">
              <w:rPr>
                <w:rFonts w:asciiTheme="minorHAnsi" w:hAnsiTheme="minorHAnsi" w:cstheme="minorHAnsi"/>
              </w:rPr>
              <w:t xml:space="preserve"> </w:t>
            </w:r>
          </w:p>
        </w:tc>
      </w:tr>
      <w:tr w:rsidR="001C14D8" w:rsidRPr="00CC6968" w14:paraId="12D311DF" w14:textId="77777777" w:rsidTr="00310D34">
        <w:trPr>
          <w:trHeight w:val="397"/>
          <w:jc w:val="center"/>
        </w:trPr>
        <w:tc>
          <w:tcPr>
            <w:tcW w:w="5230" w:type="dxa"/>
            <w:vAlign w:val="center"/>
          </w:tcPr>
          <w:p w14:paraId="1C4F247A" w14:textId="3168028F" w:rsidR="001C14D8" w:rsidRPr="00BA3150" w:rsidRDefault="001C14D8" w:rsidP="00310D34">
            <w:pPr>
              <w:ind w:left="0" w:firstLine="0"/>
              <w:jc w:val="left"/>
              <w:rPr>
                <w:rFonts w:asciiTheme="minorHAnsi" w:hAnsiTheme="minorHAnsi" w:cstheme="minorBidi"/>
              </w:rPr>
            </w:pPr>
            <w:r>
              <w:rPr>
                <w:rFonts w:asciiTheme="minorHAnsi" w:hAnsiTheme="minorHAnsi" w:cstheme="minorBidi"/>
              </w:rPr>
              <w:t>Mise au point contractuelle</w:t>
            </w:r>
            <w:r w:rsidR="00935CEF">
              <w:rPr>
                <w:rFonts w:asciiTheme="minorHAnsi" w:hAnsiTheme="minorHAnsi" w:cstheme="minorBidi"/>
              </w:rPr>
              <w:t xml:space="preserve"> </w:t>
            </w:r>
            <w:r w:rsidR="009B02F6">
              <w:rPr>
                <w:rFonts w:asciiTheme="minorHAnsi" w:hAnsiTheme="minorHAnsi" w:cstheme="minorBidi"/>
              </w:rPr>
              <w:t>(</w:t>
            </w:r>
            <w:r w:rsidR="003D4C1C">
              <w:rPr>
                <w:rFonts w:asciiTheme="minorHAnsi" w:hAnsiTheme="minorHAnsi" w:cstheme="minorBidi"/>
              </w:rPr>
              <w:t>délai prévisionnel)</w:t>
            </w:r>
          </w:p>
        </w:tc>
        <w:tc>
          <w:tcPr>
            <w:tcW w:w="3412" w:type="dxa"/>
            <w:vAlign w:val="center"/>
          </w:tcPr>
          <w:p w14:paraId="233712A5" w14:textId="7DAFE8F9" w:rsidR="001C14D8" w:rsidRPr="009B4E66" w:rsidRDefault="00935CEF" w:rsidP="000628D6">
            <w:pPr>
              <w:ind w:left="0" w:firstLine="0"/>
              <w:jc w:val="center"/>
              <w:rPr>
                <w:rFonts w:asciiTheme="minorHAnsi" w:hAnsiTheme="minorHAnsi" w:cstheme="minorHAnsi"/>
              </w:rPr>
            </w:pPr>
            <w:r w:rsidRPr="009B4E66">
              <w:rPr>
                <w:rFonts w:asciiTheme="minorHAnsi" w:hAnsiTheme="minorHAnsi" w:cstheme="minorHAnsi"/>
              </w:rPr>
              <w:t xml:space="preserve">Achèvement de la mise au point au </w:t>
            </w:r>
            <w:del w:id="313" w:author="Marie WENDLING" w:date="2026-01-16T11:04:00Z" w16du:dateUtc="2026-01-16T10:04:00Z">
              <w:r w:rsidR="00EC4161" w:rsidRPr="0040090A" w:rsidDel="0040090A">
                <w:rPr>
                  <w:rFonts w:asciiTheme="minorHAnsi" w:hAnsiTheme="minorHAnsi" w:cstheme="minorHAnsi"/>
                  <w:highlight w:val="green"/>
                  <w:rPrChange w:id="314" w:author="Marie WENDLING" w:date="2026-01-16T11:04:00Z" w16du:dateUtc="2026-01-16T10:04:00Z">
                    <w:rPr>
                      <w:rFonts w:asciiTheme="minorHAnsi" w:hAnsiTheme="minorHAnsi" w:cstheme="minorHAnsi"/>
                      <w:highlight w:val="yellow"/>
                    </w:rPr>
                  </w:rPrChange>
                </w:rPr>
                <w:delText xml:space="preserve">31 </w:delText>
              </w:r>
            </w:del>
            <w:ins w:id="315" w:author="Marie WENDLING" w:date="2026-01-16T11:04:00Z" w16du:dateUtc="2026-01-16T10:04:00Z">
              <w:r w:rsidR="0040090A" w:rsidRPr="0040090A">
                <w:rPr>
                  <w:rFonts w:asciiTheme="minorHAnsi" w:hAnsiTheme="minorHAnsi" w:cstheme="minorHAnsi"/>
                  <w:highlight w:val="green"/>
                  <w:rPrChange w:id="316" w:author="Marie WENDLING" w:date="2026-01-16T11:04:00Z" w16du:dateUtc="2026-01-16T10:04:00Z">
                    <w:rPr>
                      <w:rFonts w:asciiTheme="minorHAnsi" w:hAnsiTheme="minorHAnsi" w:cstheme="minorHAnsi"/>
                    </w:rPr>
                  </w:rPrChange>
                </w:rPr>
                <w:t>14</w:t>
              </w:r>
              <w:r w:rsidR="0040090A" w:rsidRPr="0040090A">
                <w:rPr>
                  <w:rFonts w:asciiTheme="minorHAnsi" w:hAnsiTheme="minorHAnsi" w:cstheme="minorHAnsi"/>
                  <w:highlight w:val="green"/>
                  <w:rPrChange w:id="317" w:author="Marie WENDLING" w:date="2026-01-16T11:04:00Z" w16du:dateUtc="2026-01-16T10:04:00Z">
                    <w:rPr>
                      <w:rFonts w:asciiTheme="minorHAnsi" w:hAnsiTheme="minorHAnsi" w:cstheme="minorHAnsi"/>
                      <w:highlight w:val="yellow"/>
                    </w:rPr>
                  </w:rPrChange>
                </w:rPr>
                <w:t xml:space="preserve"> </w:t>
              </w:r>
            </w:ins>
            <w:del w:id="318" w:author="Marie WENDLING" w:date="2026-01-16T11:04:00Z" w16du:dateUtc="2026-01-16T10:04:00Z">
              <w:r w:rsidR="00EC4161" w:rsidRPr="0040090A" w:rsidDel="0040090A">
                <w:rPr>
                  <w:rFonts w:asciiTheme="minorHAnsi" w:hAnsiTheme="minorHAnsi" w:cstheme="minorHAnsi"/>
                  <w:highlight w:val="green"/>
                  <w:rPrChange w:id="319" w:author="Marie WENDLING" w:date="2026-01-16T11:04:00Z" w16du:dateUtc="2026-01-16T10:04:00Z">
                    <w:rPr>
                      <w:rFonts w:asciiTheme="minorHAnsi" w:hAnsiTheme="minorHAnsi" w:cstheme="minorHAnsi"/>
                      <w:highlight w:val="yellow"/>
                    </w:rPr>
                  </w:rPrChange>
                </w:rPr>
                <w:delText>mars</w:delText>
              </w:r>
              <w:r w:rsidRPr="0040090A" w:rsidDel="0040090A">
                <w:rPr>
                  <w:rFonts w:asciiTheme="minorHAnsi" w:hAnsiTheme="minorHAnsi" w:cstheme="minorHAnsi"/>
                  <w:highlight w:val="green"/>
                  <w:rPrChange w:id="320" w:author="Marie WENDLING" w:date="2026-01-16T11:04:00Z" w16du:dateUtc="2026-01-16T10:04:00Z">
                    <w:rPr>
                      <w:rFonts w:asciiTheme="minorHAnsi" w:hAnsiTheme="minorHAnsi" w:cstheme="minorHAnsi"/>
                      <w:highlight w:val="yellow"/>
                    </w:rPr>
                  </w:rPrChange>
                </w:rPr>
                <w:delText xml:space="preserve"> </w:delText>
              </w:r>
            </w:del>
            <w:ins w:id="321" w:author="Marie WENDLING" w:date="2026-01-16T11:04:00Z" w16du:dateUtc="2026-01-16T10:04:00Z">
              <w:r w:rsidR="0040090A" w:rsidRPr="0040090A">
                <w:rPr>
                  <w:rFonts w:asciiTheme="minorHAnsi" w:hAnsiTheme="minorHAnsi" w:cstheme="minorHAnsi"/>
                  <w:highlight w:val="green"/>
                  <w:rPrChange w:id="322" w:author="Marie WENDLING" w:date="2026-01-16T11:04:00Z" w16du:dateUtc="2026-01-16T10:04:00Z">
                    <w:rPr>
                      <w:rFonts w:asciiTheme="minorHAnsi" w:hAnsiTheme="minorHAnsi" w:cstheme="minorHAnsi"/>
                    </w:rPr>
                  </w:rPrChange>
                </w:rPr>
                <w:t>avril</w:t>
              </w:r>
              <w:r w:rsidR="0040090A" w:rsidRPr="0040090A">
                <w:rPr>
                  <w:rFonts w:asciiTheme="minorHAnsi" w:hAnsiTheme="minorHAnsi" w:cstheme="minorHAnsi"/>
                  <w:highlight w:val="green"/>
                  <w:rPrChange w:id="323" w:author="Marie WENDLING" w:date="2026-01-16T11:04:00Z" w16du:dateUtc="2026-01-16T10:04:00Z">
                    <w:rPr>
                      <w:rFonts w:asciiTheme="minorHAnsi" w:hAnsiTheme="minorHAnsi" w:cstheme="minorHAnsi"/>
                      <w:highlight w:val="yellow"/>
                    </w:rPr>
                  </w:rPrChange>
                </w:rPr>
                <w:t xml:space="preserve"> </w:t>
              </w:r>
            </w:ins>
            <w:r w:rsidRPr="0040090A">
              <w:rPr>
                <w:rFonts w:asciiTheme="minorHAnsi" w:hAnsiTheme="minorHAnsi" w:cstheme="minorHAnsi"/>
                <w:highlight w:val="green"/>
                <w:rPrChange w:id="324" w:author="Marie WENDLING" w:date="2026-01-16T11:04:00Z" w16du:dateUtc="2026-01-16T10:04:00Z">
                  <w:rPr>
                    <w:rFonts w:asciiTheme="minorHAnsi" w:hAnsiTheme="minorHAnsi" w:cstheme="minorHAnsi"/>
                    <w:highlight w:val="yellow"/>
                  </w:rPr>
                </w:rPrChange>
              </w:rPr>
              <w:t>2026</w:t>
            </w:r>
          </w:p>
        </w:tc>
      </w:tr>
    </w:tbl>
    <w:p w14:paraId="2961BD8C" w14:textId="77777777" w:rsidR="00AD67ED" w:rsidRPr="00CC6968" w:rsidRDefault="00AD67ED" w:rsidP="00AD67ED">
      <w:pPr>
        <w:rPr>
          <w:rFonts w:asciiTheme="minorHAnsi" w:hAnsiTheme="minorHAnsi" w:cstheme="minorHAnsi"/>
        </w:rPr>
      </w:pPr>
    </w:p>
    <w:p w14:paraId="301CA680" w14:textId="19AFC7FB" w:rsidR="008275AD" w:rsidRPr="00CC6968" w:rsidRDefault="00287639" w:rsidP="0020189E">
      <w:pPr>
        <w:spacing w:after="120" w:line="259" w:lineRule="auto"/>
        <w:ind w:left="0"/>
        <w:jc w:val="left"/>
        <w:rPr>
          <w:rFonts w:asciiTheme="minorHAnsi" w:hAnsiTheme="minorHAnsi" w:cstheme="minorHAnsi"/>
        </w:rPr>
      </w:pPr>
      <w:r w:rsidRPr="00CC6968">
        <w:rPr>
          <w:rFonts w:asciiTheme="minorHAnsi" w:hAnsiTheme="minorHAnsi" w:cstheme="minorHAnsi"/>
        </w:rPr>
        <w:t xml:space="preserve">Le calendrier sera précisé en tant que de besoin en cours de procédure. </w:t>
      </w:r>
    </w:p>
    <w:p w14:paraId="79EB67F6" w14:textId="3DB4C99D" w:rsidR="008275AD" w:rsidRPr="00CC6968" w:rsidRDefault="00287639" w:rsidP="00FE0299">
      <w:pPr>
        <w:spacing w:after="276"/>
        <w:ind w:left="0"/>
        <w:rPr>
          <w:rFonts w:asciiTheme="minorHAnsi" w:hAnsiTheme="minorHAnsi" w:cstheme="minorHAnsi"/>
        </w:rPr>
      </w:pPr>
      <w:r w:rsidRPr="00CC6968">
        <w:rPr>
          <w:rFonts w:asciiTheme="minorHAnsi" w:hAnsiTheme="minorHAnsi" w:cstheme="minorHAnsi"/>
        </w:rPr>
        <w:t xml:space="preserve">Les candidats pourront adresser toute question à </w:t>
      </w:r>
      <w:r w:rsidR="00880DA6" w:rsidRPr="00F01757">
        <w:rPr>
          <w:rFonts w:asciiTheme="minorHAnsi" w:hAnsiTheme="minorHAnsi" w:cstheme="minorHAnsi"/>
          <w:color w:val="auto"/>
        </w:rPr>
        <w:t xml:space="preserve">la Société Agréée </w:t>
      </w:r>
      <w:r w:rsidRPr="00CC6968">
        <w:rPr>
          <w:rFonts w:asciiTheme="minorHAnsi" w:hAnsiTheme="minorHAnsi" w:cstheme="minorHAnsi"/>
        </w:rPr>
        <w:t xml:space="preserve">au plus tard </w:t>
      </w:r>
      <w:r w:rsidR="00B04053">
        <w:rPr>
          <w:rFonts w:asciiTheme="minorHAnsi" w:hAnsiTheme="minorHAnsi" w:cstheme="minorHAnsi"/>
        </w:rPr>
        <w:t>cinq (5)</w:t>
      </w:r>
      <w:r w:rsidR="00E0530C" w:rsidRPr="00CC6968">
        <w:rPr>
          <w:rFonts w:asciiTheme="minorHAnsi" w:hAnsiTheme="minorHAnsi" w:cstheme="minorHAnsi"/>
        </w:rPr>
        <w:t xml:space="preserve"> </w:t>
      </w:r>
      <w:r w:rsidRPr="00CC6968">
        <w:rPr>
          <w:rFonts w:asciiTheme="minorHAnsi" w:hAnsiTheme="minorHAnsi" w:cstheme="minorHAnsi"/>
        </w:rPr>
        <w:t xml:space="preserve">jours calendaires avant la date de remise </w:t>
      </w:r>
      <w:r w:rsidR="00B04053">
        <w:rPr>
          <w:rFonts w:asciiTheme="minorHAnsi" w:hAnsiTheme="minorHAnsi" w:cstheme="minorHAnsi"/>
        </w:rPr>
        <w:t>des candidatures</w:t>
      </w:r>
      <w:r w:rsidRPr="00CC6968">
        <w:rPr>
          <w:rFonts w:asciiTheme="minorHAnsi" w:hAnsiTheme="minorHAnsi" w:cstheme="minorHAnsi"/>
        </w:rPr>
        <w:t xml:space="preserve">. Les questions relatives à la compréhension du </w:t>
      </w:r>
      <w:r w:rsidR="00E0530C" w:rsidRPr="00CC6968">
        <w:rPr>
          <w:rFonts w:asciiTheme="minorHAnsi" w:hAnsiTheme="minorHAnsi" w:cstheme="minorHAnsi"/>
        </w:rPr>
        <w:t xml:space="preserve">périmètre des prestations </w:t>
      </w:r>
      <w:r w:rsidRPr="00CC6968">
        <w:rPr>
          <w:rFonts w:asciiTheme="minorHAnsi" w:hAnsiTheme="minorHAnsi" w:cstheme="minorHAnsi"/>
        </w:rPr>
        <w:t xml:space="preserve">feront l’objet de réponses qui seront adressées à l’ensemble des candidats. </w:t>
      </w:r>
    </w:p>
    <w:p w14:paraId="57003FA7" w14:textId="5BA76DD1" w:rsidR="008275AD" w:rsidRDefault="00880DA6" w:rsidP="0020189E">
      <w:pPr>
        <w:spacing w:after="276"/>
        <w:ind w:left="0"/>
        <w:rPr>
          <w:rFonts w:asciiTheme="minorHAnsi" w:hAnsiTheme="minorHAnsi" w:cstheme="minorBidi"/>
        </w:rPr>
      </w:pPr>
      <w:r w:rsidRPr="11502484">
        <w:rPr>
          <w:rFonts w:asciiTheme="minorHAnsi" w:hAnsiTheme="minorHAnsi" w:cstheme="minorBidi"/>
          <w:color w:val="auto"/>
        </w:rPr>
        <w:t xml:space="preserve">La Société Agréée </w:t>
      </w:r>
      <w:r w:rsidR="00287639" w:rsidRPr="00BA3150">
        <w:rPr>
          <w:rFonts w:asciiTheme="minorHAnsi" w:hAnsiTheme="minorHAnsi" w:cstheme="minorBidi"/>
        </w:rPr>
        <w:t xml:space="preserve">se réserve la possibilité </w:t>
      </w:r>
      <w:r w:rsidR="003E0730" w:rsidRPr="00BA3150">
        <w:rPr>
          <w:rFonts w:asciiTheme="minorHAnsi" w:hAnsiTheme="minorHAnsi" w:cstheme="minorBidi"/>
        </w:rPr>
        <w:t xml:space="preserve">d’effectuer </w:t>
      </w:r>
      <w:r w:rsidR="007A76FF">
        <w:rPr>
          <w:rFonts w:asciiTheme="minorHAnsi" w:hAnsiTheme="minorHAnsi" w:cstheme="minorBidi"/>
        </w:rPr>
        <w:t xml:space="preserve">ou de faire effectuer par un tiers mandaté </w:t>
      </w:r>
      <w:r w:rsidR="003E0730" w:rsidRPr="00BA3150">
        <w:rPr>
          <w:rFonts w:asciiTheme="minorHAnsi" w:hAnsiTheme="minorHAnsi" w:cstheme="minorBidi"/>
        </w:rPr>
        <w:t>des vérifications préalables (</w:t>
      </w:r>
      <w:r w:rsidR="00287639" w:rsidRPr="00BA3150">
        <w:rPr>
          <w:rFonts w:asciiTheme="minorHAnsi" w:hAnsiTheme="minorHAnsi" w:cstheme="minorBidi"/>
        </w:rPr>
        <w:t xml:space="preserve">une visite </w:t>
      </w:r>
      <w:r w:rsidR="00DB5677">
        <w:rPr>
          <w:rFonts w:asciiTheme="minorHAnsi" w:hAnsiTheme="minorHAnsi" w:cstheme="minorBidi"/>
        </w:rPr>
        <w:t>des Points de vente</w:t>
      </w:r>
      <w:r w:rsidR="00500B1F" w:rsidRPr="00BA3150">
        <w:rPr>
          <w:rFonts w:asciiTheme="minorHAnsi" w:hAnsiTheme="minorHAnsi" w:cstheme="minorBidi"/>
        </w:rPr>
        <w:t xml:space="preserve"> par exemple)</w:t>
      </w:r>
      <w:r w:rsidR="00287639" w:rsidRPr="00BA3150">
        <w:rPr>
          <w:rFonts w:asciiTheme="minorHAnsi" w:hAnsiTheme="minorHAnsi" w:cstheme="minorBidi"/>
        </w:rPr>
        <w:t xml:space="preserve"> pour les nécessités de l’appréciation du dossier. </w:t>
      </w:r>
    </w:p>
    <w:p w14:paraId="6C45F2A4" w14:textId="74561708" w:rsidR="00EA4F47" w:rsidRPr="00CC6968" w:rsidRDefault="00EA4F47" w:rsidP="0020189E">
      <w:pPr>
        <w:spacing w:after="276"/>
        <w:ind w:left="0"/>
        <w:rPr>
          <w:rFonts w:asciiTheme="minorHAnsi" w:hAnsiTheme="minorHAnsi" w:cstheme="minorBidi"/>
          <w:highlight w:val="yellow"/>
        </w:rPr>
      </w:pPr>
      <w:r>
        <w:rPr>
          <w:rFonts w:asciiTheme="minorHAnsi" w:hAnsiTheme="minorHAnsi" w:cstheme="minorBidi"/>
        </w:rPr>
        <w:t xml:space="preserve">La Société Agréée se réserve la possibilité </w:t>
      </w:r>
      <w:r w:rsidR="00CE0E06">
        <w:rPr>
          <w:rFonts w:asciiTheme="minorHAnsi" w:hAnsiTheme="minorHAnsi" w:cstheme="minorBidi"/>
        </w:rPr>
        <w:t>d’effectuer un ou des entretiens avec les candidats</w:t>
      </w:r>
      <w:r w:rsidR="00304327">
        <w:rPr>
          <w:rFonts w:asciiTheme="minorHAnsi" w:hAnsiTheme="minorHAnsi" w:cstheme="minorBidi"/>
        </w:rPr>
        <w:t xml:space="preserve"> dans des conditions garantissant l’égalité de traitement des candidats.</w:t>
      </w:r>
    </w:p>
    <w:p w14:paraId="7E7F211B" w14:textId="3244E599" w:rsidR="00835617" w:rsidRPr="00CC6968" w:rsidRDefault="00880DA6" w:rsidP="52C8C362">
      <w:pPr>
        <w:spacing w:after="276"/>
        <w:ind w:left="0"/>
        <w:rPr>
          <w:rFonts w:asciiTheme="minorHAnsi" w:hAnsiTheme="minorHAnsi" w:cstheme="minorHAnsi"/>
        </w:rPr>
      </w:pPr>
      <w:r>
        <w:rPr>
          <w:rFonts w:asciiTheme="minorHAnsi" w:hAnsiTheme="minorHAnsi" w:cstheme="minorHAnsi"/>
          <w:color w:val="auto"/>
        </w:rPr>
        <w:t>L</w:t>
      </w:r>
      <w:r w:rsidRPr="00F01757">
        <w:rPr>
          <w:rFonts w:asciiTheme="minorHAnsi" w:hAnsiTheme="minorHAnsi" w:cstheme="minorHAnsi"/>
          <w:color w:val="auto"/>
        </w:rPr>
        <w:t xml:space="preserve">a Société Agréée </w:t>
      </w:r>
      <w:r w:rsidR="00835617" w:rsidRPr="00CC6968">
        <w:rPr>
          <w:rFonts w:asciiTheme="minorHAnsi" w:hAnsiTheme="minorHAnsi" w:cstheme="minorHAnsi"/>
        </w:rPr>
        <w:t>peut librement</w:t>
      </w:r>
      <w:r w:rsidR="00A133E8" w:rsidRPr="00CC6968">
        <w:rPr>
          <w:rFonts w:asciiTheme="minorHAnsi" w:hAnsiTheme="minorHAnsi" w:cstheme="minorHAnsi"/>
        </w:rPr>
        <w:t xml:space="preserve">, et à tout moment, </w:t>
      </w:r>
      <w:r w:rsidR="00835617" w:rsidRPr="00CC6968">
        <w:rPr>
          <w:rFonts w:asciiTheme="minorHAnsi" w:hAnsiTheme="minorHAnsi" w:cstheme="minorHAnsi"/>
        </w:rPr>
        <w:t>déclarer sans suite ou infructueu</w:t>
      </w:r>
      <w:r w:rsidR="00F81921" w:rsidRPr="00CC6968">
        <w:rPr>
          <w:rFonts w:asciiTheme="minorHAnsi" w:hAnsiTheme="minorHAnsi" w:cstheme="minorHAnsi"/>
        </w:rPr>
        <w:t>x</w:t>
      </w:r>
      <w:r w:rsidR="00835617" w:rsidRPr="00CC6968">
        <w:rPr>
          <w:rFonts w:asciiTheme="minorHAnsi" w:hAnsiTheme="minorHAnsi" w:cstheme="minorHAnsi"/>
        </w:rPr>
        <w:t xml:space="preserve"> l</w:t>
      </w:r>
      <w:r w:rsidR="00AC4758" w:rsidRPr="00CC6968">
        <w:rPr>
          <w:rFonts w:asciiTheme="minorHAnsi" w:hAnsiTheme="minorHAnsi" w:cstheme="minorHAnsi"/>
        </w:rPr>
        <w:t>’</w:t>
      </w:r>
      <w:r w:rsidR="00DB1DDD">
        <w:rPr>
          <w:rFonts w:asciiTheme="minorHAnsi" w:hAnsiTheme="minorHAnsi" w:cstheme="minorHAnsi"/>
        </w:rPr>
        <w:t>AMI</w:t>
      </w:r>
      <w:r w:rsidR="00B13DF5" w:rsidRPr="00CC6968">
        <w:rPr>
          <w:rFonts w:asciiTheme="minorHAnsi" w:hAnsiTheme="minorHAnsi" w:cstheme="minorHAnsi"/>
        </w:rPr>
        <w:t>. La décision est motiv</w:t>
      </w:r>
      <w:r w:rsidR="005109AF" w:rsidRPr="00CC6968">
        <w:rPr>
          <w:rFonts w:asciiTheme="minorHAnsi" w:hAnsiTheme="minorHAnsi" w:cstheme="minorHAnsi"/>
        </w:rPr>
        <w:t>ée, et communiquée à l’ensemble des candidats</w:t>
      </w:r>
      <w:r w:rsidR="006713CC" w:rsidRPr="00CC6968">
        <w:rPr>
          <w:rFonts w:asciiTheme="minorHAnsi" w:hAnsiTheme="minorHAnsi" w:cstheme="minorHAnsi"/>
        </w:rPr>
        <w:t xml:space="preserve">. Elle n’ouvre, en tant que telle, aucun droit </w:t>
      </w:r>
      <w:r w:rsidR="00B24BF8" w:rsidRPr="00CC6968">
        <w:rPr>
          <w:rFonts w:asciiTheme="minorHAnsi" w:hAnsiTheme="minorHAnsi" w:cstheme="minorHAnsi"/>
        </w:rPr>
        <w:t>indemnitaire aux candidats</w:t>
      </w:r>
      <w:r w:rsidR="59EAF04C" w:rsidRPr="52C8C362">
        <w:rPr>
          <w:rFonts w:asciiTheme="minorHAnsi" w:hAnsiTheme="minorHAnsi" w:cstheme="minorBidi"/>
        </w:rPr>
        <w:t>.</w:t>
      </w:r>
    </w:p>
    <w:p w14:paraId="731E5755" w14:textId="77777777" w:rsidR="008275AD" w:rsidRPr="00CC6968" w:rsidRDefault="008275AD">
      <w:pPr>
        <w:rPr>
          <w:rFonts w:asciiTheme="minorHAnsi" w:hAnsiTheme="minorHAnsi" w:cstheme="minorHAnsi"/>
        </w:rPr>
      </w:pPr>
    </w:p>
    <w:p w14:paraId="65ED986A" w14:textId="77777777" w:rsidR="00707BBA" w:rsidRDefault="00707BBA">
      <w:pPr>
        <w:spacing w:after="160" w:line="259" w:lineRule="auto"/>
        <w:ind w:left="0" w:firstLine="0"/>
        <w:jc w:val="left"/>
        <w:rPr>
          <w:rFonts w:asciiTheme="minorHAnsi" w:hAnsiTheme="minorHAnsi" w:cstheme="minorHAnsi"/>
          <w:color w:val="E6007E"/>
          <w:sz w:val="52"/>
        </w:rPr>
      </w:pPr>
      <w:bookmarkStart w:id="325" w:name="_Toc168309224"/>
      <w:r>
        <w:rPr>
          <w:rFonts w:asciiTheme="minorHAnsi" w:hAnsiTheme="minorHAnsi" w:cstheme="minorHAnsi"/>
        </w:rPr>
        <w:br w:type="page"/>
      </w:r>
    </w:p>
    <w:p w14:paraId="2BC5CBCA" w14:textId="5EEACC27" w:rsidR="00093412" w:rsidRDefault="00093412">
      <w:pPr>
        <w:pPrChange w:id="326" w:author="Marie WENDLING" w:date="2025-12-19T10:38:00Z" w16du:dateUtc="2025-12-19T09:38:00Z">
          <w:pPr>
            <w:spacing w:after="160" w:line="259" w:lineRule="auto"/>
            <w:ind w:left="0" w:firstLine="0"/>
            <w:jc w:val="left"/>
          </w:pPr>
        </w:pPrChange>
      </w:pPr>
    </w:p>
    <w:p w14:paraId="5B9D424D" w14:textId="4A9E8FDF" w:rsidR="008275AD" w:rsidRPr="00CC6968" w:rsidRDefault="00B37A59" w:rsidP="00934298">
      <w:pPr>
        <w:pStyle w:val="Heading1"/>
        <w:jc w:val="both"/>
      </w:pPr>
      <w:bookmarkStart w:id="327" w:name="_Toc208851211"/>
      <w:r>
        <w:t>4</w:t>
      </w:r>
      <w:r w:rsidR="004D0648" w:rsidRPr="00CC6968">
        <w:t>.</w:t>
      </w:r>
      <w:r w:rsidR="00287639" w:rsidRPr="00CC6968">
        <w:t>Modalités</w:t>
      </w:r>
      <w:r w:rsidR="002F64B1" w:rsidRPr="00CC6968">
        <w:t xml:space="preserve"> applicables aux</w:t>
      </w:r>
      <w:r w:rsidR="00287639" w:rsidRPr="00CC6968">
        <w:t xml:space="preserve"> candidature</w:t>
      </w:r>
      <w:r w:rsidR="002F64B1" w:rsidRPr="00CC6968">
        <w:t>s</w:t>
      </w:r>
      <w:bookmarkEnd w:id="325"/>
      <w:bookmarkEnd w:id="327"/>
      <w:r w:rsidR="00287639" w:rsidRPr="00CC6968">
        <w:t xml:space="preserve"> </w:t>
      </w:r>
    </w:p>
    <w:p w14:paraId="3B056C20" w14:textId="77777777" w:rsidR="008275AD" w:rsidRPr="00CC6968" w:rsidRDefault="00287639" w:rsidP="00BA3150">
      <w:pPr>
        <w:spacing w:after="505" w:line="259" w:lineRule="auto"/>
        <w:ind w:left="0" w:right="-26" w:firstLine="0"/>
        <w:jc w:val="left"/>
        <w:rPr>
          <w:rFonts w:asciiTheme="minorHAnsi" w:hAnsiTheme="minorHAnsi" w:cstheme="minorBidi"/>
        </w:rPr>
      </w:pPr>
      <w:r w:rsidRPr="00CC6968">
        <w:rPr>
          <w:rFonts w:asciiTheme="minorHAnsi" w:eastAsia="Calibri" w:hAnsiTheme="minorHAnsi" w:cstheme="minorHAnsi"/>
          <w:noProof/>
          <w:sz w:val="22"/>
        </w:rPr>
        <mc:AlternateContent>
          <mc:Choice Requires="wpg">
            <w:drawing>
              <wp:inline distT="0" distB="0" distL="0" distR="0" wp14:anchorId="46C2F1F6" wp14:editId="5461AD2E">
                <wp:extent cx="5615940" cy="27432"/>
                <wp:effectExtent l="0" t="0" r="22860" b="10795"/>
                <wp:docPr id="25652" name="Groupe 25652"/>
                <wp:cNvGraphicFramePr/>
                <a:graphic xmlns:a="http://schemas.openxmlformats.org/drawingml/2006/main">
                  <a:graphicData uri="http://schemas.microsoft.com/office/word/2010/wordprocessingGroup">
                    <wpg:wgp>
                      <wpg:cNvGrpSpPr/>
                      <wpg:grpSpPr>
                        <a:xfrm>
                          <a:off x="0" y="0"/>
                          <a:ext cx="5615940" cy="27432"/>
                          <a:chOff x="0" y="0"/>
                          <a:chExt cx="5615940" cy="27432"/>
                        </a:xfrm>
                        <a:solidFill>
                          <a:srgbClr val="0B769F"/>
                        </a:solidFill>
                      </wpg:grpSpPr>
                      <wps:wsp>
                        <wps:cNvPr id="33586" name="Shape 33586"/>
                        <wps:cNvSpPr/>
                        <wps:spPr>
                          <a:xfrm>
                            <a:off x="0" y="0"/>
                            <a:ext cx="5615940" cy="27432"/>
                          </a:xfrm>
                          <a:custGeom>
                            <a:avLst/>
                            <a:gdLst/>
                            <a:ahLst/>
                            <a:cxnLst/>
                            <a:rect l="0" t="0" r="0" b="0"/>
                            <a:pathLst>
                              <a:path w="5615940" h="27432">
                                <a:moveTo>
                                  <a:pt x="0" y="0"/>
                                </a:moveTo>
                                <a:lnTo>
                                  <a:pt x="5615940" y="0"/>
                                </a:lnTo>
                                <a:lnTo>
                                  <a:pt x="5615940" y="27432"/>
                                </a:lnTo>
                                <a:lnTo>
                                  <a:pt x="0" y="27432"/>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a14="http://schemas.microsoft.com/office/drawing/2010/main" xmlns:arto="http://schemas.microsoft.com/office/word/2006/arto">
            <w:pict w14:anchorId="22101719">
              <v:group id="Groupe 25652" style="width:442.2pt;height:2.15pt;mso-position-horizontal-relative:char;mso-position-vertical-relative:line" coordsize="56159,274" o:spid="_x0000_s1026" w14:anchorId="5E17F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">
                <v:shape id="Shape 33586" style="position:absolute;width:56159;height:274;visibility:visible;mso-wrap-style:square;v-text-anchor:top" coordsize="5615940,27432" o:spid="_x0000_s1027" filled="f" strokecolor="#0b769f" strokeweight="0" path="m,l5615940,r,27432l,2743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">
                  <v:stroke miterlimit="83231f" joinstyle="miter"/>
                  <v:path textboxrect="0,0,5615940,27432" arrowok="t"/>
                </v:shape>
                <w10:anchorlock/>
              </v:group>
            </w:pict>
          </mc:Fallback>
        </mc:AlternateContent>
      </w:r>
    </w:p>
    <w:p w14:paraId="72EFC55C" w14:textId="5E20F11B" w:rsidR="00822AA7" w:rsidRDefault="00822AA7" w:rsidP="00822AA7">
      <w:pPr>
        <w:pStyle w:val="Heading4"/>
        <w:ind w:left="720"/>
      </w:pPr>
      <w:r>
        <w:t>4.1 C</w:t>
      </w:r>
      <w:r w:rsidR="005E57B8">
        <w:t>onditions de participation à l’AMI</w:t>
      </w:r>
    </w:p>
    <w:p w14:paraId="5CD3B7CE" w14:textId="0DCB028C" w:rsidR="002F5175" w:rsidRDefault="00822AA7" w:rsidP="00822AA7">
      <w:pPr>
        <w:pStyle w:val="Heading5"/>
      </w:pPr>
      <w:r>
        <w:t xml:space="preserve">4.1.1. </w:t>
      </w:r>
      <w:r w:rsidR="00524594">
        <w:t>Candidat</w:t>
      </w:r>
      <w:r w:rsidR="004D44AA">
        <w:t>s</w:t>
      </w:r>
      <w:r w:rsidR="00524594">
        <w:t xml:space="preserve"> éligible</w:t>
      </w:r>
      <w:r w:rsidR="004D44AA">
        <w:t>s</w:t>
      </w:r>
    </w:p>
    <w:p w14:paraId="2FADC5FB" w14:textId="402D5DB2" w:rsidR="002F5175" w:rsidRDefault="002F5175" w:rsidP="002F5175">
      <w:pPr>
        <w:ind w:left="0"/>
        <w:rPr>
          <w:rFonts w:asciiTheme="minorHAnsi" w:hAnsiTheme="minorHAnsi" w:cstheme="minorBidi"/>
          <w:color w:val="auto"/>
        </w:rPr>
      </w:pPr>
      <w:r w:rsidRPr="6AEB0FAD">
        <w:rPr>
          <w:rFonts w:asciiTheme="minorHAnsi" w:hAnsiTheme="minorHAnsi" w:cstheme="minorBidi"/>
          <w:color w:val="auto"/>
        </w:rPr>
        <w:t>L’AMI Récupération 202</w:t>
      </w:r>
      <w:r>
        <w:rPr>
          <w:rFonts w:asciiTheme="minorHAnsi" w:hAnsiTheme="minorHAnsi" w:cstheme="minorBidi"/>
          <w:color w:val="auto"/>
        </w:rPr>
        <w:t>5</w:t>
      </w:r>
      <w:r w:rsidRPr="6AEB0FAD">
        <w:rPr>
          <w:rFonts w:asciiTheme="minorHAnsi" w:hAnsiTheme="minorHAnsi" w:cstheme="minorBidi"/>
          <w:color w:val="auto"/>
        </w:rPr>
        <w:t xml:space="preserve"> s’adresse à </w:t>
      </w:r>
      <w:r w:rsidR="00524594">
        <w:rPr>
          <w:rFonts w:asciiTheme="minorHAnsi" w:hAnsiTheme="minorHAnsi" w:cstheme="minorBidi"/>
          <w:color w:val="auto"/>
        </w:rPr>
        <w:t>tout Distributeur</w:t>
      </w:r>
      <w:r w:rsidRPr="6AEB0FAD">
        <w:rPr>
          <w:rFonts w:asciiTheme="minorHAnsi" w:hAnsiTheme="minorHAnsi" w:cstheme="minorBidi"/>
          <w:color w:val="auto"/>
        </w:rPr>
        <w:t>, souhaitant l’installation, dans tout ou partie de ses magasins, d’</w:t>
      </w:r>
      <w:r>
        <w:rPr>
          <w:rFonts w:asciiTheme="minorHAnsi" w:hAnsiTheme="minorHAnsi" w:cstheme="minorBidi"/>
          <w:color w:val="auto"/>
        </w:rPr>
        <w:t>E</w:t>
      </w:r>
      <w:r w:rsidRPr="6AEB0FAD">
        <w:rPr>
          <w:rFonts w:asciiTheme="minorHAnsi" w:hAnsiTheme="minorHAnsi" w:cstheme="minorBidi"/>
          <w:color w:val="auto"/>
        </w:rPr>
        <w:t xml:space="preserve">quipements de récupération </w:t>
      </w:r>
      <w:r>
        <w:rPr>
          <w:rFonts w:asciiTheme="minorHAnsi" w:hAnsiTheme="minorHAnsi" w:cstheme="minorBidi"/>
          <w:color w:val="auto"/>
        </w:rPr>
        <w:t>et de</w:t>
      </w:r>
      <w:r w:rsidRPr="6AEB0FAD">
        <w:rPr>
          <w:rFonts w:asciiTheme="minorHAnsi" w:hAnsiTheme="minorHAnsi" w:cstheme="minorBidi"/>
          <w:color w:val="auto"/>
        </w:rPr>
        <w:t xml:space="preserve"> déconsignation (automatique et/ou </w:t>
      </w:r>
      <w:r>
        <w:rPr>
          <w:rFonts w:asciiTheme="minorHAnsi" w:hAnsiTheme="minorHAnsi" w:cstheme="minorBidi"/>
          <w:color w:val="auto"/>
        </w:rPr>
        <w:t>semi-</w:t>
      </w:r>
      <w:r w:rsidRPr="6AEB0FAD">
        <w:rPr>
          <w:rFonts w:asciiTheme="minorHAnsi" w:hAnsiTheme="minorHAnsi" w:cstheme="minorBidi"/>
          <w:color w:val="auto"/>
        </w:rPr>
        <w:t xml:space="preserve">manuel) </w:t>
      </w:r>
      <w:r w:rsidR="005B48EE">
        <w:rPr>
          <w:rFonts w:asciiTheme="minorHAnsi" w:hAnsiTheme="minorHAnsi" w:cstheme="minorBidi"/>
          <w:color w:val="auto"/>
        </w:rPr>
        <w:t>d’</w:t>
      </w:r>
      <w:r>
        <w:rPr>
          <w:rFonts w:asciiTheme="minorHAnsi" w:hAnsiTheme="minorHAnsi" w:cstheme="minorBidi"/>
          <w:color w:val="auto"/>
        </w:rPr>
        <w:t>E</w:t>
      </w:r>
      <w:r w:rsidRPr="6AEB0FAD">
        <w:rPr>
          <w:rFonts w:asciiTheme="minorHAnsi" w:hAnsiTheme="minorHAnsi" w:cstheme="minorBidi"/>
          <w:color w:val="auto"/>
        </w:rPr>
        <w:t xml:space="preserve">mballages </w:t>
      </w:r>
      <w:r>
        <w:rPr>
          <w:rFonts w:asciiTheme="minorHAnsi" w:hAnsiTheme="minorHAnsi" w:cstheme="minorBidi"/>
          <w:color w:val="auto"/>
        </w:rPr>
        <w:t>primaires</w:t>
      </w:r>
      <w:r w:rsidRPr="6AEB0FAD">
        <w:rPr>
          <w:rFonts w:asciiTheme="minorHAnsi" w:hAnsiTheme="minorHAnsi" w:cstheme="minorBidi"/>
          <w:color w:val="auto"/>
        </w:rPr>
        <w:t xml:space="preserve">. </w:t>
      </w:r>
    </w:p>
    <w:p w14:paraId="7628ACEE" w14:textId="37BF97E8" w:rsidR="009970E4" w:rsidRDefault="009970E4" w:rsidP="002F5175">
      <w:pPr>
        <w:ind w:left="0" w:firstLine="0"/>
        <w:rPr>
          <w:rFonts w:asciiTheme="minorHAnsi" w:hAnsiTheme="minorHAnsi" w:cstheme="minorBidi"/>
          <w:color w:val="auto"/>
        </w:rPr>
      </w:pPr>
      <w:r w:rsidRPr="005D01A9">
        <w:rPr>
          <w:rFonts w:asciiTheme="minorHAnsi" w:hAnsiTheme="minorHAnsi" w:cstheme="minorBidi"/>
          <w:color w:val="auto"/>
        </w:rPr>
        <w:t xml:space="preserve">Dans l’hypothèse ou un Distributeur </w:t>
      </w:r>
      <w:r w:rsidR="002840F6" w:rsidRPr="00310D34">
        <w:rPr>
          <w:rFonts w:asciiTheme="minorHAnsi" w:hAnsiTheme="minorHAnsi" w:cstheme="minorBidi"/>
          <w:color w:val="auto"/>
        </w:rPr>
        <w:t>souhaiterait</w:t>
      </w:r>
      <w:r w:rsidR="00DE137E" w:rsidRPr="005D01A9">
        <w:rPr>
          <w:rFonts w:asciiTheme="minorHAnsi" w:hAnsiTheme="minorHAnsi" w:cstheme="minorBidi"/>
          <w:color w:val="auto"/>
        </w:rPr>
        <w:t xml:space="preserve"> présenter plusieurs magasins</w:t>
      </w:r>
      <w:r w:rsidR="00A95483" w:rsidRPr="005D01A9">
        <w:rPr>
          <w:rFonts w:asciiTheme="minorHAnsi" w:hAnsiTheme="minorHAnsi" w:cstheme="minorBidi"/>
          <w:color w:val="auto"/>
        </w:rPr>
        <w:t xml:space="preserve">, </w:t>
      </w:r>
      <w:r w:rsidR="004D7A3C" w:rsidRPr="005D01A9">
        <w:rPr>
          <w:rFonts w:asciiTheme="minorHAnsi" w:hAnsiTheme="minorHAnsi" w:cstheme="minorBidi"/>
          <w:color w:val="auto"/>
        </w:rPr>
        <w:t xml:space="preserve">il devra </w:t>
      </w:r>
      <w:r w:rsidR="002840F6" w:rsidRPr="00310D34">
        <w:rPr>
          <w:rFonts w:asciiTheme="minorHAnsi" w:hAnsiTheme="minorHAnsi" w:cstheme="minorBidi"/>
          <w:color w:val="auto"/>
        </w:rPr>
        <w:t>procéder</w:t>
      </w:r>
      <w:r w:rsidR="004D7A3C" w:rsidRPr="005D01A9">
        <w:rPr>
          <w:rFonts w:asciiTheme="minorHAnsi" w:hAnsiTheme="minorHAnsi" w:cstheme="minorBidi"/>
          <w:color w:val="auto"/>
        </w:rPr>
        <w:t xml:space="preserve"> en offre groupée en </w:t>
      </w:r>
      <w:r w:rsidR="002840F6" w:rsidRPr="00310D34">
        <w:rPr>
          <w:rFonts w:asciiTheme="minorHAnsi" w:hAnsiTheme="minorHAnsi" w:cstheme="minorBidi"/>
          <w:color w:val="auto"/>
        </w:rPr>
        <w:t xml:space="preserve">présentant </w:t>
      </w:r>
      <w:r w:rsidR="004D7A3C" w:rsidRPr="005D01A9">
        <w:rPr>
          <w:rFonts w:asciiTheme="minorHAnsi" w:hAnsiTheme="minorHAnsi" w:cstheme="minorBidi"/>
          <w:color w:val="auto"/>
        </w:rPr>
        <w:t xml:space="preserve">1 seule </w:t>
      </w:r>
      <w:r w:rsidR="002840F6" w:rsidRPr="00310D34">
        <w:rPr>
          <w:rFonts w:asciiTheme="minorHAnsi" w:hAnsiTheme="minorHAnsi" w:cstheme="minorBidi"/>
          <w:color w:val="auto"/>
        </w:rPr>
        <w:t>candidature</w:t>
      </w:r>
      <w:r w:rsidR="004D7A3C" w:rsidRPr="005D01A9">
        <w:rPr>
          <w:rFonts w:asciiTheme="minorHAnsi" w:hAnsiTheme="minorHAnsi" w:cstheme="minorBidi"/>
          <w:color w:val="auto"/>
        </w:rPr>
        <w:t xml:space="preserve"> pour </w:t>
      </w:r>
      <w:r w:rsidR="002840F6" w:rsidRPr="00310D34">
        <w:rPr>
          <w:rFonts w:asciiTheme="minorHAnsi" w:hAnsiTheme="minorHAnsi" w:cstheme="minorBidi"/>
          <w:color w:val="auto"/>
        </w:rPr>
        <w:t>l’ensemble</w:t>
      </w:r>
      <w:r w:rsidR="004D7A3C" w:rsidRPr="005D01A9">
        <w:rPr>
          <w:rFonts w:asciiTheme="minorHAnsi" w:hAnsiTheme="minorHAnsi" w:cstheme="minorBidi"/>
          <w:color w:val="auto"/>
        </w:rPr>
        <w:t xml:space="preserve"> de ses magasins.</w:t>
      </w:r>
      <w:r w:rsidR="004D7A3C">
        <w:rPr>
          <w:rFonts w:asciiTheme="minorHAnsi" w:hAnsiTheme="minorHAnsi" w:cstheme="minorBidi"/>
          <w:color w:val="auto"/>
        </w:rPr>
        <w:t xml:space="preserve"> </w:t>
      </w:r>
    </w:p>
    <w:p w14:paraId="10F5FE13" w14:textId="77777777" w:rsidR="002F5175" w:rsidRPr="002F5175" w:rsidRDefault="002F5175" w:rsidP="00310D34">
      <w:pPr>
        <w:ind w:left="0" w:firstLine="0"/>
      </w:pPr>
    </w:p>
    <w:p w14:paraId="73733FF2" w14:textId="04FB1224" w:rsidR="00822AA7" w:rsidRDefault="002F5175" w:rsidP="00822AA7">
      <w:pPr>
        <w:pStyle w:val="Heading5"/>
      </w:pPr>
      <w:r>
        <w:t xml:space="preserve">4.1.2. </w:t>
      </w:r>
      <w:r w:rsidR="00822AA7">
        <w:t xml:space="preserve">Types de </w:t>
      </w:r>
      <w:ins w:id="328" w:author="Bérangère DUFRESNE" w:date="2026-01-19T10:04:00Z" w16du:dateUtc="2026-01-19T09:04:00Z">
        <w:r w:rsidR="00E547BD">
          <w:t>M</w:t>
        </w:r>
      </w:ins>
      <w:del w:id="329" w:author="Bérangère DUFRESNE" w:date="2026-01-19T10:04:00Z" w16du:dateUtc="2026-01-19T09:04:00Z">
        <w:r w:rsidR="00822AA7" w:rsidDel="00E547BD">
          <w:delText>m</w:delText>
        </w:r>
      </w:del>
      <w:r w:rsidR="00822AA7">
        <w:t>agasins</w:t>
      </w:r>
      <w:ins w:id="330" w:author="Bérangère DUFRESNE" w:date="2026-01-19T10:04:00Z" w16du:dateUtc="2026-01-19T09:04:00Z">
        <w:r w:rsidR="00E547BD">
          <w:t xml:space="preserve"> et </w:t>
        </w:r>
        <w:r w:rsidR="00E547BD" w:rsidRPr="00840131">
          <w:rPr>
            <w:highlight w:val="green"/>
            <w:rPrChange w:id="331" w:author="Bérangère DUFRESNE" w:date="2026-01-19T10:18:00Z" w16du:dateUtc="2026-01-19T09:18:00Z">
              <w:rPr/>
            </w:rPrChange>
          </w:rPr>
          <w:t>Points de retrait</w:t>
        </w:r>
      </w:ins>
      <w:r w:rsidR="00822AA7">
        <w:t xml:space="preserve"> concernés</w:t>
      </w:r>
    </w:p>
    <w:p w14:paraId="3DCCD648" w14:textId="3168FF1D" w:rsidR="008B61DC" w:rsidRDefault="008B61DC">
      <w:pPr>
        <w:ind w:left="0" w:firstLine="0"/>
        <w:rPr>
          <w:rFonts w:asciiTheme="minorHAnsi" w:hAnsiTheme="minorHAnsi" w:cstheme="minorBidi"/>
          <w:color w:val="auto"/>
        </w:rPr>
      </w:pPr>
      <w:r>
        <w:rPr>
          <w:rFonts w:asciiTheme="minorHAnsi" w:hAnsiTheme="minorHAnsi" w:cstheme="minorBidi"/>
          <w:color w:val="auto"/>
        </w:rPr>
        <w:t xml:space="preserve">Un </w:t>
      </w:r>
      <w:r w:rsidR="00CC670E">
        <w:rPr>
          <w:rFonts w:asciiTheme="minorHAnsi" w:hAnsiTheme="minorHAnsi" w:cstheme="minorBidi"/>
          <w:color w:val="auto"/>
        </w:rPr>
        <w:t xml:space="preserve">Distributeur peut présenter plusieurs </w:t>
      </w:r>
      <w:ins w:id="332" w:author="Bérangère DUFRESNE" w:date="2026-01-19T10:04:00Z" w16du:dateUtc="2026-01-19T09:04:00Z">
        <w:r w:rsidR="00DB0035">
          <w:rPr>
            <w:rFonts w:asciiTheme="minorHAnsi" w:hAnsiTheme="minorHAnsi" w:cstheme="minorBidi"/>
            <w:color w:val="auto"/>
          </w:rPr>
          <w:t>M</w:t>
        </w:r>
      </w:ins>
      <w:del w:id="333" w:author="Bérangère DUFRESNE" w:date="2026-01-19T10:04:00Z" w16du:dateUtc="2026-01-19T09:04:00Z">
        <w:r w:rsidR="00CC670E">
          <w:rPr>
            <w:rFonts w:asciiTheme="minorHAnsi" w:hAnsiTheme="minorHAnsi" w:cstheme="minorBidi"/>
            <w:color w:val="auto"/>
          </w:rPr>
          <w:delText>m</w:delText>
        </w:r>
      </w:del>
      <w:r w:rsidR="00CC670E">
        <w:rPr>
          <w:rFonts w:asciiTheme="minorHAnsi" w:hAnsiTheme="minorHAnsi" w:cstheme="minorBidi"/>
          <w:color w:val="auto"/>
        </w:rPr>
        <w:t>agasins</w:t>
      </w:r>
      <w:ins w:id="334" w:author="Marie WENDLING" w:date="2026-01-16T11:30:00Z" w16du:dateUtc="2026-01-16T10:30:00Z">
        <w:r w:rsidR="00A330DD">
          <w:rPr>
            <w:rFonts w:asciiTheme="minorHAnsi" w:hAnsiTheme="minorHAnsi" w:cstheme="minorBidi"/>
            <w:color w:val="auto"/>
          </w:rPr>
          <w:t>/</w:t>
        </w:r>
      </w:ins>
      <w:ins w:id="335" w:author="Bérangère DUFRESNE" w:date="2026-01-19T10:04:00Z" w16du:dateUtc="2026-01-19T09:04:00Z">
        <w:r w:rsidR="00E547BD">
          <w:rPr>
            <w:rFonts w:asciiTheme="minorHAnsi" w:hAnsiTheme="minorHAnsi" w:cstheme="minorBidi"/>
            <w:color w:val="auto"/>
            <w:highlight w:val="green"/>
          </w:rPr>
          <w:t>P</w:t>
        </w:r>
      </w:ins>
      <w:ins w:id="336" w:author="Marie WENDLING" w:date="2026-01-19T09:51:00Z" w16du:dateUtc="2026-01-19T08:51:00Z">
        <w:del w:id="337" w:author="Bérangère DUFRESNE" w:date="2026-01-19T10:04:00Z" w16du:dateUtc="2026-01-19T09:04:00Z">
          <w:r w:rsidR="001178B8" w:rsidRPr="001178B8">
            <w:rPr>
              <w:rFonts w:asciiTheme="minorHAnsi" w:hAnsiTheme="minorHAnsi" w:cstheme="minorBidi"/>
              <w:color w:val="auto"/>
              <w:highlight w:val="green"/>
              <w:rPrChange w:id="338" w:author="Marie WENDLING" w:date="2026-01-19T09:51:00Z" w16du:dateUtc="2026-01-19T08:51:00Z">
                <w:rPr>
                  <w:rFonts w:asciiTheme="minorHAnsi" w:hAnsiTheme="minorHAnsi" w:cstheme="minorBidi"/>
                  <w:color w:val="auto"/>
                </w:rPr>
              </w:rPrChange>
            </w:rPr>
            <w:delText>p</w:delText>
          </w:r>
        </w:del>
        <w:r w:rsidR="001178B8" w:rsidRPr="001178B8">
          <w:rPr>
            <w:rFonts w:asciiTheme="minorHAnsi" w:hAnsiTheme="minorHAnsi" w:cstheme="minorBidi"/>
            <w:color w:val="auto"/>
            <w:highlight w:val="green"/>
            <w:rPrChange w:id="339" w:author="Marie WENDLING" w:date="2026-01-19T09:51:00Z" w16du:dateUtc="2026-01-19T08:51:00Z">
              <w:rPr>
                <w:rFonts w:asciiTheme="minorHAnsi" w:hAnsiTheme="minorHAnsi" w:cstheme="minorBidi"/>
                <w:color w:val="auto"/>
              </w:rPr>
            </w:rPrChange>
          </w:rPr>
          <w:t>oints de retrait</w:t>
        </w:r>
      </w:ins>
      <w:r w:rsidR="00CC670E">
        <w:rPr>
          <w:rFonts w:asciiTheme="minorHAnsi" w:hAnsiTheme="minorHAnsi" w:cstheme="minorBidi"/>
          <w:color w:val="auto"/>
        </w:rPr>
        <w:t xml:space="preserve"> dans le cadre de sa candidature</w:t>
      </w:r>
      <w:r w:rsidR="00730F6C">
        <w:rPr>
          <w:rFonts w:asciiTheme="minorHAnsi" w:hAnsiTheme="minorHAnsi" w:cstheme="minorBidi"/>
          <w:color w:val="auto"/>
        </w:rPr>
        <w:t xml:space="preserve">, sous réserve qu’ils </w:t>
      </w:r>
      <w:r w:rsidR="00CC55A7">
        <w:rPr>
          <w:rFonts w:asciiTheme="minorHAnsi" w:hAnsiTheme="minorHAnsi" w:cstheme="minorBidi"/>
          <w:color w:val="auto"/>
        </w:rPr>
        <w:t>relèvent tous de la catégorie des Grandes Surfaces Alimentaires (GSA)</w:t>
      </w:r>
      <w:r w:rsidR="00AE0229">
        <w:rPr>
          <w:rFonts w:asciiTheme="minorHAnsi" w:hAnsiTheme="minorHAnsi" w:cstheme="minorBidi"/>
          <w:color w:val="auto"/>
        </w:rPr>
        <w:t xml:space="preserve"> ou Grandes et Moyennes Surfaces (GMS)</w:t>
      </w:r>
      <w:ins w:id="340" w:author="Bérangère DUFRESNE" w:date="2026-01-19T10:07:00Z" w16du:dateUtc="2026-01-19T09:07:00Z">
        <w:r w:rsidR="00157085">
          <w:rPr>
            <w:rFonts w:asciiTheme="minorHAnsi" w:hAnsiTheme="minorHAnsi" w:cstheme="minorBidi"/>
            <w:color w:val="auto"/>
          </w:rPr>
          <w:t xml:space="preserve"> </w:t>
        </w:r>
        <w:r w:rsidR="00157085" w:rsidRPr="00157085">
          <w:rPr>
            <w:rFonts w:asciiTheme="minorHAnsi" w:hAnsiTheme="minorHAnsi" w:cstheme="minorBidi"/>
            <w:highlight w:val="green"/>
            <w:rPrChange w:id="341" w:author="Bérangère DUFRESNE" w:date="2026-01-19T10:07:00Z" w16du:dateUtc="2026-01-19T09:07:00Z">
              <w:rPr>
                <w:rFonts w:asciiTheme="minorHAnsi" w:hAnsiTheme="minorHAnsi" w:cstheme="minorBidi"/>
              </w:rPr>
            </w:rPrChange>
          </w:rPr>
          <w:t>commercialisant des produits alimentaires ou boissons destinés à la consommation humaine sont concernés</w:t>
        </w:r>
      </w:ins>
      <w:r w:rsidR="00CC670E" w:rsidRPr="00157085">
        <w:rPr>
          <w:rFonts w:asciiTheme="minorHAnsi" w:hAnsiTheme="minorHAnsi" w:cstheme="minorBidi"/>
          <w:color w:val="auto"/>
          <w:highlight w:val="green"/>
          <w:rPrChange w:id="342" w:author="Bérangère DUFRESNE" w:date="2026-01-19T10:07:00Z" w16du:dateUtc="2026-01-19T09:07:00Z">
            <w:rPr>
              <w:rFonts w:asciiTheme="minorHAnsi" w:hAnsiTheme="minorHAnsi" w:cstheme="minorBidi"/>
              <w:color w:val="auto"/>
            </w:rPr>
          </w:rPrChange>
        </w:rPr>
        <w:t>.</w:t>
      </w:r>
    </w:p>
    <w:p w14:paraId="0BE242F7" w14:textId="77777777" w:rsidR="00A51EF7" w:rsidRPr="00A1155A" w:rsidRDefault="00A51EF7" w:rsidP="00A51EF7">
      <w:pPr>
        <w:pStyle w:val="ListParagraph"/>
        <w:numPr>
          <w:ilvl w:val="0"/>
          <w:numId w:val="65"/>
        </w:numPr>
        <w:rPr>
          <w:ins w:id="343" w:author="Marie WENDLING" w:date="2026-01-19T10:23:00Z" w16du:dateUtc="2026-01-19T09:23:00Z"/>
          <w:rFonts w:asciiTheme="minorHAnsi" w:hAnsiTheme="minorHAnsi" w:cstheme="minorBidi"/>
          <w:color w:val="auto"/>
          <w:highlight w:val="green"/>
          <w:u w:val="single"/>
          <w:rPrChange w:id="344" w:author="Marie WENDLING" w:date="2026-01-19T12:25:00Z" w16du:dateUtc="2026-01-19T11:25:00Z">
            <w:rPr>
              <w:ins w:id="345" w:author="Marie WENDLING" w:date="2026-01-19T10:23:00Z" w16du:dateUtc="2026-01-19T09:23:00Z"/>
              <w:rFonts w:asciiTheme="minorHAnsi" w:hAnsiTheme="minorHAnsi" w:cstheme="minorBidi"/>
              <w:color w:val="auto"/>
              <w:u w:val="single"/>
            </w:rPr>
          </w:rPrChange>
        </w:rPr>
      </w:pPr>
      <w:ins w:id="346" w:author="Marie WENDLING" w:date="2026-01-19T10:23:00Z" w16du:dateUtc="2026-01-19T09:23:00Z">
        <w:r w:rsidRPr="00A1155A">
          <w:rPr>
            <w:rFonts w:asciiTheme="minorHAnsi" w:hAnsiTheme="minorHAnsi" w:cstheme="minorBidi"/>
            <w:color w:val="auto"/>
            <w:highlight w:val="green"/>
            <w:u w:val="single"/>
            <w:rPrChange w:id="347" w:author="Marie WENDLING" w:date="2026-01-19T12:25:00Z" w16du:dateUtc="2026-01-19T11:25:00Z">
              <w:rPr>
                <w:rFonts w:asciiTheme="minorHAnsi" w:hAnsiTheme="minorHAnsi" w:cstheme="minorBidi"/>
                <w:color w:val="auto"/>
                <w:u w:val="single"/>
              </w:rPr>
            </w:rPrChange>
          </w:rPr>
          <w:t>Magasins</w:t>
        </w:r>
      </w:ins>
    </w:p>
    <w:p w14:paraId="1B7AA2E0" w14:textId="5D3A64BC" w:rsidR="00BF19F3" w:rsidRPr="00E1325C" w:rsidRDefault="00822AA7" w:rsidP="00E1325C">
      <w:pPr>
        <w:ind w:left="0" w:firstLine="0"/>
        <w:rPr>
          <w:rFonts w:asciiTheme="minorHAnsi" w:hAnsiTheme="minorHAnsi" w:cstheme="minorBidi"/>
          <w:color w:val="auto"/>
        </w:rPr>
      </w:pPr>
      <w:r w:rsidRPr="009B4E66">
        <w:rPr>
          <w:rFonts w:asciiTheme="minorHAnsi" w:hAnsiTheme="minorHAnsi" w:cstheme="minorBidi"/>
          <w:color w:val="auto"/>
          <w:rPrChange w:id="348" w:author="Marie WENDLING" w:date="2025-12-05T10:24:00Z" w16du:dateUtc="2025-12-05T09:24:00Z">
            <w:rPr>
              <w:rFonts w:asciiTheme="minorHAnsi" w:hAnsiTheme="minorHAnsi" w:cstheme="minorBidi"/>
              <w:color w:val="auto"/>
              <w:highlight w:val="yellow"/>
            </w:rPr>
          </w:rPrChange>
        </w:rPr>
        <w:t xml:space="preserve">Dans le cadre de l’AMI, </w:t>
      </w:r>
      <w:r w:rsidR="001B16F1" w:rsidRPr="009B4E66">
        <w:rPr>
          <w:rFonts w:asciiTheme="minorHAnsi" w:hAnsiTheme="minorHAnsi" w:cstheme="minorBidi"/>
          <w:color w:val="auto"/>
          <w:rPrChange w:id="349" w:author="Marie WENDLING" w:date="2025-12-05T10:24:00Z" w16du:dateUtc="2025-12-05T09:24:00Z">
            <w:rPr>
              <w:rFonts w:asciiTheme="minorHAnsi" w:hAnsiTheme="minorHAnsi" w:cstheme="minorBidi"/>
              <w:color w:val="auto"/>
              <w:highlight w:val="yellow"/>
            </w:rPr>
          </w:rPrChange>
        </w:rPr>
        <w:t>sont seuls autorisés à candidater les</w:t>
      </w:r>
      <w:r w:rsidRPr="009B4E66">
        <w:rPr>
          <w:rFonts w:asciiTheme="minorHAnsi" w:hAnsiTheme="minorHAnsi" w:cstheme="minorBidi"/>
          <w:color w:val="auto"/>
          <w:rPrChange w:id="350" w:author="Marie WENDLING" w:date="2025-12-05T10:24:00Z" w16du:dateUtc="2025-12-05T09:24:00Z">
            <w:rPr>
              <w:rFonts w:asciiTheme="minorHAnsi" w:hAnsiTheme="minorHAnsi" w:cstheme="minorBidi"/>
              <w:color w:val="auto"/>
              <w:highlight w:val="yellow"/>
            </w:rPr>
          </w:rPrChange>
        </w:rPr>
        <w:t xml:space="preserve"> magasins présents dans la zone d’Activation Régionale ReUse pour 2025-2026</w:t>
      </w:r>
      <w:r w:rsidR="00CA4AE2" w:rsidRPr="009B4E66">
        <w:rPr>
          <w:rFonts w:asciiTheme="minorHAnsi" w:hAnsiTheme="minorHAnsi" w:cstheme="minorBidi"/>
          <w:color w:val="auto"/>
          <w:rPrChange w:id="351" w:author="Marie WENDLING" w:date="2025-12-05T10:24:00Z" w16du:dateUtc="2025-12-05T09:24:00Z">
            <w:rPr>
              <w:rFonts w:asciiTheme="minorHAnsi" w:hAnsiTheme="minorHAnsi" w:cstheme="minorBidi"/>
              <w:color w:val="auto"/>
              <w:highlight w:val="yellow"/>
            </w:rPr>
          </w:rPrChange>
        </w:rPr>
        <w:t>, à savoir dans les régions Hauts-de-France, Normandie, Bretagne et Pays de la Loire.</w:t>
      </w:r>
    </w:p>
    <w:p w14:paraId="08C6735F" w14:textId="73F83CF4" w:rsidR="00822AA7" w:rsidRDefault="00822AA7" w:rsidP="00822AA7">
      <w:pPr>
        <w:ind w:left="0"/>
        <w:rPr>
          <w:ins w:id="352" w:author="Bérangère DUFRESNE" w:date="2026-01-19T10:03:00Z" w16du:dateUtc="2026-01-19T09:03:00Z"/>
          <w:rFonts w:asciiTheme="minorHAnsi" w:hAnsiTheme="minorHAnsi" w:cstheme="minorBidi"/>
          <w:color w:val="auto"/>
        </w:rPr>
      </w:pPr>
      <w:r w:rsidRPr="6AEB0FAD">
        <w:rPr>
          <w:rFonts w:asciiTheme="minorHAnsi" w:hAnsiTheme="minorHAnsi" w:cstheme="minorBidi"/>
          <w:color w:val="auto"/>
        </w:rPr>
        <w:t>Ces magasins pourront être de tailles diverses afin de représenter le parc global de magasins GSA</w:t>
      </w:r>
      <w:ins w:id="353" w:author="Marie WENDLING" w:date="2026-01-19T10:02:00Z" w16du:dateUtc="2026-01-19T09:02:00Z">
        <w:r w:rsidR="00D87110">
          <w:rPr>
            <w:rFonts w:asciiTheme="minorHAnsi" w:hAnsiTheme="minorHAnsi" w:cstheme="minorBidi"/>
            <w:color w:val="auto"/>
          </w:rPr>
          <w:t xml:space="preserve"> </w:t>
        </w:r>
        <w:r w:rsidR="00D87110" w:rsidRPr="002C5CA0">
          <w:rPr>
            <w:rFonts w:asciiTheme="minorHAnsi" w:hAnsiTheme="minorHAnsi" w:cstheme="minorBidi"/>
            <w:color w:val="auto"/>
            <w:highlight w:val="green"/>
            <w:rPrChange w:id="354" w:author="Bérangère DUFRESNE" w:date="2026-01-19T10:08:00Z" w16du:dateUtc="2026-01-19T09:08:00Z">
              <w:rPr>
                <w:rFonts w:asciiTheme="minorHAnsi" w:hAnsiTheme="minorHAnsi" w:cstheme="minorBidi"/>
                <w:color w:val="auto"/>
              </w:rPr>
            </w:rPrChange>
          </w:rPr>
          <w:t>et GMS</w:t>
        </w:r>
      </w:ins>
      <w:ins w:id="355" w:author="Bérangère DUFRESNE" w:date="2026-01-19T10:08:00Z" w16du:dateUtc="2026-01-19T09:08:00Z">
        <w:r w:rsidR="002C5CA0" w:rsidRPr="002C5CA0">
          <w:rPr>
            <w:rFonts w:asciiTheme="minorHAnsi" w:hAnsiTheme="minorHAnsi" w:cstheme="minorBidi"/>
            <w:color w:val="auto"/>
            <w:highlight w:val="green"/>
            <w:rPrChange w:id="356" w:author="Bérangère DUFRESNE" w:date="2026-01-19T10:08:00Z" w16du:dateUtc="2026-01-19T09:08:00Z">
              <w:rPr>
                <w:rFonts w:asciiTheme="minorHAnsi" w:hAnsiTheme="minorHAnsi" w:cstheme="minorBidi"/>
                <w:color w:val="auto"/>
              </w:rPr>
            </w:rPrChange>
          </w:rPr>
          <w:t xml:space="preserve"> </w:t>
        </w:r>
        <w:r w:rsidR="002C5CA0" w:rsidRPr="002C5CA0">
          <w:rPr>
            <w:rFonts w:asciiTheme="minorHAnsi" w:hAnsiTheme="minorHAnsi" w:cstheme="minorBidi"/>
            <w:highlight w:val="green"/>
            <w:rPrChange w:id="357" w:author="Bérangère DUFRESNE" w:date="2026-01-19T10:08:00Z" w16du:dateUtc="2026-01-19T09:08:00Z">
              <w:rPr>
                <w:rFonts w:asciiTheme="minorHAnsi" w:hAnsiTheme="minorHAnsi" w:cstheme="minorBidi"/>
              </w:rPr>
            </w:rPrChange>
          </w:rPr>
          <w:t>commercialisant des produits alimentaires ou boissons destinés à la consommation humaine sont concernés</w:t>
        </w:r>
      </w:ins>
      <w:r w:rsidRPr="002C5CA0">
        <w:rPr>
          <w:rFonts w:asciiTheme="minorHAnsi" w:hAnsiTheme="minorHAnsi" w:cstheme="minorBidi"/>
          <w:color w:val="auto"/>
          <w:highlight w:val="green"/>
          <w:rPrChange w:id="358" w:author="Bérangère DUFRESNE" w:date="2026-01-19T10:08:00Z" w16du:dateUtc="2026-01-19T09:08:00Z">
            <w:rPr>
              <w:rFonts w:asciiTheme="minorHAnsi" w:hAnsiTheme="minorHAnsi" w:cstheme="minorBidi"/>
              <w:color w:val="auto"/>
            </w:rPr>
          </w:rPrChange>
        </w:rPr>
        <w:t>.</w:t>
      </w:r>
      <w:r w:rsidRPr="6AEB0FAD">
        <w:rPr>
          <w:rFonts w:asciiTheme="minorHAnsi" w:hAnsiTheme="minorHAnsi" w:cstheme="minorBidi"/>
          <w:color w:val="auto"/>
        </w:rPr>
        <w:t xml:space="preserve"> Les magasins de surface de vente inférieure à 400 m</w:t>
      </w:r>
      <w:r w:rsidR="001D00F0">
        <w:rPr>
          <w:rFonts w:asciiTheme="minorHAnsi" w:hAnsiTheme="minorHAnsi" w:cstheme="minorBidi"/>
          <w:color w:val="auto"/>
        </w:rPr>
        <w:t>²</w:t>
      </w:r>
      <w:r w:rsidRPr="6AEB0FAD">
        <w:rPr>
          <w:rFonts w:asciiTheme="minorHAnsi" w:hAnsiTheme="minorHAnsi" w:cstheme="minorBidi"/>
          <w:color w:val="auto"/>
        </w:rPr>
        <w:t xml:space="preserve"> ne pourront pas avoir accès aux</w:t>
      </w:r>
      <w:r w:rsidR="001D0F40">
        <w:rPr>
          <w:rFonts w:asciiTheme="minorHAnsi" w:hAnsiTheme="minorHAnsi" w:cstheme="minorBidi"/>
          <w:color w:val="auto"/>
        </w:rPr>
        <w:t xml:space="preserve"> RVM</w:t>
      </w:r>
      <w:r w:rsidRPr="6AEB0FAD">
        <w:rPr>
          <w:rFonts w:asciiTheme="minorHAnsi" w:hAnsiTheme="minorHAnsi" w:cstheme="minorBidi"/>
          <w:color w:val="auto"/>
        </w:rPr>
        <w:t xml:space="preserve">, ils auront uniquement accès à un </w:t>
      </w:r>
      <w:r>
        <w:rPr>
          <w:rFonts w:asciiTheme="minorHAnsi" w:hAnsiTheme="minorHAnsi" w:cstheme="minorBidi"/>
          <w:color w:val="auto"/>
        </w:rPr>
        <w:t>E</w:t>
      </w:r>
      <w:r w:rsidRPr="6AEB0FAD">
        <w:rPr>
          <w:rFonts w:asciiTheme="minorHAnsi" w:hAnsiTheme="minorHAnsi" w:cstheme="minorBidi"/>
          <w:color w:val="auto"/>
        </w:rPr>
        <w:t xml:space="preserve">quipement de récupération </w:t>
      </w:r>
      <w:r>
        <w:rPr>
          <w:rFonts w:asciiTheme="minorHAnsi" w:hAnsiTheme="minorHAnsi" w:cstheme="minorBidi"/>
          <w:color w:val="auto"/>
        </w:rPr>
        <w:t xml:space="preserve">et de déconsignation </w:t>
      </w:r>
      <w:r w:rsidRPr="6AEB0FAD">
        <w:rPr>
          <w:rFonts w:asciiTheme="minorHAnsi" w:hAnsiTheme="minorHAnsi" w:cstheme="minorBidi"/>
          <w:color w:val="auto"/>
        </w:rPr>
        <w:t xml:space="preserve">semi-manuel. </w:t>
      </w:r>
    </w:p>
    <w:p w14:paraId="3E6B812B" w14:textId="74A35DEB" w:rsidR="00A51EF7" w:rsidRPr="00A1155A" w:rsidRDefault="00A51EF7" w:rsidP="00A51EF7">
      <w:pPr>
        <w:pStyle w:val="ListParagraph"/>
        <w:numPr>
          <w:ilvl w:val="0"/>
          <w:numId w:val="65"/>
        </w:numPr>
        <w:rPr>
          <w:ins w:id="359" w:author="Marie WENDLING" w:date="2026-01-19T10:23:00Z" w16du:dateUtc="2026-01-19T09:23:00Z"/>
          <w:rFonts w:asciiTheme="minorHAnsi" w:hAnsiTheme="minorHAnsi" w:cstheme="minorBidi"/>
          <w:color w:val="auto"/>
          <w:highlight w:val="green"/>
          <w:u w:val="single"/>
          <w:rPrChange w:id="360" w:author="Marie WENDLING" w:date="2026-01-19T12:26:00Z" w16du:dateUtc="2026-01-19T11:26:00Z">
            <w:rPr>
              <w:ins w:id="361" w:author="Marie WENDLING" w:date="2026-01-19T10:23:00Z" w16du:dateUtc="2026-01-19T09:23:00Z"/>
              <w:rFonts w:asciiTheme="minorHAnsi" w:hAnsiTheme="minorHAnsi" w:cstheme="minorBidi"/>
              <w:color w:val="auto"/>
              <w:highlight w:val="green"/>
            </w:rPr>
          </w:rPrChange>
        </w:rPr>
        <w:pPrChange w:id="362" w:author="Marie WENDLING" w:date="2026-01-19T10:23:00Z" w16du:dateUtc="2026-01-19T09:23:00Z">
          <w:pPr>
            <w:ind w:left="0" w:firstLine="0"/>
          </w:pPr>
        </w:pPrChange>
      </w:pPr>
      <w:ins w:id="363" w:author="Marie WENDLING" w:date="2026-01-19T10:23:00Z" w16du:dateUtc="2026-01-19T09:23:00Z">
        <w:r w:rsidRPr="00A1155A">
          <w:rPr>
            <w:rFonts w:asciiTheme="minorHAnsi" w:hAnsiTheme="minorHAnsi" w:cstheme="minorBidi"/>
            <w:color w:val="auto"/>
            <w:highlight w:val="green"/>
            <w:u w:val="single"/>
            <w:rPrChange w:id="364" w:author="Marie WENDLING" w:date="2026-01-19T12:26:00Z" w16du:dateUtc="2026-01-19T11:26:00Z">
              <w:rPr>
                <w:rFonts w:asciiTheme="minorHAnsi" w:hAnsiTheme="minorHAnsi" w:cstheme="minorBidi"/>
                <w:color w:val="auto"/>
                <w:highlight w:val="green"/>
              </w:rPr>
            </w:rPrChange>
          </w:rPr>
          <w:t xml:space="preserve">Points de </w:t>
        </w:r>
      </w:ins>
      <w:ins w:id="365" w:author="Marie WENDLING" w:date="2026-01-19T12:26:00Z" w16du:dateUtc="2026-01-19T11:26:00Z">
        <w:r w:rsidR="00375526">
          <w:rPr>
            <w:rFonts w:asciiTheme="minorHAnsi" w:hAnsiTheme="minorHAnsi" w:cstheme="minorBidi"/>
            <w:color w:val="auto"/>
            <w:highlight w:val="green"/>
            <w:u w:val="single"/>
          </w:rPr>
          <w:t>r</w:t>
        </w:r>
      </w:ins>
      <w:ins w:id="366" w:author="Marie WENDLING" w:date="2026-01-19T10:23:00Z" w16du:dateUtc="2026-01-19T09:23:00Z">
        <w:r w:rsidRPr="00A1155A">
          <w:rPr>
            <w:rFonts w:asciiTheme="minorHAnsi" w:hAnsiTheme="minorHAnsi" w:cstheme="minorBidi"/>
            <w:color w:val="auto"/>
            <w:highlight w:val="green"/>
            <w:u w:val="single"/>
            <w:rPrChange w:id="367" w:author="Marie WENDLING" w:date="2026-01-19T12:26:00Z" w16du:dateUtc="2026-01-19T11:26:00Z">
              <w:rPr>
                <w:rFonts w:asciiTheme="minorHAnsi" w:hAnsiTheme="minorHAnsi" w:cstheme="minorBidi"/>
                <w:color w:val="auto"/>
                <w:highlight w:val="green"/>
              </w:rPr>
            </w:rPrChange>
          </w:rPr>
          <w:t>etrait</w:t>
        </w:r>
      </w:ins>
    </w:p>
    <w:p w14:paraId="004B6C0E" w14:textId="1E6DDBAF" w:rsidR="0041467A" w:rsidRPr="0041467A" w:rsidRDefault="00CA4FAD" w:rsidP="0041467A">
      <w:pPr>
        <w:ind w:left="0" w:firstLine="0"/>
        <w:rPr>
          <w:ins w:id="368" w:author="Marie WENDLING" w:date="2026-01-19T10:26:00Z"/>
          <w:rFonts w:asciiTheme="minorHAnsi" w:hAnsiTheme="minorHAnsi" w:cstheme="minorBidi"/>
          <w:color w:val="auto"/>
          <w:highlight w:val="green"/>
        </w:rPr>
      </w:pPr>
      <w:ins w:id="369" w:author="Marie WENDLING" w:date="2026-01-19T10:25:00Z" w16du:dateUtc="2026-01-19T09:25:00Z">
        <w:r>
          <w:rPr>
            <w:rFonts w:asciiTheme="minorHAnsi" w:hAnsiTheme="minorHAnsi" w:cstheme="minorBidi"/>
            <w:color w:val="auto"/>
            <w:highlight w:val="green"/>
          </w:rPr>
          <w:t>Les</w:t>
        </w:r>
      </w:ins>
      <w:ins w:id="370" w:author="Marie WENDLING" w:date="2026-01-19T10:26:00Z" w16du:dateUtc="2026-01-19T09:26:00Z">
        <w:r>
          <w:rPr>
            <w:rFonts w:asciiTheme="minorHAnsi" w:hAnsiTheme="minorHAnsi" w:cstheme="minorBidi"/>
            <w:color w:val="auto"/>
            <w:highlight w:val="green"/>
          </w:rPr>
          <w:t xml:space="preserve"> Points de </w:t>
        </w:r>
      </w:ins>
      <w:ins w:id="371" w:author="Marie WENDLING" w:date="2026-01-19T12:27:00Z" w16du:dateUtc="2026-01-19T11:27:00Z">
        <w:r w:rsidR="00375526">
          <w:rPr>
            <w:rFonts w:asciiTheme="minorHAnsi" w:hAnsiTheme="minorHAnsi" w:cstheme="minorBidi"/>
            <w:color w:val="auto"/>
            <w:highlight w:val="green"/>
          </w:rPr>
          <w:t>r</w:t>
        </w:r>
      </w:ins>
      <w:ins w:id="372" w:author="Marie WENDLING" w:date="2026-01-19T10:26:00Z" w16du:dateUtc="2026-01-19T09:26:00Z">
        <w:r>
          <w:rPr>
            <w:rFonts w:asciiTheme="minorHAnsi" w:hAnsiTheme="minorHAnsi" w:cstheme="minorBidi"/>
            <w:color w:val="auto"/>
            <w:highlight w:val="green"/>
          </w:rPr>
          <w:t xml:space="preserve">etrait concernés par </w:t>
        </w:r>
        <w:r w:rsidR="00F642D7">
          <w:rPr>
            <w:rFonts w:asciiTheme="minorHAnsi" w:hAnsiTheme="minorHAnsi" w:cstheme="minorBidi"/>
            <w:color w:val="auto"/>
            <w:highlight w:val="green"/>
          </w:rPr>
          <w:t xml:space="preserve">le périmètre </w:t>
        </w:r>
      </w:ins>
      <w:ins w:id="373" w:author="Marie WENDLING" w:date="2026-01-19T12:20:00Z" w16du:dateUtc="2026-01-19T11:20:00Z">
        <w:r w:rsidR="00E64552">
          <w:rPr>
            <w:rFonts w:asciiTheme="minorHAnsi" w:hAnsiTheme="minorHAnsi" w:cstheme="minorBidi"/>
            <w:color w:val="auto"/>
            <w:highlight w:val="green"/>
          </w:rPr>
          <w:t xml:space="preserve">de l’AMI </w:t>
        </w:r>
      </w:ins>
      <w:ins w:id="374" w:author="Marie WENDLING" w:date="2026-01-19T10:26:00Z" w16du:dateUtc="2026-01-19T09:26:00Z">
        <w:r w:rsidR="00F642D7">
          <w:rPr>
            <w:rFonts w:asciiTheme="minorHAnsi" w:hAnsiTheme="minorHAnsi" w:cstheme="minorBidi"/>
            <w:color w:val="auto"/>
            <w:highlight w:val="green"/>
          </w:rPr>
          <w:t>sont</w:t>
        </w:r>
      </w:ins>
      <w:ins w:id="375" w:author="Marie WENDLING" w:date="2026-01-19T10:27:00Z" w16du:dateUtc="2026-01-19T09:27:00Z">
        <w:r w:rsidR="0041467A">
          <w:rPr>
            <w:rFonts w:asciiTheme="minorHAnsi" w:hAnsiTheme="minorHAnsi" w:cstheme="minorBidi"/>
            <w:color w:val="auto"/>
            <w:highlight w:val="green"/>
          </w:rPr>
          <w:t xml:space="preserve"> exclusivement</w:t>
        </w:r>
      </w:ins>
      <w:ins w:id="376" w:author="Marie WENDLING" w:date="2026-01-19T10:26:00Z" w16du:dateUtc="2026-01-19T09:26:00Z">
        <w:r w:rsidR="0041467A">
          <w:rPr>
            <w:rFonts w:asciiTheme="minorHAnsi" w:hAnsiTheme="minorHAnsi" w:cstheme="minorBidi"/>
            <w:color w:val="auto"/>
            <w:highlight w:val="green"/>
          </w:rPr>
          <w:t xml:space="preserve"> des</w:t>
        </w:r>
        <w:r w:rsidR="00F642D7" w:rsidRPr="0041467A">
          <w:rPr>
            <w:rFonts w:asciiTheme="minorHAnsi" w:hAnsiTheme="minorHAnsi" w:cstheme="minorBidi"/>
            <w:color w:val="auto"/>
            <w:highlight w:val="green"/>
          </w:rPr>
          <w:t xml:space="preserve"> </w:t>
        </w:r>
      </w:ins>
      <w:ins w:id="377" w:author="Marie WENDLING" w:date="2026-01-19T10:26:00Z">
        <w:r w:rsidR="0041467A" w:rsidRPr="0041467A">
          <w:rPr>
            <w:rFonts w:asciiTheme="minorHAnsi" w:hAnsiTheme="minorHAnsi" w:cstheme="minorBidi"/>
            <w:color w:val="auto"/>
            <w:highlight w:val="green"/>
            <w:rPrChange w:id="378" w:author="Marie WENDLING" w:date="2026-01-19T10:27:00Z" w16du:dateUtc="2026-01-19T09:27:00Z">
              <w:rPr>
                <w:rFonts w:asciiTheme="minorHAnsi" w:hAnsiTheme="minorHAnsi" w:cstheme="minorBidi"/>
                <w:b/>
                <w:bCs/>
                <w:color w:val="auto"/>
                <w:highlight w:val="green"/>
              </w:rPr>
            </w:rPrChange>
          </w:rPr>
          <w:t>Point</w:t>
        </w:r>
      </w:ins>
      <w:ins w:id="379" w:author="Marie WENDLING" w:date="2026-01-19T10:27:00Z" w16du:dateUtc="2026-01-19T09:27:00Z">
        <w:r w:rsidR="0041467A" w:rsidRPr="0041467A">
          <w:rPr>
            <w:rFonts w:asciiTheme="minorHAnsi" w:hAnsiTheme="minorHAnsi" w:cstheme="minorBidi"/>
            <w:color w:val="auto"/>
            <w:highlight w:val="green"/>
            <w:rPrChange w:id="380" w:author="Marie WENDLING" w:date="2026-01-19T10:27:00Z" w16du:dateUtc="2026-01-19T09:27:00Z">
              <w:rPr>
                <w:rFonts w:asciiTheme="minorHAnsi" w:hAnsiTheme="minorHAnsi" w:cstheme="minorBidi"/>
                <w:b/>
                <w:bCs/>
                <w:color w:val="auto"/>
                <w:highlight w:val="green"/>
              </w:rPr>
            </w:rPrChange>
          </w:rPr>
          <w:t>s</w:t>
        </w:r>
      </w:ins>
      <w:ins w:id="381" w:author="Marie WENDLING" w:date="2026-01-19T10:26:00Z">
        <w:r w:rsidR="0041467A" w:rsidRPr="0041467A">
          <w:rPr>
            <w:rFonts w:asciiTheme="minorHAnsi" w:hAnsiTheme="minorHAnsi" w:cstheme="minorBidi"/>
            <w:color w:val="auto"/>
            <w:highlight w:val="green"/>
            <w:rPrChange w:id="382" w:author="Marie WENDLING" w:date="2026-01-19T10:27:00Z" w16du:dateUtc="2026-01-19T09:27:00Z">
              <w:rPr>
                <w:rFonts w:asciiTheme="minorHAnsi" w:hAnsiTheme="minorHAnsi" w:cstheme="minorBidi"/>
                <w:b/>
                <w:bCs/>
                <w:color w:val="auto"/>
                <w:highlight w:val="green"/>
              </w:rPr>
            </w:rPrChange>
          </w:rPr>
          <w:t xml:space="preserve"> de </w:t>
        </w:r>
      </w:ins>
      <w:ins w:id="383" w:author="Marie WENDLING" w:date="2026-01-19T12:27:00Z" w16du:dateUtc="2026-01-19T11:27:00Z">
        <w:r w:rsidR="00375526">
          <w:rPr>
            <w:rFonts w:asciiTheme="minorHAnsi" w:hAnsiTheme="minorHAnsi" w:cstheme="minorBidi"/>
            <w:color w:val="auto"/>
            <w:highlight w:val="green"/>
          </w:rPr>
          <w:t>r</w:t>
        </w:r>
      </w:ins>
      <w:ins w:id="384" w:author="Marie WENDLING" w:date="2026-01-19T10:26:00Z">
        <w:r w:rsidR="0041467A" w:rsidRPr="0041467A">
          <w:rPr>
            <w:rFonts w:asciiTheme="minorHAnsi" w:hAnsiTheme="minorHAnsi" w:cstheme="minorBidi"/>
            <w:color w:val="auto"/>
            <w:highlight w:val="green"/>
            <w:rPrChange w:id="385" w:author="Marie WENDLING" w:date="2026-01-19T10:27:00Z" w16du:dateUtc="2026-01-19T09:27:00Z">
              <w:rPr>
                <w:rFonts w:asciiTheme="minorHAnsi" w:hAnsiTheme="minorHAnsi" w:cstheme="minorBidi"/>
                <w:b/>
                <w:bCs/>
                <w:color w:val="auto"/>
                <w:highlight w:val="green"/>
              </w:rPr>
            </w:rPrChange>
          </w:rPr>
          <w:t>etrait</w:t>
        </w:r>
        <w:r w:rsidR="0041467A" w:rsidRPr="0041467A">
          <w:rPr>
            <w:rFonts w:asciiTheme="minorHAnsi" w:hAnsiTheme="minorHAnsi" w:cstheme="minorBidi"/>
            <w:color w:val="auto"/>
            <w:highlight w:val="green"/>
          </w:rPr>
          <w:t xml:space="preserve"> (« Drive</w:t>
        </w:r>
      </w:ins>
      <w:ins w:id="386" w:author="Marie WENDLING" w:date="2026-01-19T10:26:00Z" w16du:dateUtc="2026-01-19T09:26:00Z">
        <w:r w:rsidR="0041467A">
          <w:rPr>
            <w:rFonts w:asciiTheme="minorHAnsi" w:hAnsiTheme="minorHAnsi" w:cstheme="minorBidi"/>
            <w:color w:val="auto"/>
            <w:highlight w:val="green"/>
          </w:rPr>
          <w:t> »)</w:t>
        </w:r>
      </w:ins>
      <w:ins w:id="387" w:author="Marie WENDLING" w:date="2026-01-19T10:26:00Z">
        <w:r w:rsidR="0041467A" w:rsidRPr="0041467A">
          <w:rPr>
            <w:rFonts w:asciiTheme="minorHAnsi" w:hAnsiTheme="minorHAnsi" w:cstheme="minorBidi"/>
            <w:color w:val="auto"/>
            <w:highlight w:val="green"/>
          </w:rPr>
          <w:t xml:space="preserve"> </w:t>
        </w:r>
      </w:ins>
      <w:ins w:id="388" w:author="Marie WENDLING" w:date="2026-01-19T10:28:00Z" w16du:dateUtc="2026-01-19T09:28:00Z">
        <w:r w:rsidR="008211F4">
          <w:rPr>
            <w:rFonts w:asciiTheme="minorHAnsi" w:hAnsiTheme="minorHAnsi" w:cstheme="minorBidi"/>
            <w:color w:val="auto"/>
            <w:highlight w:val="green"/>
          </w:rPr>
          <w:t xml:space="preserve">situés </w:t>
        </w:r>
        <w:r w:rsidR="008211F4" w:rsidRPr="0041467A">
          <w:rPr>
            <w:rFonts w:asciiTheme="minorHAnsi" w:hAnsiTheme="minorHAnsi" w:cstheme="minorBidi"/>
            <w:color w:val="auto"/>
            <w:highlight w:val="green"/>
          </w:rPr>
          <w:t>physiquement à côté</w:t>
        </w:r>
      </w:ins>
      <w:ins w:id="389" w:author="Marie WENDLING" w:date="2026-01-19T10:26:00Z">
        <w:r w:rsidR="0041467A" w:rsidRPr="0041467A">
          <w:rPr>
            <w:rFonts w:asciiTheme="minorHAnsi" w:hAnsiTheme="minorHAnsi" w:cstheme="minorBidi"/>
            <w:color w:val="auto"/>
            <w:highlight w:val="green"/>
          </w:rPr>
          <w:t xml:space="preserve"> </w:t>
        </w:r>
      </w:ins>
      <w:ins w:id="390" w:author="Marie WENDLING" w:date="2026-01-19T10:37:00Z" w16du:dateUtc="2026-01-19T09:37:00Z">
        <w:r w:rsidR="00920DFA">
          <w:rPr>
            <w:rFonts w:asciiTheme="minorHAnsi" w:hAnsiTheme="minorHAnsi" w:cstheme="minorBidi"/>
            <w:color w:val="auto"/>
            <w:highlight w:val="green"/>
          </w:rPr>
          <w:t>d’</w:t>
        </w:r>
      </w:ins>
      <w:ins w:id="391" w:author="Marie WENDLING" w:date="2026-01-19T10:26:00Z">
        <w:r w:rsidR="0041467A" w:rsidRPr="0041467A">
          <w:rPr>
            <w:rFonts w:asciiTheme="minorHAnsi" w:hAnsiTheme="minorHAnsi" w:cstheme="minorBidi"/>
            <w:color w:val="auto"/>
            <w:highlight w:val="green"/>
          </w:rPr>
          <w:t xml:space="preserve">un Point de </w:t>
        </w:r>
      </w:ins>
      <w:ins w:id="392" w:author="Marie WENDLING" w:date="2026-01-19T12:27:00Z" w16du:dateUtc="2026-01-19T11:27:00Z">
        <w:r w:rsidR="00375526">
          <w:rPr>
            <w:rFonts w:asciiTheme="minorHAnsi" w:hAnsiTheme="minorHAnsi" w:cstheme="minorBidi"/>
            <w:color w:val="auto"/>
            <w:highlight w:val="green"/>
          </w:rPr>
          <w:t>v</w:t>
        </w:r>
      </w:ins>
      <w:ins w:id="393" w:author="Marie WENDLING" w:date="2026-01-19T10:26:00Z">
        <w:r w:rsidR="0041467A" w:rsidRPr="0041467A">
          <w:rPr>
            <w:rFonts w:asciiTheme="minorHAnsi" w:hAnsiTheme="minorHAnsi" w:cstheme="minorBidi"/>
            <w:color w:val="auto"/>
            <w:highlight w:val="green"/>
          </w:rPr>
          <w:t>ente</w:t>
        </w:r>
      </w:ins>
      <w:ins w:id="394" w:author="Marie WENDLING" w:date="2026-01-19T12:21:00Z" w16du:dateUtc="2026-01-19T11:21:00Z">
        <w:r w:rsidR="008B60A7">
          <w:rPr>
            <w:rFonts w:asciiTheme="minorHAnsi" w:hAnsiTheme="minorHAnsi" w:cstheme="minorBidi"/>
            <w:color w:val="auto"/>
            <w:highlight w:val="green"/>
          </w:rPr>
          <w:t xml:space="preserve"> (ci-après </w:t>
        </w:r>
      </w:ins>
      <w:ins w:id="395" w:author="Marie WENDLING" w:date="2026-01-19T12:20:00Z" w16du:dateUtc="2026-01-19T11:20:00Z">
        <w:r w:rsidR="00D57E36">
          <w:rPr>
            <w:rFonts w:asciiTheme="minorHAnsi" w:hAnsiTheme="minorHAnsi" w:cstheme="minorBidi"/>
            <w:color w:val="auto"/>
            <w:highlight w:val="green"/>
          </w:rPr>
          <w:t>« accolés »</w:t>
        </w:r>
        <w:r w:rsidR="008B60A7">
          <w:rPr>
            <w:rFonts w:asciiTheme="minorHAnsi" w:hAnsiTheme="minorHAnsi" w:cstheme="minorBidi"/>
            <w:color w:val="auto"/>
            <w:highlight w:val="green"/>
          </w:rPr>
          <w:t>)</w:t>
        </w:r>
        <w:r w:rsidR="00392A0A">
          <w:rPr>
            <w:rFonts w:asciiTheme="minorHAnsi" w:hAnsiTheme="minorHAnsi" w:cstheme="minorBidi"/>
            <w:color w:val="auto"/>
            <w:highlight w:val="green"/>
          </w:rPr>
          <w:t>.</w:t>
        </w:r>
      </w:ins>
    </w:p>
    <w:p w14:paraId="707971D1" w14:textId="36B6DFBB" w:rsidR="00442C2A" w:rsidRDefault="00442C2A" w:rsidP="00442C2A">
      <w:pPr>
        <w:ind w:left="0" w:firstLine="0"/>
        <w:rPr>
          <w:ins w:id="396" w:author="Bérangère DUFRESNE" w:date="2026-01-19T10:03:00Z" w16du:dateUtc="2026-01-19T09:03:00Z"/>
          <w:rFonts w:asciiTheme="minorHAnsi" w:hAnsiTheme="minorHAnsi" w:cstheme="minorBidi"/>
          <w:color w:val="auto"/>
          <w:highlight w:val="green"/>
        </w:rPr>
      </w:pPr>
      <w:ins w:id="397" w:author="Bérangère DUFRESNE" w:date="2026-01-19T10:03:00Z" w16du:dateUtc="2026-01-19T09:03:00Z">
        <w:del w:id="398" w:author="Marie WENDLING" w:date="2026-01-19T12:22:00Z" w16du:dateUtc="2026-01-19T11:22:00Z">
          <w:r w:rsidDel="00B755DF">
            <w:rPr>
              <w:rFonts w:asciiTheme="minorHAnsi" w:hAnsiTheme="minorHAnsi" w:cstheme="minorBidi"/>
              <w:color w:val="auto"/>
              <w:highlight w:val="green"/>
            </w:rPr>
            <w:delText>L’attention des candidats est attirée sur le fait que :</w:delText>
          </w:r>
        </w:del>
      </w:ins>
      <w:ins w:id="399" w:author="Marie WENDLING" w:date="2026-01-19T12:22:00Z" w16du:dateUtc="2026-01-19T11:22:00Z">
        <w:r w:rsidR="00B755DF">
          <w:rPr>
            <w:rFonts w:asciiTheme="minorHAnsi" w:hAnsiTheme="minorHAnsi" w:cstheme="minorBidi"/>
            <w:color w:val="auto"/>
            <w:highlight w:val="green"/>
          </w:rPr>
          <w:t xml:space="preserve">En conséquence : </w:t>
        </w:r>
      </w:ins>
    </w:p>
    <w:p w14:paraId="7E106558" w14:textId="6672B0D3" w:rsidR="00442C2A" w:rsidRPr="005B6F94" w:rsidRDefault="00442C2A" w:rsidP="00442C2A">
      <w:pPr>
        <w:pStyle w:val="ListParagraph"/>
        <w:numPr>
          <w:ilvl w:val="0"/>
          <w:numId w:val="63"/>
        </w:numPr>
        <w:rPr>
          <w:ins w:id="400" w:author="Bérangère DUFRESNE" w:date="2026-01-19T10:03:00Z" w16du:dateUtc="2026-01-19T09:03:00Z"/>
          <w:rFonts w:asciiTheme="minorHAnsi" w:hAnsiTheme="minorHAnsi" w:cstheme="minorBidi"/>
          <w:color w:val="auto"/>
        </w:rPr>
      </w:pPr>
      <w:ins w:id="401" w:author="Bérangère DUFRESNE" w:date="2026-01-19T10:03:00Z" w16du:dateUtc="2026-01-19T09:03:00Z">
        <w:r w:rsidRPr="008B588C">
          <w:rPr>
            <w:rFonts w:asciiTheme="minorHAnsi" w:hAnsiTheme="minorHAnsi" w:cstheme="minorBidi"/>
            <w:color w:val="auto"/>
            <w:highlight w:val="green"/>
          </w:rPr>
          <w:t xml:space="preserve">Un Distributeur ne peut présenter dans sa candidature un Point de </w:t>
        </w:r>
      </w:ins>
      <w:ins w:id="402" w:author="Marie WENDLING" w:date="2026-01-19T12:26:00Z" w16du:dateUtc="2026-01-19T11:26:00Z">
        <w:r w:rsidR="00375526">
          <w:rPr>
            <w:rFonts w:asciiTheme="minorHAnsi" w:hAnsiTheme="minorHAnsi" w:cstheme="minorBidi"/>
            <w:color w:val="auto"/>
            <w:highlight w:val="green"/>
          </w:rPr>
          <w:t>r</w:t>
        </w:r>
      </w:ins>
      <w:ins w:id="403" w:author="Bérangère DUFRESNE" w:date="2026-01-19T10:03:00Z" w16du:dateUtc="2026-01-19T09:03:00Z">
        <w:del w:id="404" w:author="Marie WENDLING" w:date="2026-01-19T12:26:00Z" w16du:dateUtc="2026-01-19T11:26:00Z">
          <w:r w:rsidRPr="008B588C" w:rsidDel="00375526">
            <w:rPr>
              <w:rFonts w:asciiTheme="minorHAnsi" w:hAnsiTheme="minorHAnsi" w:cstheme="minorBidi"/>
              <w:color w:val="auto"/>
              <w:highlight w:val="green"/>
            </w:rPr>
            <w:delText>R</w:delText>
          </w:r>
        </w:del>
        <w:r w:rsidRPr="008B588C">
          <w:rPr>
            <w:rFonts w:asciiTheme="minorHAnsi" w:hAnsiTheme="minorHAnsi" w:cstheme="minorBidi"/>
            <w:color w:val="auto"/>
            <w:highlight w:val="green"/>
          </w:rPr>
          <w:t xml:space="preserve">etrait isolé (non </w:t>
        </w:r>
        <w:r w:rsidRPr="008B588C">
          <w:rPr>
            <w:rFonts w:asciiTheme="minorHAnsi" w:hAnsiTheme="minorHAnsi" w:cstheme="minorHAnsi"/>
            <w:highlight w:val="green"/>
          </w:rPr>
          <w:t>accolé à un Point de vente)</w:t>
        </w:r>
      </w:ins>
      <w:ins w:id="405" w:author="Marie WENDLING" w:date="2026-01-19T10:16:00Z" w16du:dateUtc="2026-01-19T09:16:00Z">
        <w:r w:rsidR="001F31FA">
          <w:rPr>
            <w:rFonts w:asciiTheme="minorHAnsi" w:hAnsiTheme="minorHAnsi" w:cstheme="minorHAnsi"/>
            <w:highlight w:val="green"/>
          </w:rPr>
          <w:t xml:space="preserve">. </w:t>
        </w:r>
      </w:ins>
      <w:ins w:id="406" w:author="Bérangère DUFRESNE" w:date="2026-01-19T10:03:00Z" w16du:dateUtc="2026-01-19T09:03:00Z">
        <w:del w:id="407" w:author="Marie WENDLING" w:date="2026-01-19T10:16:00Z" w16du:dateUtc="2026-01-19T09:16:00Z">
          <w:r w:rsidRPr="008B588C" w:rsidDel="001F31FA">
            <w:rPr>
              <w:rFonts w:asciiTheme="minorHAnsi" w:hAnsiTheme="minorHAnsi" w:cstheme="minorHAnsi"/>
              <w:highlight w:val="green"/>
            </w:rPr>
            <w:delText xml:space="preserve"> </w:delText>
          </w:r>
        </w:del>
      </w:ins>
    </w:p>
    <w:p w14:paraId="560CDC13" w14:textId="5AC9F904" w:rsidR="00442C2A" w:rsidRDefault="00442C2A" w:rsidP="00442C2A">
      <w:pPr>
        <w:pStyle w:val="ListParagraph"/>
        <w:numPr>
          <w:ilvl w:val="0"/>
          <w:numId w:val="63"/>
        </w:numPr>
        <w:rPr>
          <w:ins w:id="408" w:author="Marie WENDLING" w:date="2026-01-19T10:30:00Z" w16du:dateUtc="2026-01-19T09:30:00Z"/>
          <w:rFonts w:asciiTheme="minorHAnsi" w:hAnsiTheme="minorHAnsi" w:cstheme="minorBidi"/>
          <w:color w:val="auto"/>
        </w:rPr>
      </w:pPr>
      <w:ins w:id="409" w:author="Bérangère DUFRESNE" w:date="2026-01-19T10:03:00Z" w16du:dateUtc="2026-01-19T09:03:00Z">
        <w:r>
          <w:rPr>
            <w:rFonts w:asciiTheme="minorHAnsi" w:hAnsiTheme="minorHAnsi" w:cstheme="minorHAnsi"/>
            <w:highlight w:val="green"/>
          </w:rPr>
          <w:t>U</w:t>
        </w:r>
        <w:r w:rsidRPr="005B6F94">
          <w:rPr>
            <w:rFonts w:asciiTheme="minorHAnsi" w:hAnsiTheme="minorHAnsi" w:cstheme="minorHAnsi"/>
            <w:highlight w:val="green"/>
          </w:rPr>
          <w:t>n</w:t>
        </w:r>
        <w:r w:rsidRPr="008B588C">
          <w:rPr>
            <w:rFonts w:asciiTheme="minorHAnsi" w:hAnsiTheme="minorHAnsi" w:cstheme="minorHAnsi"/>
            <w:highlight w:val="green"/>
          </w:rPr>
          <w:t xml:space="preserve"> Point de retrait isolé </w:t>
        </w:r>
      </w:ins>
      <w:ins w:id="410" w:author="Bérangère DUFRESNE" w:date="2026-01-19T12:29:00Z" w16du:dateUtc="2026-01-19T11:29:00Z">
        <w:r w:rsidR="007C3DCB" w:rsidRPr="008B588C">
          <w:rPr>
            <w:rFonts w:asciiTheme="minorHAnsi" w:hAnsiTheme="minorHAnsi" w:cstheme="minorBidi"/>
            <w:color w:val="auto"/>
            <w:highlight w:val="green"/>
          </w:rPr>
          <w:t xml:space="preserve">(non </w:t>
        </w:r>
        <w:r w:rsidR="007C3DCB" w:rsidRPr="008B588C">
          <w:rPr>
            <w:rFonts w:asciiTheme="minorHAnsi" w:hAnsiTheme="minorHAnsi" w:cstheme="minorHAnsi"/>
            <w:highlight w:val="green"/>
          </w:rPr>
          <w:t>accolé à un Point de vente)</w:t>
        </w:r>
        <w:r w:rsidR="007C3DCB">
          <w:rPr>
            <w:rFonts w:asciiTheme="minorHAnsi" w:hAnsiTheme="minorHAnsi" w:cstheme="minorHAnsi"/>
            <w:highlight w:val="green"/>
          </w:rPr>
          <w:t xml:space="preserve"> </w:t>
        </w:r>
      </w:ins>
      <w:ins w:id="411" w:author="Bérangère DUFRESNE" w:date="2026-01-19T10:03:00Z" w16du:dateUtc="2026-01-19T09:03:00Z">
        <w:r w:rsidRPr="008B588C">
          <w:rPr>
            <w:rFonts w:asciiTheme="minorHAnsi" w:hAnsiTheme="minorHAnsi" w:cstheme="minorHAnsi"/>
            <w:highlight w:val="green"/>
          </w:rPr>
          <w:t>ne pourra pas être retenu au terme de l’analyse des candidatures au présent AMI</w:t>
        </w:r>
        <w:r w:rsidRPr="008B588C">
          <w:rPr>
            <w:rFonts w:asciiTheme="minorHAnsi" w:hAnsiTheme="minorHAnsi" w:cstheme="minorBidi"/>
            <w:color w:val="auto"/>
            <w:highlight w:val="green"/>
          </w:rPr>
          <w:t>.</w:t>
        </w:r>
      </w:ins>
    </w:p>
    <w:p w14:paraId="34AC3286" w14:textId="0AE29572" w:rsidR="000D4ED1" w:rsidRPr="00006D24" w:rsidDel="00D84578" w:rsidRDefault="00D84578" w:rsidP="00D84578">
      <w:pPr>
        <w:ind w:left="0" w:firstLine="0"/>
        <w:rPr>
          <w:del w:id="412" w:author="Marie WENDLING" w:date="2026-01-19T10:30:00Z" w16du:dateUtc="2026-01-19T09:30:00Z"/>
          <w:rFonts w:asciiTheme="minorHAnsi" w:hAnsiTheme="minorHAnsi" w:cstheme="minorBidi"/>
          <w:color w:val="auto"/>
          <w:highlight w:val="green"/>
          <w:rPrChange w:id="413" w:author="Marie WENDLING" w:date="2026-01-19T12:25:00Z" w16du:dateUtc="2026-01-19T11:25:00Z">
            <w:rPr>
              <w:del w:id="414" w:author="Marie WENDLING" w:date="2026-01-19T10:30:00Z" w16du:dateUtc="2026-01-19T09:30:00Z"/>
              <w:rFonts w:asciiTheme="minorHAnsi" w:hAnsiTheme="minorHAnsi" w:cstheme="minorBidi"/>
              <w:color w:val="auto"/>
            </w:rPr>
          </w:rPrChange>
        </w:rPr>
        <w:pPrChange w:id="415" w:author="Marie WENDLING" w:date="2026-01-19T12:23:00Z" w16du:dateUtc="2026-01-19T11:23:00Z">
          <w:pPr/>
        </w:pPrChange>
      </w:pPr>
      <w:ins w:id="416" w:author="Marie WENDLING" w:date="2026-01-19T12:23:00Z" w16du:dateUtc="2026-01-19T11:23:00Z">
        <w:r w:rsidRPr="00006D24">
          <w:rPr>
            <w:rFonts w:asciiTheme="minorHAnsi" w:hAnsiTheme="minorHAnsi" w:cstheme="minorBidi"/>
            <w:color w:val="auto"/>
            <w:highlight w:val="green"/>
            <w:rPrChange w:id="417" w:author="Marie WENDLING" w:date="2026-01-19T12:25:00Z" w16du:dateUtc="2026-01-19T11:25:00Z">
              <w:rPr>
                <w:rFonts w:asciiTheme="minorHAnsi" w:hAnsiTheme="minorHAnsi" w:cstheme="minorBidi"/>
                <w:color w:val="auto"/>
              </w:rPr>
            </w:rPrChange>
          </w:rPr>
          <w:t xml:space="preserve">Au sens du présent article, </w:t>
        </w:r>
      </w:ins>
      <w:ins w:id="418" w:author="Bérangère DUFRESNE" w:date="2026-01-19T12:27:00Z" w16du:dateUtc="2026-01-19T11:27:00Z">
        <w:r w:rsidR="00DA65D4">
          <w:rPr>
            <w:rFonts w:asciiTheme="minorHAnsi" w:hAnsiTheme="minorHAnsi" w:cstheme="minorBidi"/>
            <w:color w:val="auto"/>
            <w:highlight w:val="green"/>
          </w:rPr>
          <w:t xml:space="preserve">l’on entend par </w:t>
        </w:r>
      </w:ins>
    </w:p>
    <w:p w14:paraId="44F08C07" w14:textId="18982817" w:rsidR="00D84578" w:rsidRPr="00006D24" w:rsidRDefault="00442C2A" w:rsidP="00442C2A">
      <w:pPr>
        <w:ind w:left="0"/>
        <w:rPr>
          <w:ins w:id="419" w:author="Marie WENDLING" w:date="2026-01-19T12:24:00Z" w16du:dateUtc="2026-01-19T11:24:00Z"/>
          <w:rFonts w:asciiTheme="minorHAnsi" w:hAnsiTheme="minorHAnsi" w:cstheme="minorBidi"/>
          <w:color w:val="auto"/>
          <w:highlight w:val="green"/>
        </w:rPr>
      </w:pPr>
      <w:ins w:id="420" w:author="Bérangère DUFRESNE" w:date="2026-01-19T10:03:00Z" w16du:dateUtc="2026-01-19T09:03:00Z">
        <w:del w:id="421" w:author="Marie WENDLING" w:date="2026-01-19T12:23:00Z" w16du:dateUtc="2026-01-19T11:23:00Z">
          <w:r w:rsidRPr="00006D24" w:rsidDel="00D84578">
            <w:rPr>
              <w:rFonts w:asciiTheme="minorHAnsi" w:hAnsiTheme="minorHAnsi" w:cstheme="minorBidi"/>
              <w:color w:val="auto"/>
              <w:highlight w:val="green"/>
            </w:rPr>
            <w:delText xml:space="preserve">En toutes hypothèses, </w:delText>
          </w:r>
        </w:del>
      </w:ins>
      <w:ins w:id="422" w:author="Bérangère DUFRESNE" w:date="2026-01-19T12:27:00Z" w16du:dateUtc="2026-01-19T11:27:00Z">
        <w:r w:rsidR="00DA65D4">
          <w:rPr>
            <w:rFonts w:asciiTheme="minorHAnsi" w:hAnsiTheme="minorHAnsi" w:cstheme="minorBidi"/>
            <w:color w:val="auto"/>
            <w:highlight w:val="green"/>
          </w:rPr>
          <w:t>« </w:t>
        </w:r>
      </w:ins>
      <w:ins w:id="423" w:author="Marie WENDLING" w:date="2026-01-19T12:24:00Z" w16du:dateUtc="2026-01-19T11:24:00Z">
        <w:del w:id="424" w:author="Bérangère DUFRESNE" w:date="2026-01-19T12:27:00Z" w16du:dateUtc="2026-01-19T11:27:00Z">
          <w:r w:rsidR="00D84578" w:rsidRPr="00006D24">
            <w:rPr>
              <w:rFonts w:asciiTheme="minorHAnsi" w:hAnsiTheme="minorHAnsi" w:cstheme="minorBidi"/>
              <w:color w:val="auto"/>
              <w:highlight w:val="green"/>
            </w:rPr>
            <w:delText xml:space="preserve"> </w:delText>
          </w:r>
        </w:del>
        <w:r w:rsidR="00D84578" w:rsidRPr="00006D24">
          <w:rPr>
            <w:rFonts w:asciiTheme="minorHAnsi" w:hAnsiTheme="minorHAnsi" w:cstheme="minorBidi"/>
            <w:color w:val="auto"/>
            <w:highlight w:val="green"/>
          </w:rPr>
          <w:t xml:space="preserve">Point de </w:t>
        </w:r>
      </w:ins>
      <w:ins w:id="425" w:author="Bérangère DUFRESNE" w:date="2026-01-19T12:28:00Z" w16du:dateUtc="2026-01-19T11:28:00Z">
        <w:r w:rsidR="00147D44">
          <w:rPr>
            <w:rFonts w:asciiTheme="minorHAnsi" w:hAnsiTheme="minorHAnsi" w:cstheme="minorBidi"/>
            <w:color w:val="auto"/>
            <w:highlight w:val="green"/>
          </w:rPr>
          <w:t>v</w:t>
        </w:r>
      </w:ins>
      <w:ins w:id="426" w:author="Marie WENDLING" w:date="2026-01-19T12:24:00Z" w16du:dateUtc="2026-01-19T11:24:00Z">
        <w:del w:id="427" w:author="Bérangère DUFRESNE" w:date="2026-01-19T12:28:00Z" w16du:dateUtc="2026-01-19T11:28:00Z">
          <w:r w:rsidR="00D84578" w:rsidRPr="00006D24" w:rsidDel="00147D44">
            <w:rPr>
              <w:rFonts w:asciiTheme="minorHAnsi" w:hAnsiTheme="minorHAnsi" w:cstheme="minorBidi"/>
              <w:color w:val="auto"/>
              <w:highlight w:val="green"/>
            </w:rPr>
            <w:delText>V</w:delText>
          </w:r>
        </w:del>
        <w:r w:rsidR="00D84578" w:rsidRPr="00006D24">
          <w:rPr>
            <w:rFonts w:asciiTheme="minorHAnsi" w:hAnsiTheme="minorHAnsi" w:cstheme="minorBidi"/>
            <w:color w:val="auto"/>
            <w:highlight w:val="green"/>
          </w:rPr>
          <w:t>ente</w:t>
        </w:r>
      </w:ins>
      <w:ins w:id="428" w:author="Bérangère DUFRESNE" w:date="2026-01-19T12:27:00Z" w16du:dateUtc="2026-01-19T11:27:00Z">
        <w:r w:rsidR="00DA65D4">
          <w:rPr>
            <w:rFonts w:asciiTheme="minorHAnsi" w:hAnsiTheme="minorHAnsi" w:cstheme="minorBidi"/>
            <w:color w:val="auto"/>
            <w:highlight w:val="green"/>
          </w:rPr>
          <w:t> »</w:t>
        </w:r>
      </w:ins>
      <w:ins w:id="429" w:author="Marie WENDLING" w:date="2026-01-19T12:24:00Z" w16du:dateUtc="2026-01-19T11:24:00Z">
        <w:del w:id="430" w:author="Bérangère DUFRESNE" w:date="2026-01-19T12:27:00Z" w16du:dateUtc="2026-01-19T11:27:00Z">
          <w:r w:rsidR="00D84578" w:rsidRPr="00006D24">
            <w:rPr>
              <w:rFonts w:asciiTheme="minorHAnsi" w:hAnsiTheme="minorHAnsi" w:cstheme="minorBidi"/>
              <w:color w:val="auto"/>
              <w:highlight w:val="green"/>
            </w:rPr>
            <w:delText xml:space="preserve"> pourra</w:delText>
          </w:r>
        </w:del>
        <w:r w:rsidR="00D84578" w:rsidRPr="00006D24">
          <w:rPr>
            <w:rFonts w:asciiTheme="minorHAnsi" w:hAnsiTheme="minorHAnsi" w:cstheme="minorBidi"/>
            <w:color w:val="auto"/>
            <w:highlight w:val="green"/>
          </w:rPr>
          <w:t> :</w:t>
        </w:r>
      </w:ins>
    </w:p>
    <w:p w14:paraId="1E9C366A" w14:textId="7C6ACB92" w:rsidR="00D84578" w:rsidRPr="00006D24" w:rsidRDefault="00147D44" w:rsidP="00D84578">
      <w:pPr>
        <w:pStyle w:val="ListParagraph"/>
        <w:numPr>
          <w:ilvl w:val="0"/>
          <w:numId w:val="63"/>
        </w:numPr>
        <w:rPr>
          <w:ins w:id="431" w:author="Marie WENDLING" w:date="2026-01-19T12:24:00Z" w16du:dateUtc="2026-01-19T11:24:00Z"/>
          <w:rFonts w:asciiTheme="minorHAnsi" w:hAnsiTheme="minorHAnsi" w:cstheme="minorBidi"/>
          <w:color w:val="auto"/>
          <w:highlight w:val="green"/>
        </w:rPr>
      </w:pPr>
      <w:ins w:id="432" w:author="Bérangère DUFRESNE" w:date="2026-01-19T12:28:00Z" w16du:dateUtc="2026-01-19T11:28:00Z">
        <w:r>
          <w:rPr>
            <w:rFonts w:asciiTheme="minorHAnsi" w:hAnsiTheme="minorHAnsi" w:cstheme="minorBidi"/>
            <w:color w:val="auto"/>
            <w:highlight w:val="green"/>
          </w:rPr>
          <w:t xml:space="preserve">Le Point de vente </w:t>
        </w:r>
      </w:ins>
      <w:ins w:id="433" w:author="Marie WENDLING" w:date="2026-01-19T12:24:00Z" w16du:dateUtc="2026-01-19T11:24:00Z">
        <w:del w:id="434" w:author="Bérangère DUFRESNE" w:date="2026-01-19T12:28:00Z" w16du:dateUtc="2026-01-19T11:28:00Z">
          <w:r w:rsidR="00E44849" w:rsidRPr="00006D24">
            <w:rPr>
              <w:rFonts w:asciiTheme="minorHAnsi" w:hAnsiTheme="minorHAnsi" w:cstheme="minorBidi"/>
              <w:color w:val="auto"/>
              <w:highlight w:val="green"/>
            </w:rPr>
            <w:delText>Être</w:delText>
          </w:r>
        </w:del>
        <w:del w:id="435" w:author="Bérangère DUFRESNE" w:date="2026-01-19T12:27:00Z" w16du:dateUtc="2026-01-19T11:27:00Z">
          <w:r w:rsidR="00D84578" w:rsidRPr="00006D24">
            <w:rPr>
              <w:rFonts w:asciiTheme="minorHAnsi" w:hAnsiTheme="minorHAnsi" w:cstheme="minorBidi"/>
              <w:color w:val="auto"/>
              <w:highlight w:val="green"/>
            </w:rPr>
            <w:delText xml:space="preserve"> soit</w:delText>
          </w:r>
        </w:del>
        <w:del w:id="436" w:author="Bérangère DUFRESNE" w:date="2026-01-19T12:28:00Z" w16du:dateUtc="2026-01-19T11:28:00Z">
          <w:r w:rsidR="00D84578" w:rsidRPr="00006D24">
            <w:rPr>
              <w:rFonts w:asciiTheme="minorHAnsi" w:hAnsiTheme="minorHAnsi" w:cstheme="minorBidi"/>
              <w:color w:val="auto"/>
              <w:highlight w:val="green"/>
            </w:rPr>
            <w:delText xml:space="preserve"> déjà existant</w:delText>
          </w:r>
          <w:r w:rsidR="00D84578" w:rsidRPr="00006D24">
            <w:rPr>
              <w:rFonts w:asciiTheme="minorHAnsi" w:hAnsiTheme="minorHAnsi" w:cstheme="minorBidi"/>
              <w:color w:val="auto"/>
              <w:highlight w:val="green"/>
              <w:rPrChange w:id="437" w:author="Marie WENDLING" w:date="2026-01-19T12:25:00Z" w16du:dateUtc="2026-01-19T11:25:00Z">
                <w:rPr>
                  <w:rFonts w:asciiTheme="minorHAnsi" w:hAnsiTheme="minorHAnsi" w:cstheme="minorBidi"/>
                  <w:color w:val="auto"/>
                </w:rPr>
              </w:rPrChange>
            </w:rPr>
            <w:delText xml:space="preserve"> </w:delText>
          </w:r>
          <w:r w:rsidR="00D84578" w:rsidRPr="00006D24">
            <w:rPr>
              <w:rFonts w:asciiTheme="minorHAnsi" w:hAnsiTheme="minorHAnsi" w:cstheme="minorBidi"/>
              <w:color w:val="auto"/>
              <w:highlight w:val="green"/>
            </w:rPr>
            <w:delText>(</w:delText>
          </w:r>
        </w:del>
        <w:r w:rsidR="00D84578" w:rsidRPr="00006D24">
          <w:rPr>
            <w:rFonts w:asciiTheme="minorHAnsi" w:hAnsiTheme="minorHAnsi" w:cstheme="minorBidi"/>
            <w:color w:val="auto"/>
            <w:highlight w:val="green"/>
          </w:rPr>
          <w:t>lauréat de l’AMI « Récupération 2024 »</w:t>
        </w:r>
      </w:ins>
      <w:ins w:id="438" w:author="Bérangère DUFRESNE" w:date="2026-01-19T12:28:00Z" w16du:dateUtc="2026-01-19T11:28:00Z">
        <w:r>
          <w:rPr>
            <w:rFonts w:asciiTheme="minorHAnsi" w:hAnsiTheme="minorHAnsi" w:cstheme="minorBidi"/>
            <w:color w:val="auto"/>
            <w:highlight w:val="green"/>
          </w:rPr>
          <w:t> ;</w:t>
        </w:r>
      </w:ins>
      <w:ins w:id="439" w:author="Marie WENDLING" w:date="2026-01-19T12:24:00Z" w16du:dateUtc="2026-01-19T11:24:00Z">
        <w:del w:id="440" w:author="Bérangère DUFRESNE" w:date="2026-01-19T12:28:00Z" w16du:dateUtc="2026-01-19T11:28:00Z">
          <w:r w:rsidR="00D84578" w:rsidRPr="00006D24" w:rsidDel="00147D44">
            <w:rPr>
              <w:rFonts w:asciiTheme="minorHAnsi" w:hAnsiTheme="minorHAnsi" w:cstheme="minorBidi"/>
              <w:color w:val="auto"/>
              <w:highlight w:val="green"/>
            </w:rPr>
            <w:delText>)</w:delText>
          </w:r>
        </w:del>
      </w:ins>
    </w:p>
    <w:p w14:paraId="7759CFEB" w14:textId="683361B5" w:rsidR="00442C2A" w:rsidRPr="00006D24" w:rsidRDefault="00E44849" w:rsidP="00D84578">
      <w:pPr>
        <w:pStyle w:val="ListParagraph"/>
        <w:numPr>
          <w:ilvl w:val="0"/>
          <w:numId w:val="63"/>
        </w:numPr>
        <w:rPr>
          <w:ins w:id="441" w:author="Marie WENDLING" w:date="2026-01-19T10:00:00Z" w16du:dateUtc="2026-01-19T09:00:00Z"/>
          <w:rFonts w:asciiTheme="minorHAnsi" w:hAnsiTheme="minorHAnsi" w:cstheme="minorBidi"/>
          <w:color w:val="auto"/>
          <w:highlight w:val="green"/>
          <w:rPrChange w:id="442" w:author="Marie WENDLING" w:date="2026-01-19T12:25:00Z" w16du:dateUtc="2026-01-19T11:25:00Z">
            <w:rPr>
              <w:ins w:id="443" w:author="Marie WENDLING" w:date="2026-01-19T10:00:00Z" w16du:dateUtc="2026-01-19T09:00:00Z"/>
            </w:rPr>
          </w:rPrChange>
        </w:rPr>
        <w:pPrChange w:id="444" w:author="Marie WENDLING" w:date="2026-01-19T12:24:00Z" w16du:dateUtc="2026-01-19T11:24:00Z">
          <w:pPr>
            <w:ind w:left="0"/>
          </w:pPr>
        </w:pPrChange>
      </w:pPr>
      <w:ins w:id="445" w:author="Marie WENDLING" w:date="2026-01-19T12:24:00Z" w16du:dateUtc="2026-01-19T11:24:00Z">
        <w:del w:id="446" w:author="Bérangère DUFRESNE" w:date="2026-01-19T12:28:00Z" w16du:dateUtc="2026-01-19T11:28:00Z">
          <w:r w:rsidRPr="00006D24">
            <w:rPr>
              <w:rFonts w:asciiTheme="minorHAnsi" w:hAnsiTheme="minorHAnsi" w:cstheme="minorBidi"/>
              <w:color w:val="auto"/>
              <w:highlight w:val="green"/>
            </w:rPr>
            <w:delText>Être</w:delText>
          </w:r>
        </w:del>
      </w:ins>
      <w:ins w:id="447" w:author="Bérangère DUFRESNE" w:date="2026-01-19T12:28:00Z" w16du:dateUtc="2026-01-19T11:28:00Z">
        <w:r w:rsidR="00147D44">
          <w:rPr>
            <w:rFonts w:asciiTheme="minorHAnsi" w:hAnsiTheme="minorHAnsi" w:cstheme="minorBidi"/>
            <w:color w:val="auto"/>
            <w:highlight w:val="green"/>
          </w:rPr>
          <w:t>Le Point de vente</w:t>
        </w:r>
      </w:ins>
      <w:ins w:id="448" w:author="Marie WENDLING" w:date="2026-01-19T12:24:00Z" w16du:dateUtc="2026-01-19T11:24:00Z">
        <w:r w:rsidRPr="00006D24">
          <w:rPr>
            <w:rFonts w:asciiTheme="minorHAnsi" w:hAnsiTheme="minorHAnsi" w:cstheme="minorBidi"/>
            <w:color w:val="auto"/>
            <w:highlight w:val="green"/>
          </w:rPr>
          <w:t xml:space="preserve"> </w:t>
        </w:r>
      </w:ins>
      <w:ins w:id="449" w:author="Bérangère DUFRESNE" w:date="2026-01-19T10:03:00Z" w16du:dateUtc="2026-01-19T09:03:00Z">
        <w:del w:id="450" w:author="Marie WENDLING" w:date="2026-01-19T12:24:00Z" w16du:dateUtc="2026-01-19T11:24:00Z">
          <w:r w:rsidR="00442C2A" w:rsidRPr="00006D24" w:rsidDel="00E44849">
            <w:rPr>
              <w:rFonts w:asciiTheme="minorHAnsi" w:hAnsiTheme="minorHAnsi" w:cstheme="minorBidi"/>
              <w:color w:val="auto"/>
              <w:highlight w:val="green"/>
              <w:rPrChange w:id="451" w:author="Marie WENDLING" w:date="2026-01-19T12:25:00Z" w16du:dateUtc="2026-01-19T11:25:00Z">
                <w:rPr>
                  <w:highlight w:val="green"/>
                </w:rPr>
              </w:rPrChange>
            </w:rPr>
            <w:delText xml:space="preserve"> </w:delText>
          </w:r>
          <w:commentRangeStart w:id="452"/>
          <w:r w:rsidR="00442C2A" w:rsidRPr="00006D24" w:rsidDel="00E44849">
            <w:rPr>
              <w:rFonts w:asciiTheme="minorHAnsi" w:hAnsiTheme="minorHAnsi" w:cstheme="minorBidi"/>
              <w:color w:val="auto"/>
              <w:highlight w:val="green"/>
              <w:rPrChange w:id="453" w:author="Marie WENDLING" w:date="2026-01-19T12:25:00Z" w16du:dateUtc="2026-01-19T11:25:00Z">
                <w:rPr>
                  <w:highlight w:val="green"/>
                </w:rPr>
              </w:rPrChange>
            </w:rPr>
            <w:delText xml:space="preserve">Point de </w:delText>
          </w:r>
          <w:r w:rsidR="00442C2A" w:rsidRPr="00C76D02" w:rsidDel="00E44849">
            <w:rPr>
              <w:rFonts w:asciiTheme="minorHAnsi" w:hAnsiTheme="minorHAnsi" w:cstheme="minorBidi"/>
              <w:color w:val="auto"/>
              <w:highlight w:val="green"/>
            </w:rPr>
            <w:delText xml:space="preserve">Retrait </w:delText>
          </w:r>
          <w:commentRangeEnd w:id="452"/>
          <w:r w:rsidR="00442C2A" w:rsidRPr="00C76D02" w:rsidDel="00E44849">
            <w:rPr>
              <w:rStyle w:val="CommentReference"/>
              <w:rFonts w:asciiTheme="minorHAnsi" w:hAnsiTheme="minorHAnsi" w:cstheme="minorBidi"/>
              <w:color w:val="auto"/>
              <w:sz w:val="20"/>
              <w:szCs w:val="22"/>
              <w:highlight w:val="green"/>
            </w:rPr>
            <w:commentReference w:id="452"/>
          </w:r>
          <w:r w:rsidR="00442C2A" w:rsidRPr="00C76D02" w:rsidDel="00E44849">
            <w:rPr>
              <w:rFonts w:asciiTheme="minorHAnsi" w:hAnsiTheme="minorHAnsi" w:cstheme="minorBidi"/>
              <w:color w:val="auto"/>
              <w:highlight w:val="green"/>
            </w:rPr>
            <w:delText xml:space="preserve">(ou « Drive ») présenté et retenu devra être accolé à un </w:delText>
          </w:r>
          <w:r w:rsidR="00442C2A" w:rsidRPr="00006D24" w:rsidDel="00E44849">
            <w:rPr>
              <w:rFonts w:asciiTheme="minorHAnsi" w:hAnsiTheme="minorHAnsi" w:cstheme="minorBidi"/>
              <w:color w:val="auto"/>
              <w:highlight w:val="green"/>
              <w:rPrChange w:id="454" w:author="Marie WENDLING" w:date="2026-01-19T12:25:00Z" w16du:dateUtc="2026-01-19T11:25:00Z">
                <w:rPr>
                  <w:highlight w:val="darkYellow"/>
                </w:rPr>
              </w:rPrChange>
            </w:rPr>
            <w:delText>Point de vente</w:delText>
          </w:r>
          <w:r w:rsidR="00442C2A" w:rsidRPr="00C76D02" w:rsidDel="00E44849">
            <w:rPr>
              <w:rFonts w:asciiTheme="minorHAnsi" w:hAnsiTheme="minorHAnsi" w:cstheme="minorBidi"/>
              <w:color w:val="auto"/>
              <w:highlight w:val="green"/>
            </w:rPr>
            <w:delText xml:space="preserve"> déjà existant </w:delText>
          </w:r>
          <w:r w:rsidR="00442C2A" w:rsidRPr="00C76D02" w:rsidDel="00D84578">
            <w:rPr>
              <w:rFonts w:asciiTheme="minorHAnsi" w:hAnsiTheme="minorHAnsi" w:cstheme="minorBidi"/>
              <w:color w:val="auto"/>
              <w:highlight w:val="green"/>
            </w:rPr>
            <w:delText xml:space="preserve">(lauréat de l’AMI « Récupération 2024 ») </w:delText>
          </w:r>
          <w:r w:rsidR="00442C2A" w:rsidRPr="00C76D02" w:rsidDel="00E44849">
            <w:rPr>
              <w:rFonts w:asciiTheme="minorHAnsi" w:hAnsiTheme="minorHAnsi" w:cstheme="minorBidi"/>
              <w:color w:val="auto"/>
              <w:highlight w:val="green"/>
            </w:rPr>
            <w:delText xml:space="preserve">ou </w:delText>
          </w:r>
        </w:del>
        <w:r w:rsidR="00442C2A" w:rsidRPr="00C76D02">
          <w:rPr>
            <w:rFonts w:asciiTheme="minorHAnsi" w:hAnsiTheme="minorHAnsi" w:cstheme="minorBidi"/>
            <w:color w:val="auto"/>
            <w:highlight w:val="green"/>
          </w:rPr>
          <w:t>désigné lauréat dans le cadre du présent AMI.</w:t>
        </w:r>
      </w:ins>
    </w:p>
    <w:p w14:paraId="0417678E" w14:textId="07A5D85D" w:rsidR="000349DC" w:rsidDel="0077244C" w:rsidRDefault="000349DC" w:rsidP="000349DC">
      <w:pPr>
        <w:ind w:left="0"/>
        <w:rPr>
          <w:del w:id="455" w:author="Marie WENDLING" w:date="2026-01-19T10:00:00Z" w16du:dateUtc="2026-01-19T09:00:00Z"/>
          <w:rFonts w:asciiTheme="minorHAnsi" w:hAnsiTheme="minorHAnsi" w:cstheme="minorBidi"/>
          <w:color w:val="auto"/>
        </w:rPr>
      </w:pPr>
    </w:p>
    <w:p w14:paraId="48A21053" w14:textId="77777777" w:rsidR="001B35B5" w:rsidRDefault="001B35B5" w:rsidP="00822AA7">
      <w:pPr>
        <w:ind w:left="0"/>
        <w:rPr>
          <w:rFonts w:asciiTheme="minorHAnsi" w:hAnsiTheme="minorHAnsi" w:cstheme="minorBidi"/>
          <w:color w:val="auto"/>
        </w:rPr>
      </w:pPr>
    </w:p>
    <w:p w14:paraId="6379806A" w14:textId="21D1176E" w:rsidR="001B35B5" w:rsidRPr="00310D34" w:rsidRDefault="000D6C0A" w:rsidP="00310D34">
      <w:pPr>
        <w:pStyle w:val="Heading5"/>
      </w:pPr>
      <w:r>
        <w:t xml:space="preserve">4.1.3 </w:t>
      </w:r>
      <w:r w:rsidR="001B35B5" w:rsidRPr="00310D34">
        <w:t>Type d’emplacement concerné</w:t>
      </w:r>
    </w:p>
    <w:p w14:paraId="7112187E" w14:textId="7F58EA56" w:rsidR="001B35B5" w:rsidRDefault="001B35B5" w:rsidP="00822AA7">
      <w:pPr>
        <w:ind w:left="0"/>
        <w:rPr>
          <w:rFonts w:asciiTheme="minorHAnsi" w:hAnsiTheme="minorHAnsi" w:cstheme="minorBidi"/>
          <w:color w:val="auto"/>
        </w:rPr>
      </w:pPr>
      <w:r>
        <w:rPr>
          <w:rFonts w:asciiTheme="minorHAnsi" w:hAnsiTheme="minorHAnsi" w:cstheme="minorBidi"/>
          <w:color w:val="auto"/>
        </w:rPr>
        <w:t xml:space="preserve">Le Candidat doit proposer un Emplacement répondant à l’ensemble des conditions fixées </w:t>
      </w:r>
      <w:r w:rsidR="00E129C4">
        <w:rPr>
          <w:rFonts w:asciiTheme="minorHAnsi" w:hAnsiTheme="minorHAnsi" w:cstheme="minorBidi"/>
          <w:color w:val="auto"/>
        </w:rPr>
        <w:t>au Règlement de Consultation à savoir :</w:t>
      </w:r>
    </w:p>
    <w:p w14:paraId="3B82A472" w14:textId="54ECFEE2" w:rsidR="00E129C4" w:rsidRDefault="00E129C4" w:rsidP="00E129C4">
      <w:pPr>
        <w:pStyle w:val="ListParagraph"/>
        <w:numPr>
          <w:ilvl w:val="0"/>
          <w:numId w:val="48"/>
        </w:numPr>
        <w:rPr>
          <w:rFonts w:asciiTheme="minorHAnsi" w:hAnsiTheme="minorHAnsi" w:cstheme="minorBidi"/>
          <w:color w:val="auto"/>
        </w:rPr>
      </w:pPr>
      <w:r>
        <w:rPr>
          <w:rFonts w:asciiTheme="minorHAnsi" w:hAnsiTheme="minorHAnsi" w:cstheme="minorBidi"/>
          <w:color w:val="auto"/>
        </w:rPr>
        <w:t>L’Emplacement ne doit pas être en extérieur,</w:t>
      </w:r>
    </w:p>
    <w:p w14:paraId="66AEFFF8" w14:textId="664F8C03" w:rsidR="00E129C4" w:rsidRDefault="00E129C4" w:rsidP="00E129C4">
      <w:pPr>
        <w:pStyle w:val="ListParagraph"/>
        <w:numPr>
          <w:ilvl w:val="0"/>
          <w:numId w:val="48"/>
        </w:numPr>
        <w:rPr>
          <w:rFonts w:asciiTheme="minorHAnsi" w:hAnsiTheme="minorHAnsi" w:cstheme="minorBidi"/>
          <w:color w:val="auto"/>
        </w:rPr>
      </w:pPr>
      <w:r>
        <w:rPr>
          <w:rFonts w:asciiTheme="minorHAnsi" w:hAnsiTheme="minorHAnsi" w:cstheme="minorBidi"/>
          <w:color w:val="auto"/>
        </w:rPr>
        <w:t>L’Emplacement ne doit pas être situé en sous-sol,</w:t>
      </w:r>
    </w:p>
    <w:p w14:paraId="0C51A918" w14:textId="6976D73D" w:rsidR="00E129C4" w:rsidRPr="00310D34" w:rsidRDefault="00B56CCE" w:rsidP="00310D34">
      <w:pPr>
        <w:pStyle w:val="ListParagraph"/>
        <w:numPr>
          <w:ilvl w:val="0"/>
          <w:numId w:val="48"/>
        </w:numPr>
        <w:rPr>
          <w:rFonts w:asciiTheme="minorHAnsi" w:hAnsiTheme="minorHAnsi" w:cstheme="minorBidi"/>
          <w:color w:val="auto"/>
        </w:rPr>
      </w:pPr>
      <w:r>
        <w:rPr>
          <w:rFonts w:asciiTheme="minorHAnsi" w:hAnsiTheme="minorHAnsi" w:cstheme="minorBidi"/>
        </w:rPr>
        <w:t xml:space="preserve">Les dimensions de l’Emplacement doivent être suffisantes </w:t>
      </w:r>
      <w:r w:rsidR="00F84A93" w:rsidRPr="00F8454B">
        <w:rPr>
          <w:rFonts w:asciiTheme="minorHAnsi" w:hAnsiTheme="minorHAnsi" w:cstheme="minorBidi"/>
        </w:rPr>
        <w:t>pour accueillir une RVM</w:t>
      </w:r>
      <w:r w:rsidR="00F84A93">
        <w:rPr>
          <w:rFonts w:asciiTheme="minorHAnsi" w:hAnsiTheme="minorHAnsi" w:cstheme="minorBidi"/>
        </w:rPr>
        <w:t xml:space="preserve"> quelle que soit la marque</w:t>
      </w:r>
      <w:r w:rsidR="007C37E7">
        <w:rPr>
          <w:rFonts w:asciiTheme="minorHAnsi" w:hAnsiTheme="minorHAnsi" w:cstheme="minorBidi"/>
        </w:rPr>
        <w:t xml:space="preserve"> et </w:t>
      </w:r>
      <w:r w:rsidR="00E8755E">
        <w:rPr>
          <w:rFonts w:asciiTheme="minorHAnsi" w:hAnsiTheme="minorHAnsi" w:cstheme="minorBidi"/>
        </w:rPr>
        <w:t>permettre de réaliser la maintenance nécessaire au changement du bacs</w:t>
      </w:r>
      <w:r w:rsidRPr="00F8454B">
        <w:rPr>
          <w:rFonts w:asciiTheme="minorHAnsi" w:hAnsiTheme="minorHAnsi" w:cstheme="minorBidi"/>
        </w:rPr>
        <w:t xml:space="preserve"> (</w:t>
      </w:r>
      <w:r>
        <w:rPr>
          <w:rFonts w:asciiTheme="minorHAnsi" w:hAnsiTheme="minorHAnsi" w:cstheme="minorBidi"/>
        </w:rPr>
        <w:t xml:space="preserve">selon les </w:t>
      </w:r>
      <w:r w:rsidRPr="00F8454B">
        <w:rPr>
          <w:rFonts w:asciiTheme="minorHAnsi" w:hAnsiTheme="minorHAnsi" w:cstheme="minorBidi"/>
        </w:rPr>
        <w:t>spécifications techniques</w:t>
      </w:r>
      <w:r>
        <w:rPr>
          <w:rFonts w:asciiTheme="minorHAnsi" w:hAnsiTheme="minorHAnsi" w:cstheme="minorBidi"/>
        </w:rPr>
        <w:t xml:space="preserve"> applicables</w:t>
      </w:r>
      <w:r w:rsidR="00F84A93">
        <w:rPr>
          <w:rFonts w:asciiTheme="minorHAnsi" w:hAnsiTheme="minorHAnsi" w:cstheme="minorBidi"/>
        </w:rPr>
        <w:t xml:space="preserve"> aux différentes RVM</w:t>
      </w:r>
      <w:r w:rsidR="00A3674E">
        <w:rPr>
          <w:rFonts w:asciiTheme="minorHAnsi" w:hAnsiTheme="minorHAnsi" w:cstheme="minorBidi"/>
        </w:rPr>
        <w:t>, cf annexe 2</w:t>
      </w:r>
      <w:r w:rsidRPr="00F8454B">
        <w:rPr>
          <w:rFonts w:asciiTheme="minorHAnsi" w:hAnsiTheme="minorHAnsi" w:cstheme="minorBidi"/>
        </w:rPr>
        <w:t>)</w:t>
      </w:r>
      <w:r w:rsidR="00F84A93">
        <w:rPr>
          <w:rFonts w:asciiTheme="minorHAnsi" w:hAnsiTheme="minorHAnsi" w:cstheme="minorBidi"/>
        </w:rPr>
        <w:t>.</w:t>
      </w:r>
      <w:r w:rsidRPr="00F8454B">
        <w:rPr>
          <w:rFonts w:asciiTheme="minorHAnsi" w:hAnsiTheme="minorHAnsi" w:cstheme="minorBidi"/>
        </w:rPr>
        <w:t xml:space="preserve"> </w:t>
      </w:r>
    </w:p>
    <w:p w14:paraId="30E48437" w14:textId="77777777" w:rsidR="00CF19B5" w:rsidRDefault="00CF19B5" w:rsidP="00822AA7">
      <w:pPr>
        <w:ind w:left="0" w:firstLine="0"/>
        <w:rPr>
          <w:rFonts w:asciiTheme="minorHAnsi" w:hAnsiTheme="minorHAnsi" w:cstheme="minorBidi"/>
          <w:color w:val="auto"/>
        </w:rPr>
      </w:pPr>
    </w:p>
    <w:p w14:paraId="47DE4860" w14:textId="599B1FC1" w:rsidR="00382801" w:rsidRPr="00310D34" w:rsidRDefault="00195638" w:rsidP="00310D34">
      <w:pPr>
        <w:pStyle w:val="Heading5"/>
      </w:pPr>
      <w:r w:rsidRPr="00310D34">
        <w:t>4.1.</w:t>
      </w:r>
      <w:r w:rsidR="00217AA2">
        <w:t>4</w:t>
      </w:r>
      <w:r w:rsidRPr="00310D34">
        <w:t xml:space="preserve"> </w:t>
      </w:r>
      <w:r w:rsidR="00CF19B5" w:rsidRPr="00310D34">
        <w:t>Engagement à accepter les Equipements de récupération et de déconsignation mis à disposition</w:t>
      </w:r>
    </w:p>
    <w:p w14:paraId="79C6DE26" w14:textId="5C8463E9" w:rsidR="00D46580" w:rsidRDefault="00B32E9F" w:rsidP="00822AA7">
      <w:pPr>
        <w:ind w:left="0" w:firstLine="0"/>
        <w:rPr>
          <w:rFonts w:asciiTheme="minorHAnsi" w:hAnsiTheme="minorHAnsi" w:cstheme="minorBidi"/>
          <w:color w:val="auto"/>
        </w:rPr>
      </w:pPr>
      <w:r>
        <w:rPr>
          <w:rFonts w:asciiTheme="minorHAnsi" w:hAnsiTheme="minorHAnsi" w:cstheme="minorBidi"/>
          <w:color w:val="auto"/>
        </w:rPr>
        <w:t xml:space="preserve">Les Equipements de récupération et de déconsignation mis à disposition des lauréats sont décrits en </w:t>
      </w:r>
      <w:r w:rsidRPr="007E0695">
        <w:rPr>
          <w:rFonts w:asciiTheme="minorHAnsi" w:hAnsiTheme="minorHAnsi" w:cstheme="minorBidi"/>
          <w:color w:val="auto"/>
        </w:rPr>
        <w:t>Annexe</w:t>
      </w:r>
      <w:r w:rsidR="007B27B9">
        <w:rPr>
          <w:rFonts w:asciiTheme="minorHAnsi" w:hAnsiTheme="minorHAnsi" w:cstheme="minorBidi"/>
          <w:color w:val="auto"/>
        </w:rPr>
        <w:t xml:space="preserve"> 6</w:t>
      </w:r>
      <w:r>
        <w:rPr>
          <w:rFonts w:asciiTheme="minorHAnsi" w:hAnsiTheme="minorHAnsi" w:cstheme="minorBidi"/>
          <w:color w:val="auto"/>
        </w:rPr>
        <w:t>.</w:t>
      </w:r>
    </w:p>
    <w:p w14:paraId="2222E1BC" w14:textId="5444B491" w:rsidR="005E57B8" w:rsidRDefault="005806C3" w:rsidP="7AC19CA4">
      <w:pPr>
        <w:ind w:left="0" w:firstLine="0"/>
        <w:rPr>
          <w:ins w:id="456" w:author="Marie WENDLING" w:date="2026-01-16T12:26:00Z" w16du:dateUtc="2026-01-16T11:26:00Z"/>
          <w:rFonts w:asciiTheme="minorHAnsi" w:hAnsiTheme="minorHAnsi" w:cstheme="minorBidi"/>
          <w:color w:val="auto"/>
        </w:rPr>
      </w:pPr>
      <w:r w:rsidRPr="7AC19CA4">
        <w:rPr>
          <w:rFonts w:asciiTheme="minorHAnsi" w:hAnsiTheme="minorHAnsi" w:cstheme="minorBidi"/>
          <w:color w:val="auto"/>
        </w:rPr>
        <w:t xml:space="preserve">Le Candidat, en déposant sa candidature, s’engage à accepter </w:t>
      </w:r>
      <w:r w:rsidR="0041104D" w:rsidRPr="7AC19CA4">
        <w:rPr>
          <w:rFonts w:asciiTheme="minorHAnsi" w:hAnsiTheme="minorHAnsi" w:cstheme="minorBidi"/>
          <w:color w:val="auto"/>
        </w:rPr>
        <w:t>tout Equipement de récupération et de déconsignation qui lui sera le cas échéant affecté par la Société Agréée, s</w:t>
      </w:r>
      <w:r w:rsidR="00FC2FCD" w:rsidRPr="7AC19CA4">
        <w:rPr>
          <w:rFonts w:asciiTheme="minorHAnsi" w:hAnsiTheme="minorHAnsi" w:cstheme="minorBidi"/>
          <w:color w:val="auto"/>
        </w:rPr>
        <w:t>’il est lauréat de l’AMI, peu importe l</w:t>
      </w:r>
      <w:r w:rsidR="00713652" w:rsidRPr="7AC19CA4">
        <w:rPr>
          <w:rFonts w:asciiTheme="minorHAnsi" w:hAnsiTheme="minorHAnsi" w:cstheme="minorBidi"/>
          <w:color w:val="auto"/>
        </w:rPr>
        <w:t xml:space="preserve">a marque ou les </w:t>
      </w:r>
      <w:del w:id="457" w:author="Marie WENDLING" w:date="2026-01-16T12:27:00Z" w16du:dateUtc="2026-01-16T11:27:00Z">
        <w:r w:rsidR="00713652" w:rsidRPr="00BB054D" w:rsidDel="00BB054D">
          <w:rPr>
            <w:rFonts w:asciiTheme="minorHAnsi" w:hAnsiTheme="minorHAnsi" w:cstheme="minorBidi"/>
            <w:color w:val="auto"/>
            <w:highlight w:val="green"/>
            <w:rPrChange w:id="458" w:author="Marie WENDLING" w:date="2026-01-16T12:27:00Z" w16du:dateUtc="2026-01-16T11:27:00Z">
              <w:rPr>
                <w:rFonts w:asciiTheme="minorHAnsi" w:hAnsiTheme="minorHAnsi" w:cstheme="minorBidi"/>
                <w:color w:val="auto"/>
              </w:rPr>
            </w:rPrChange>
          </w:rPr>
          <w:delText xml:space="preserve">caractéristiques </w:delText>
        </w:r>
      </w:del>
      <w:ins w:id="459" w:author="Marie WENDLING" w:date="2026-01-16T12:27:00Z" w16du:dateUtc="2026-01-16T11:27:00Z">
        <w:r w:rsidR="00BB054D" w:rsidRPr="00BB054D">
          <w:rPr>
            <w:rFonts w:asciiTheme="minorHAnsi" w:hAnsiTheme="minorHAnsi" w:cstheme="minorBidi"/>
            <w:color w:val="auto"/>
            <w:highlight w:val="green"/>
            <w:rPrChange w:id="460" w:author="Marie WENDLING" w:date="2026-01-16T12:27:00Z" w16du:dateUtc="2026-01-16T11:27:00Z">
              <w:rPr>
                <w:rFonts w:asciiTheme="minorHAnsi" w:hAnsiTheme="minorHAnsi" w:cstheme="minorBidi"/>
                <w:color w:val="auto"/>
              </w:rPr>
            </w:rPrChange>
          </w:rPr>
          <w:t>dimensions</w:t>
        </w:r>
        <w:r w:rsidR="00BB054D" w:rsidRPr="7AC19CA4">
          <w:rPr>
            <w:rFonts w:asciiTheme="minorHAnsi" w:hAnsiTheme="minorHAnsi" w:cstheme="minorBidi"/>
            <w:color w:val="auto"/>
          </w:rPr>
          <w:t xml:space="preserve"> </w:t>
        </w:r>
      </w:ins>
      <w:r w:rsidR="00713652" w:rsidRPr="7AC19CA4">
        <w:rPr>
          <w:rFonts w:asciiTheme="minorHAnsi" w:hAnsiTheme="minorHAnsi" w:cstheme="minorBidi"/>
          <w:color w:val="auto"/>
        </w:rPr>
        <w:t>dudit Equipement.</w:t>
      </w:r>
    </w:p>
    <w:p w14:paraId="397C03AA" w14:textId="61F7E023" w:rsidR="007042DE" w:rsidRDefault="002B6312" w:rsidP="7AC19CA4">
      <w:pPr>
        <w:ind w:left="0" w:firstLine="0"/>
        <w:rPr>
          <w:ins w:id="461" w:author="Bérangère DUFRESNE" w:date="2026-01-19T10:37:00Z" w16du:dateUtc="2026-01-19T09:37:00Z"/>
          <w:rFonts w:asciiTheme="minorHAnsi" w:hAnsiTheme="minorHAnsi" w:cstheme="minorBidi"/>
          <w:color w:val="auto"/>
        </w:rPr>
      </w:pPr>
      <w:commentRangeStart w:id="462"/>
      <w:ins w:id="463" w:author="Marie WENDLING" w:date="2026-01-16T12:26:00Z" w16du:dateUtc="2026-01-16T11:26:00Z">
        <w:del w:id="464" w:author="Bérangère DUFRESNE" w:date="2026-01-19T10:35:00Z" w16du:dateUtc="2026-01-19T09:35:00Z">
          <w:r w:rsidRPr="001F15BF">
            <w:rPr>
              <w:rFonts w:asciiTheme="minorHAnsi" w:hAnsiTheme="minorHAnsi" w:cstheme="minorBidi"/>
              <w:color w:val="auto"/>
              <w:highlight w:val="green"/>
              <w:rPrChange w:id="465" w:author="Marie WENDLING" w:date="2026-01-16T12:26:00Z" w16du:dateUtc="2026-01-16T11:26:00Z">
                <w:rPr>
                  <w:rFonts w:asciiTheme="minorHAnsi" w:hAnsiTheme="minorHAnsi" w:cstheme="minorBidi"/>
                  <w:color w:val="auto"/>
                </w:rPr>
              </w:rPrChange>
            </w:rPr>
            <w:delText>Rajouter phrase suite</w:delText>
          </w:r>
          <w:commentRangeStart w:id="466"/>
          <w:r w:rsidRPr="001F15BF">
            <w:rPr>
              <w:rFonts w:asciiTheme="minorHAnsi" w:hAnsiTheme="minorHAnsi" w:cstheme="minorBidi"/>
              <w:color w:val="auto"/>
              <w:highlight w:val="green"/>
              <w:rPrChange w:id="467" w:author="Marie WENDLING" w:date="2026-01-16T12:26:00Z" w16du:dateUtc="2026-01-16T11:26:00Z">
                <w:rPr>
                  <w:rFonts w:asciiTheme="minorHAnsi" w:hAnsiTheme="minorHAnsi" w:cstheme="minorBidi"/>
                  <w:color w:val="auto"/>
                </w:rPr>
              </w:rPrChange>
            </w:rPr>
            <w:delText xml:space="preserve"> webinaire</w:delText>
          </w:r>
          <w:r w:rsidRPr="001F15BF">
            <w:rPr>
              <w:rFonts w:asciiTheme="minorHAnsi" w:hAnsiTheme="minorHAnsi" w:cstheme="minorBidi"/>
              <w:color w:val="auto"/>
              <w:highlight w:val="green"/>
              <w:rPrChange w:id="468" w:author="Bérangère DUFRESNE" w:date="2026-01-19T10:37:00Z" w16du:dateUtc="2026-01-19T09:37:00Z">
                <w:rPr>
                  <w:rFonts w:asciiTheme="minorHAnsi" w:hAnsiTheme="minorHAnsi" w:cstheme="minorBidi"/>
                  <w:color w:val="auto"/>
                </w:rPr>
              </w:rPrChange>
            </w:rPr>
            <w:delText xml:space="preserve"> </w:delText>
          </w:r>
          <w:commentRangeEnd w:id="466"/>
          <w:r w:rsidR="00BB054D" w:rsidRPr="001F15BF">
            <w:rPr>
              <w:rStyle w:val="CommentReference"/>
              <w:rFonts w:asciiTheme="minorHAnsi" w:hAnsiTheme="minorHAnsi" w:cstheme="minorBidi"/>
              <w:color w:val="auto"/>
              <w:sz w:val="20"/>
              <w:szCs w:val="22"/>
              <w:highlight w:val="green"/>
              <w:rPrChange w:id="469" w:author="Bérangère DUFRESNE" w:date="2026-01-19T10:37:00Z" w16du:dateUtc="2026-01-19T09:37:00Z">
                <w:rPr>
                  <w:rStyle w:val="CommentReference"/>
                  <w:rFonts w:asciiTheme="minorHAnsi" w:hAnsiTheme="minorHAnsi" w:cstheme="minorBidi"/>
                  <w:color w:val="auto"/>
                  <w:sz w:val="20"/>
                  <w:szCs w:val="22"/>
                </w:rPr>
              </w:rPrChange>
            </w:rPr>
            <w:commentReference w:id="466"/>
          </w:r>
        </w:del>
      </w:ins>
      <w:ins w:id="470" w:author="Bérangère DUFRESNE" w:date="2026-01-19T10:35:00Z" w16du:dateUtc="2026-01-19T09:35:00Z">
        <w:r w:rsidR="0068718F" w:rsidRPr="001F15BF">
          <w:rPr>
            <w:rFonts w:asciiTheme="minorHAnsi" w:hAnsiTheme="minorHAnsi" w:cstheme="minorBidi"/>
            <w:color w:val="auto"/>
            <w:highlight w:val="green"/>
            <w:rPrChange w:id="471" w:author="Bérangère DUFRESNE" w:date="2026-01-19T10:37:00Z" w16du:dateUtc="2026-01-19T09:37:00Z">
              <w:rPr>
                <w:rFonts w:asciiTheme="minorHAnsi" w:hAnsiTheme="minorHAnsi" w:cstheme="minorBidi"/>
                <w:color w:val="auto"/>
              </w:rPr>
            </w:rPrChange>
          </w:rPr>
          <w:t xml:space="preserve">En revanche, le Candidat ne pourra pas se voir imposer un </w:t>
        </w:r>
        <w:r w:rsidR="00F260C4" w:rsidRPr="001F15BF">
          <w:rPr>
            <w:rFonts w:asciiTheme="minorHAnsi" w:hAnsiTheme="minorHAnsi" w:cstheme="minorBidi"/>
            <w:color w:val="auto"/>
            <w:highlight w:val="green"/>
            <w:rPrChange w:id="472" w:author="Bérangère DUFRESNE" w:date="2026-01-19T10:37:00Z" w16du:dateUtc="2026-01-19T09:37:00Z">
              <w:rPr>
                <w:rFonts w:asciiTheme="minorHAnsi" w:hAnsiTheme="minorHAnsi" w:cstheme="minorBidi"/>
                <w:color w:val="auto"/>
              </w:rPr>
            </w:rPrChange>
          </w:rPr>
          <w:t xml:space="preserve">EDR semi-manuel s’il candidate pour un RVM, ou </w:t>
        </w:r>
      </w:ins>
      <w:ins w:id="473" w:author="Bérangère DUFRESNE" w:date="2026-01-19T10:36:00Z" w16du:dateUtc="2026-01-19T09:36:00Z">
        <w:r w:rsidR="007042DE" w:rsidRPr="001F15BF">
          <w:rPr>
            <w:rFonts w:asciiTheme="minorHAnsi" w:hAnsiTheme="minorHAnsi" w:cstheme="minorBidi"/>
            <w:color w:val="auto"/>
            <w:highlight w:val="green"/>
            <w:rPrChange w:id="474" w:author="Bérangère DUFRESNE" w:date="2026-01-19T10:37:00Z" w16du:dateUtc="2026-01-19T09:37:00Z">
              <w:rPr>
                <w:rFonts w:asciiTheme="minorHAnsi" w:hAnsiTheme="minorHAnsi" w:cstheme="minorBidi"/>
                <w:color w:val="auto"/>
              </w:rPr>
            </w:rPrChange>
          </w:rPr>
          <w:t>un RVM d’un autre type que celui demandé (RVM Type 1 ou RVM Type 2</w:t>
        </w:r>
      </w:ins>
      <w:ins w:id="475" w:author="Bérangère DUFRESNE" w:date="2026-01-19T10:37:00Z" w16du:dateUtc="2026-01-19T09:37:00Z">
        <w:r w:rsidR="007042DE" w:rsidRPr="001F15BF">
          <w:rPr>
            <w:rFonts w:asciiTheme="minorHAnsi" w:hAnsiTheme="minorHAnsi" w:cstheme="minorBidi"/>
            <w:color w:val="auto"/>
            <w:highlight w:val="green"/>
            <w:rPrChange w:id="476" w:author="Bérangère DUFRESNE" w:date="2026-01-19T10:37:00Z" w16du:dateUtc="2026-01-19T09:37:00Z">
              <w:rPr>
                <w:rFonts w:asciiTheme="minorHAnsi" w:hAnsiTheme="minorHAnsi" w:cstheme="minorBidi"/>
                <w:color w:val="auto"/>
              </w:rPr>
            </w:rPrChange>
          </w:rPr>
          <w:t>).</w:t>
        </w:r>
      </w:ins>
      <w:commentRangeEnd w:id="462"/>
      <w:ins w:id="477" w:author="Bérangère DUFRESNE" w:date="2026-01-19T10:38:00Z" w16du:dateUtc="2026-01-19T09:38:00Z">
        <w:r w:rsidR="00A1064D">
          <w:rPr>
            <w:rStyle w:val="CommentReference"/>
            <w:rFonts w:asciiTheme="minorHAnsi" w:hAnsiTheme="minorHAnsi" w:cstheme="minorBidi"/>
            <w:color w:val="auto"/>
            <w:sz w:val="20"/>
            <w:szCs w:val="22"/>
          </w:rPr>
          <w:commentReference w:id="462"/>
        </w:r>
      </w:ins>
    </w:p>
    <w:p w14:paraId="29267C80" w14:textId="77777777" w:rsidR="007042DE" w:rsidRDefault="007042DE" w:rsidP="7AC19CA4">
      <w:pPr>
        <w:ind w:left="0" w:firstLine="0"/>
        <w:rPr>
          <w:ins w:id="478" w:author="Bérangère DUFRESNE" w:date="2026-01-19T10:36:00Z" w16du:dateUtc="2026-01-19T09:36:00Z"/>
          <w:rFonts w:asciiTheme="minorHAnsi" w:hAnsiTheme="minorHAnsi" w:cstheme="minorBidi"/>
          <w:color w:val="auto"/>
        </w:rPr>
      </w:pPr>
    </w:p>
    <w:p w14:paraId="7CEC19CA" w14:textId="46A20BCA" w:rsidR="002B6312" w:rsidRPr="00E70184" w:rsidRDefault="002B6312" w:rsidP="007042DE">
      <w:pPr>
        <w:rPr>
          <w:del w:id="479" w:author="Bérangère DUFRESNE" w:date="2026-01-19T10:36:00Z" w16du:dateUtc="2026-01-19T09:36:00Z"/>
          <w:rFonts w:asciiTheme="minorHAnsi" w:hAnsiTheme="minorHAnsi" w:cstheme="minorBidi"/>
          <w:color w:val="auto"/>
        </w:rPr>
        <w:pPrChange w:id="480" w:author="Bérangère DUFRESNE" w:date="2026-01-19T10:37:00Z" w16du:dateUtc="2026-01-19T09:37:00Z">
          <w:pPr>
            <w:ind w:left="0" w:firstLine="0"/>
          </w:pPr>
        </w:pPrChange>
      </w:pPr>
    </w:p>
    <w:p w14:paraId="58F1E387" w14:textId="77777777" w:rsidR="00181DFA" w:rsidRDefault="00181DFA">
      <w:pPr>
        <w:pStyle w:val="ListParagraph"/>
        <w:ind w:left="0" w:firstLine="0"/>
        <w:rPr>
          <w:del w:id="481" w:author="Bérangère DUFRESNE" w:date="2026-01-19T10:36:00Z" w16du:dateUtc="2026-01-19T09:36:00Z"/>
          <w:rFonts w:asciiTheme="minorHAnsi" w:hAnsiTheme="minorHAnsi" w:cstheme="minorBidi"/>
          <w:color w:val="auto"/>
        </w:rPr>
        <w:pPrChange w:id="482" w:author="Bérangère DUFRESNE" w:date="2026-01-19T10:37:00Z" w16du:dateUtc="2026-01-19T09:37:00Z">
          <w:pPr>
            <w:ind w:left="0" w:firstLine="0"/>
          </w:pPr>
        </w:pPrChange>
      </w:pPr>
    </w:p>
    <w:p w14:paraId="39042372" w14:textId="713BA8D6" w:rsidR="00C21083" w:rsidRDefault="00C21083" w:rsidP="00310D34">
      <w:pPr>
        <w:pStyle w:val="Heading5"/>
        <w:rPr>
          <w:rFonts w:asciiTheme="minorHAnsi" w:hAnsiTheme="minorHAnsi" w:cstheme="minorBidi"/>
          <w:color w:val="auto"/>
        </w:rPr>
      </w:pPr>
      <w:r>
        <w:t>4.1.</w:t>
      </w:r>
      <w:r w:rsidR="00217AA2">
        <w:t>5</w:t>
      </w:r>
      <w:r>
        <w:t xml:space="preserve"> </w:t>
      </w:r>
      <w:r w:rsidRPr="00310D34">
        <w:t>Engagement ferme des magasins présentés dans le cadre de la candidature</w:t>
      </w:r>
    </w:p>
    <w:p w14:paraId="75731498" w14:textId="228F6B71" w:rsidR="00181DFA" w:rsidRDefault="00181DFA" w:rsidP="7AC19CA4">
      <w:pPr>
        <w:ind w:left="0" w:firstLine="0"/>
        <w:rPr>
          <w:rFonts w:asciiTheme="minorHAnsi" w:hAnsiTheme="minorHAnsi" w:cstheme="minorBidi"/>
          <w:color w:val="auto"/>
        </w:rPr>
      </w:pPr>
      <w:r>
        <w:rPr>
          <w:rFonts w:asciiTheme="minorHAnsi" w:hAnsiTheme="minorHAnsi" w:cstheme="minorBidi"/>
          <w:color w:val="auto"/>
        </w:rPr>
        <w:t xml:space="preserve">En déposant sa candidature, le Candidat </w:t>
      </w:r>
      <w:r w:rsidR="00B77F1F">
        <w:rPr>
          <w:rFonts w:asciiTheme="minorHAnsi" w:hAnsiTheme="minorHAnsi" w:cstheme="minorBidi"/>
          <w:color w:val="auto"/>
        </w:rPr>
        <w:t xml:space="preserve">s’engage </w:t>
      </w:r>
      <w:r w:rsidR="002E4CAC">
        <w:rPr>
          <w:rFonts w:asciiTheme="minorHAnsi" w:hAnsiTheme="minorHAnsi" w:cstheme="minorBidi"/>
          <w:color w:val="auto"/>
        </w:rPr>
        <w:t xml:space="preserve">à ce qu’aucun des magasins qu’il présente dans le cadre de sa candidature ne se retire du projet </w:t>
      </w:r>
      <w:r w:rsidR="002564BC">
        <w:rPr>
          <w:rFonts w:asciiTheme="minorHAnsi" w:hAnsiTheme="minorHAnsi" w:cstheme="minorBidi"/>
          <w:color w:val="auto"/>
        </w:rPr>
        <w:t xml:space="preserve">entre l’annonce au lauréat et la signature du Contrat. En cas de retrait d’un magasin, </w:t>
      </w:r>
      <w:r w:rsidR="00EB7752">
        <w:rPr>
          <w:rFonts w:asciiTheme="minorHAnsi" w:hAnsiTheme="minorHAnsi" w:cstheme="minorBidi"/>
          <w:color w:val="auto"/>
        </w:rPr>
        <w:t xml:space="preserve">le lauréat doit présenter un autre magasin présentant les mêmes caractéristiques que le retrayant et en tout état de cause, </w:t>
      </w:r>
      <w:r w:rsidR="0028764F">
        <w:rPr>
          <w:rFonts w:asciiTheme="minorHAnsi" w:hAnsiTheme="minorHAnsi" w:cstheme="minorBidi"/>
          <w:color w:val="auto"/>
        </w:rPr>
        <w:t>qui respecte les conditions du présent AMI</w:t>
      </w:r>
      <w:r w:rsidR="00EA71E6">
        <w:rPr>
          <w:rFonts w:asciiTheme="minorHAnsi" w:hAnsiTheme="minorHAnsi" w:cstheme="minorBidi"/>
          <w:color w:val="auto"/>
        </w:rPr>
        <w:t xml:space="preserve"> dans un délai maximum de </w:t>
      </w:r>
      <w:r w:rsidR="00BC788E">
        <w:rPr>
          <w:rFonts w:asciiTheme="minorHAnsi" w:hAnsiTheme="minorHAnsi" w:cstheme="minorBidi"/>
          <w:color w:val="auto"/>
        </w:rPr>
        <w:t>cinq (5) jours ouvrés</w:t>
      </w:r>
      <w:r w:rsidR="0028764F">
        <w:rPr>
          <w:rFonts w:asciiTheme="minorHAnsi" w:hAnsiTheme="minorHAnsi" w:cstheme="minorBidi"/>
          <w:color w:val="auto"/>
        </w:rPr>
        <w:t xml:space="preserve">. A défaut, </w:t>
      </w:r>
      <w:r w:rsidR="001D7E44">
        <w:rPr>
          <w:rFonts w:asciiTheme="minorHAnsi" w:hAnsiTheme="minorHAnsi" w:cstheme="minorBidi"/>
          <w:color w:val="auto"/>
        </w:rPr>
        <w:t xml:space="preserve">le lauréat perd le bénéfice </w:t>
      </w:r>
      <w:r w:rsidR="007505A6">
        <w:rPr>
          <w:rFonts w:asciiTheme="minorHAnsi" w:hAnsiTheme="minorHAnsi" w:cstheme="minorBidi"/>
          <w:color w:val="auto"/>
        </w:rPr>
        <w:t>de l</w:t>
      </w:r>
      <w:r w:rsidR="00BC788E">
        <w:rPr>
          <w:rFonts w:asciiTheme="minorHAnsi" w:hAnsiTheme="minorHAnsi" w:cstheme="minorBidi"/>
          <w:color w:val="auto"/>
        </w:rPr>
        <w:t>a décision d</w:t>
      </w:r>
      <w:r w:rsidR="007505A6">
        <w:rPr>
          <w:rFonts w:asciiTheme="minorHAnsi" w:hAnsiTheme="minorHAnsi" w:cstheme="minorBidi"/>
          <w:color w:val="auto"/>
        </w:rPr>
        <w:t>’attribution et voit l’ensemble de sa candidature rejetée.</w:t>
      </w:r>
      <w:r w:rsidR="00BC788E">
        <w:rPr>
          <w:rFonts w:asciiTheme="minorHAnsi" w:hAnsiTheme="minorHAnsi" w:cstheme="minorBidi"/>
          <w:color w:val="auto"/>
        </w:rPr>
        <w:t xml:space="preserve"> </w:t>
      </w:r>
      <w:r w:rsidR="00974554">
        <w:rPr>
          <w:rFonts w:asciiTheme="minorHAnsi" w:hAnsiTheme="minorHAnsi" w:cstheme="minorBidi"/>
          <w:color w:val="auto"/>
        </w:rPr>
        <w:t xml:space="preserve">Le candidat </w:t>
      </w:r>
      <w:r w:rsidR="00BA0568">
        <w:rPr>
          <w:rFonts w:asciiTheme="minorHAnsi" w:hAnsiTheme="minorHAnsi" w:cstheme="minorBidi"/>
          <w:color w:val="auto"/>
        </w:rPr>
        <w:t>suivant le mieux classé</w:t>
      </w:r>
      <w:r w:rsidR="00BC788E">
        <w:rPr>
          <w:rFonts w:asciiTheme="minorHAnsi" w:hAnsiTheme="minorHAnsi" w:cstheme="minorBidi"/>
          <w:color w:val="auto"/>
        </w:rPr>
        <w:t xml:space="preserve"> est alors </w:t>
      </w:r>
      <w:r w:rsidR="00BA0568">
        <w:rPr>
          <w:rFonts w:asciiTheme="minorHAnsi" w:hAnsiTheme="minorHAnsi" w:cstheme="minorBidi"/>
          <w:color w:val="auto"/>
        </w:rPr>
        <w:t>désigné lauréat.</w:t>
      </w:r>
      <w:r w:rsidR="00BC788E">
        <w:rPr>
          <w:rFonts w:asciiTheme="minorHAnsi" w:hAnsiTheme="minorHAnsi" w:cstheme="minorBidi"/>
          <w:color w:val="auto"/>
        </w:rPr>
        <w:t xml:space="preserve"> </w:t>
      </w:r>
    </w:p>
    <w:p w14:paraId="268133A2" w14:textId="08C52A15" w:rsidR="57835A1A" w:rsidRDefault="57835A1A" w:rsidP="0061447C"/>
    <w:p w14:paraId="517E2B6E" w14:textId="113ABF1B" w:rsidR="00B37A59" w:rsidRPr="00B37A59" w:rsidRDefault="00B37A59" w:rsidP="00310D34">
      <w:pPr>
        <w:pStyle w:val="Heading4"/>
        <w:ind w:left="720"/>
      </w:pPr>
      <w:r>
        <w:t>4.2</w:t>
      </w:r>
      <w:r w:rsidR="00287639" w:rsidRPr="00CC6968">
        <w:t xml:space="preserve">. </w:t>
      </w:r>
      <w:r w:rsidR="009A3764" w:rsidRPr="00CC6968">
        <w:t xml:space="preserve">Dossier de candidature </w:t>
      </w:r>
    </w:p>
    <w:p w14:paraId="635E1C3C" w14:textId="251BFBF9" w:rsidR="00FE0299" w:rsidRPr="00FE0299" w:rsidRDefault="00FE0299" w:rsidP="00FE0299">
      <w:pPr>
        <w:spacing w:before="240"/>
        <w:ind w:left="0"/>
        <w:rPr>
          <w:rFonts w:asciiTheme="minorHAnsi" w:hAnsiTheme="minorHAnsi" w:cstheme="minorHAnsi"/>
        </w:rPr>
      </w:pPr>
      <w:r w:rsidRPr="00FE0299">
        <w:rPr>
          <w:rFonts w:asciiTheme="minorHAnsi" w:hAnsiTheme="minorHAnsi" w:cstheme="minorHAnsi"/>
        </w:rPr>
        <w:t xml:space="preserve">Le candidat transmettra sur la plateforme son Dossier de candidature. Ce dernier sera constitué des pièces exposées ci-dessous. </w:t>
      </w:r>
      <w:r w:rsidRPr="00FE0299">
        <w:rPr>
          <w:rFonts w:asciiTheme="minorHAnsi" w:hAnsiTheme="minorHAnsi" w:cstheme="minorHAnsi"/>
          <w:b/>
        </w:rPr>
        <w:t xml:space="preserve">Chaque projet doit être présenté en utilisant la trame des pièces proposée par la Société Agréée sans en modifier le format. </w:t>
      </w:r>
      <w:r w:rsidRPr="00FE0299">
        <w:rPr>
          <w:rFonts w:asciiTheme="minorHAnsi" w:hAnsiTheme="minorHAnsi" w:cstheme="minorHAnsi"/>
        </w:rPr>
        <w:t>Les candidats peuvent joindre à leur dossier tout document qu’ils jugent opportun afin d’éclairer leur projet. Enfin, la personne signataire du dossier de candidature doit être habilitée à représenter la personne morale compétente.</w:t>
      </w:r>
    </w:p>
    <w:p w14:paraId="3DAAAE50" w14:textId="15C233D2" w:rsidR="00D53AC7" w:rsidRDefault="00FE0299" w:rsidP="00310D34">
      <w:pPr>
        <w:spacing w:before="240"/>
        <w:ind w:left="0"/>
        <w:rPr>
          <w:rFonts w:asciiTheme="minorHAnsi" w:hAnsiTheme="minorHAnsi" w:cstheme="minorHAnsi"/>
        </w:rPr>
      </w:pPr>
      <w:r w:rsidRPr="00FE0299">
        <w:rPr>
          <w:rFonts w:asciiTheme="minorHAnsi" w:hAnsiTheme="minorHAnsi" w:cstheme="minorHAnsi"/>
        </w:rPr>
        <w:t>La proposition des Candidats à l’AMI Récupération 202</w:t>
      </w:r>
      <w:r w:rsidR="00D031B6">
        <w:rPr>
          <w:rFonts w:asciiTheme="minorHAnsi" w:hAnsiTheme="minorHAnsi" w:cstheme="minorHAnsi"/>
        </w:rPr>
        <w:t>5</w:t>
      </w:r>
      <w:r w:rsidRPr="00FE0299">
        <w:rPr>
          <w:rFonts w:asciiTheme="minorHAnsi" w:hAnsiTheme="minorHAnsi" w:cstheme="minorHAnsi"/>
        </w:rPr>
        <w:t xml:space="preserve"> devra comprendre au minimum les éléments suivants :</w:t>
      </w:r>
    </w:p>
    <w:p w14:paraId="7735A79C" w14:textId="71802633" w:rsidR="001B6F7F" w:rsidRDefault="001B6F7F" w:rsidP="00310D34">
      <w:pPr>
        <w:pStyle w:val="ListParagraph"/>
        <w:numPr>
          <w:ilvl w:val="0"/>
          <w:numId w:val="57"/>
        </w:numPr>
        <w:rPr>
          <w:rFonts w:asciiTheme="minorHAnsi" w:hAnsiTheme="minorHAnsi" w:cstheme="minorBidi"/>
        </w:rPr>
      </w:pPr>
      <w:r w:rsidRPr="7811B293">
        <w:rPr>
          <w:rFonts w:asciiTheme="minorHAnsi" w:hAnsiTheme="minorHAnsi" w:cstheme="minorBidi"/>
        </w:rPr>
        <w:t>Un extrait Kbis à jour et daté de moins de trois (3) mois ou attestation de SIRENE, ou équivalent </w:t>
      </w:r>
      <w:r w:rsidR="00FB6408" w:rsidRPr="7811B293">
        <w:rPr>
          <w:rFonts w:asciiTheme="minorHAnsi" w:hAnsiTheme="minorHAnsi" w:cstheme="minorBidi"/>
        </w:rPr>
        <w:t>(</w:t>
      </w:r>
      <w:r w:rsidR="00FB6408">
        <w:rPr>
          <w:rFonts w:asciiTheme="minorHAnsi" w:hAnsiTheme="minorHAnsi" w:cstheme="minorBidi"/>
        </w:rPr>
        <w:t xml:space="preserve">le candidat devra transmettre </w:t>
      </w:r>
      <w:r w:rsidR="00B42367">
        <w:rPr>
          <w:rFonts w:asciiTheme="minorHAnsi" w:hAnsiTheme="minorHAnsi" w:cstheme="minorBidi"/>
        </w:rPr>
        <w:t>ces documents</w:t>
      </w:r>
      <w:r w:rsidR="00FB6408">
        <w:rPr>
          <w:rFonts w:asciiTheme="minorHAnsi" w:hAnsiTheme="minorHAnsi" w:cstheme="minorBidi"/>
        </w:rPr>
        <w:t xml:space="preserve"> pour chaque entité – enseigne ou magasin – auprès de laquelle </w:t>
      </w:r>
      <w:r w:rsidR="00FB6408" w:rsidRPr="7811B293">
        <w:rPr>
          <w:rFonts w:asciiTheme="minorHAnsi" w:hAnsiTheme="minorHAnsi" w:cstheme="minorBidi"/>
        </w:rPr>
        <w:t xml:space="preserve">il </w:t>
      </w:r>
      <w:r w:rsidR="00FB6408">
        <w:rPr>
          <w:rFonts w:asciiTheme="minorHAnsi" w:hAnsiTheme="minorHAnsi" w:cstheme="minorBidi"/>
        </w:rPr>
        <w:t>sera procédé au remboursement de consignes)</w:t>
      </w:r>
      <w:r w:rsidR="000351CC">
        <w:rPr>
          <w:rFonts w:asciiTheme="minorHAnsi" w:hAnsiTheme="minorHAnsi" w:cstheme="minorBidi"/>
        </w:rPr>
        <w:t> ;</w:t>
      </w:r>
    </w:p>
    <w:p w14:paraId="606BF6F8" w14:textId="3D0762F4" w:rsidR="001B6F7F" w:rsidRDefault="001B6F7F" w:rsidP="00310D34">
      <w:pPr>
        <w:pStyle w:val="ListParagraph"/>
        <w:numPr>
          <w:ilvl w:val="0"/>
          <w:numId w:val="57"/>
        </w:numPr>
        <w:rPr>
          <w:rFonts w:asciiTheme="minorHAnsi" w:hAnsiTheme="minorHAnsi" w:cstheme="minorBidi"/>
        </w:rPr>
      </w:pPr>
      <w:r w:rsidRPr="7811B293">
        <w:rPr>
          <w:rFonts w:asciiTheme="minorHAnsi" w:hAnsiTheme="minorHAnsi" w:cstheme="minorBidi"/>
        </w:rPr>
        <w:t>Un RIB</w:t>
      </w:r>
      <w:r w:rsidR="000351CC">
        <w:rPr>
          <w:rFonts w:asciiTheme="minorHAnsi" w:hAnsiTheme="minorHAnsi" w:cstheme="minorBidi"/>
        </w:rPr>
        <w:t xml:space="preserve"> </w:t>
      </w:r>
      <w:r w:rsidR="00B42367" w:rsidRPr="7811B293">
        <w:rPr>
          <w:rFonts w:asciiTheme="minorHAnsi" w:hAnsiTheme="minorHAnsi" w:cstheme="minorBidi"/>
        </w:rPr>
        <w:t>(</w:t>
      </w:r>
      <w:r w:rsidR="00B42367">
        <w:rPr>
          <w:rFonts w:asciiTheme="minorHAnsi" w:hAnsiTheme="minorHAnsi" w:cstheme="minorBidi"/>
        </w:rPr>
        <w:t xml:space="preserve">le candidat devra transmettre un RIB pour chaque entité – enseigne ou magasin – auprès de laquelle </w:t>
      </w:r>
      <w:r w:rsidR="00B42367" w:rsidRPr="7811B293">
        <w:rPr>
          <w:rFonts w:asciiTheme="minorHAnsi" w:hAnsiTheme="minorHAnsi" w:cstheme="minorBidi"/>
        </w:rPr>
        <w:t xml:space="preserve">il </w:t>
      </w:r>
      <w:r w:rsidR="00B42367">
        <w:rPr>
          <w:rFonts w:asciiTheme="minorHAnsi" w:hAnsiTheme="minorHAnsi" w:cstheme="minorBidi"/>
        </w:rPr>
        <w:t xml:space="preserve">sera procédé au remboursement de consignes) </w:t>
      </w:r>
      <w:r w:rsidR="000D2671">
        <w:rPr>
          <w:rFonts w:asciiTheme="minorHAnsi" w:hAnsiTheme="minorHAnsi" w:cstheme="minorBidi"/>
        </w:rPr>
        <w:t>;</w:t>
      </w:r>
    </w:p>
    <w:p w14:paraId="02A0DB51" w14:textId="564ABDEE" w:rsidR="00AB255F" w:rsidRDefault="00AB255F" w:rsidP="00816556">
      <w:pPr>
        <w:pStyle w:val="ListParagraph"/>
        <w:numPr>
          <w:ilvl w:val="0"/>
          <w:numId w:val="57"/>
        </w:numPr>
        <w:rPr>
          <w:rFonts w:asciiTheme="minorHAnsi" w:hAnsiTheme="minorHAnsi" w:cstheme="minorHAnsi"/>
        </w:rPr>
      </w:pPr>
      <w:r>
        <w:rPr>
          <w:rFonts w:asciiTheme="minorHAnsi" w:hAnsiTheme="minorHAnsi" w:cstheme="minorHAnsi"/>
        </w:rPr>
        <w:t xml:space="preserve">L’Annexe </w:t>
      </w:r>
      <w:r w:rsidRPr="00802D1C">
        <w:rPr>
          <w:rFonts w:asciiTheme="minorHAnsi" w:hAnsiTheme="minorHAnsi" w:cstheme="minorHAnsi"/>
        </w:rPr>
        <w:t>1 : Le candidat doit retourner le contrat, dûment annoté en cas de remarques</w:t>
      </w:r>
      <w:r w:rsidR="001576F4" w:rsidRPr="00802D1C">
        <w:rPr>
          <w:rFonts w:asciiTheme="minorHAnsi" w:hAnsiTheme="minorHAnsi" w:cstheme="minorHAnsi"/>
        </w:rPr>
        <w:t xml:space="preserve"> le cas échéant</w:t>
      </w:r>
      <w:r w:rsidR="000D2671">
        <w:rPr>
          <w:rFonts w:asciiTheme="minorHAnsi" w:hAnsiTheme="minorHAnsi" w:cstheme="minorHAnsi"/>
        </w:rPr>
        <w:t> ;</w:t>
      </w:r>
    </w:p>
    <w:p w14:paraId="1E5DF6BC" w14:textId="0C65279C" w:rsidR="00AB255F" w:rsidRPr="008A5064" w:rsidRDefault="00AB255F" w:rsidP="00AB255F">
      <w:pPr>
        <w:pStyle w:val="ListParagraph"/>
        <w:numPr>
          <w:ilvl w:val="0"/>
          <w:numId w:val="57"/>
        </w:numPr>
        <w:rPr>
          <w:rFonts w:asciiTheme="minorHAnsi" w:hAnsiTheme="minorHAnsi" w:cstheme="minorBidi"/>
        </w:rPr>
      </w:pPr>
      <w:r w:rsidRPr="7811B293">
        <w:rPr>
          <w:rFonts w:asciiTheme="minorHAnsi" w:hAnsiTheme="minorHAnsi" w:cstheme="minorBidi"/>
        </w:rPr>
        <w:t>Annexe 3 : Fiche de Candidature complété</w:t>
      </w:r>
      <w:r w:rsidR="01E80AB5" w:rsidRPr="7811B293">
        <w:rPr>
          <w:rFonts w:asciiTheme="minorHAnsi" w:hAnsiTheme="minorHAnsi" w:cstheme="minorBidi"/>
        </w:rPr>
        <w:t>e</w:t>
      </w:r>
      <w:r w:rsidR="00B56CCE">
        <w:rPr>
          <w:rFonts w:asciiTheme="minorHAnsi" w:hAnsiTheme="minorHAnsi" w:cstheme="minorBidi"/>
        </w:rPr>
        <w:t xml:space="preserve"> </w:t>
      </w:r>
      <w:r w:rsidRPr="7811B293">
        <w:rPr>
          <w:rFonts w:asciiTheme="minorHAnsi" w:hAnsiTheme="minorHAnsi" w:cstheme="minorBidi"/>
        </w:rPr>
        <w:t>;</w:t>
      </w:r>
    </w:p>
    <w:p w14:paraId="5553100E" w14:textId="1FAD3E7A" w:rsidR="00AB255F" w:rsidRDefault="008D29D8" w:rsidP="00816556">
      <w:pPr>
        <w:pStyle w:val="ListParagraph"/>
        <w:numPr>
          <w:ilvl w:val="0"/>
          <w:numId w:val="57"/>
        </w:numPr>
        <w:rPr>
          <w:rFonts w:asciiTheme="minorHAnsi" w:hAnsiTheme="minorHAnsi" w:cstheme="minorBidi"/>
        </w:rPr>
      </w:pPr>
      <w:r w:rsidRPr="7811B293">
        <w:rPr>
          <w:rFonts w:asciiTheme="minorHAnsi" w:hAnsiTheme="minorHAnsi" w:cstheme="minorBidi"/>
        </w:rPr>
        <w:t>Annexe 4 : Présentation du Projet complété</w:t>
      </w:r>
      <w:r w:rsidR="2993D5F2" w:rsidRPr="7811B293">
        <w:rPr>
          <w:rFonts w:asciiTheme="minorHAnsi" w:hAnsiTheme="minorHAnsi" w:cstheme="minorBidi"/>
        </w:rPr>
        <w:t>e</w:t>
      </w:r>
      <w:r w:rsidR="000D2671">
        <w:rPr>
          <w:rFonts w:asciiTheme="minorHAnsi" w:hAnsiTheme="minorHAnsi" w:cstheme="minorBidi"/>
        </w:rPr>
        <w:t> ;</w:t>
      </w:r>
    </w:p>
    <w:p w14:paraId="7EB11567" w14:textId="4A1051A4" w:rsidR="005033D6" w:rsidRDefault="008B11EA" w:rsidP="00310D34">
      <w:pPr>
        <w:pStyle w:val="ListParagraph"/>
        <w:numPr>
          <w:ilvl w:val="0"/>
          <w:numId w:val="57"/>
        </w:numPr>
        <w:rPr>
          <w:rFonts w:asciiTheme="minorHAnsi" w:hAnsiTheme="minorHAnsi" w:cstheme="minorBidi"/>
        </w:rPr>
      </w:pPr>
      <w:r w:rsidRPr="7811B293">
        <w:rPr>
          <w:rFonts w:asciiTheme="minorHAnsi" w:hAnsiTheme="minorHAnsi" w:cstheme="minorBidi"/>
        </w:rPr>
        <w:t>Annexe</w:t>
      </w:r>
      <w:r w:rsidR="00715B13">
        <w:rPr>
          <w:rFonts w:asciiTheme="minorHAnsi" w:hAnsiTheme="minorHAnsi" w:cstheme="minorBidi"/>
        </w:rPr>
        <w:t xml:space="preserve"> </w:t>
      </w:r>
      <w:r w:rsidRPr="7811B293">
        <w:rPr>
          <w:rFonts w:asciiTheme="minorHAnsi" w:hAnsiTheme="minorHAnsi" w:cstheme="minorBidi"/>
        </w:rPr>
        <w:t>5 : Fiche</w:t>
      </w:r>
      <w:r w:rsidR="6246BC1D" w:rsidRPr="7811B293">
        <w:rPr>
          <w:rFonts w:asciiTheme="minorHAnsi" w:hAnsiTheme="minorHAnsi" w:cstheme="minorBidi"/>
        </w:rPr>
        <w:t>(s)</w:t>
      </w:r>
      <w:r w:rsidRPr="7811B293">
        <w:rPr>
          <w:rFonts w:asciiTheme="minorHAnsi" w:hAnsiTheme="minorHAnsi" w:cstheme="minorBidi"/>
        </w:rPr>
        <w:t xml:space="preserve"> fournisseur</w:t>
      </w:r>
      <w:r w:rsidR="46E4C72F" w:rsidRPr="7811B293">
        <w:rPr>
          <w:rFonts w:asciiTheme="minorHAnsi" w:hAnsiTheme="minorHAnsi" w:cstheme="minorBidi"/>
        </w:rPr>
        <w:t>(s)</w:t>
      </w:r>
      <w:r w:rsidR="3C94DE3B" w:rsidRPr="7811B293">
        <w:rPr>
          <w:rFonts w:asciiTheme="minorHAnsi" w:hAnsiTheme="minorHAnsi" w:cstheme="minorBidi"/>
        </w:rPr>
        <w:t xml:space="preserve"> complétée</w:t>
      </w:r>
      <w:r w:rsidR="590F8D1E" w:rsidRPr="7811B293">
        <w:rPr>
          <w:rFonts w:asciiTheme="minorHAnsi" w:hAnsiTheme="minorHAnsi" w:cstheme="minorBidi"/>
        </w:rPr>
        <w:t>(s)</w:t>
      </w:r>
      <w:r w:rsidRPr="7811B293">
        <w:rPr>
          <w:rFonts w:asciiTheme="minorHAnsi" w:hAnsiTheme="minorHAnsi" w:cstheme="minorBidi"/>
        </w:rPr>
        <w:t xml:space="preserve"> (</w:t>
      </w:r>
      <w:r w:rsidR="00CD0016">
        <w:rPr>
          <w:rFonts w:asciiTheme="minorHAnsi" w:hAnsiTheme="minorHAnsi" w:cstheme="minorBidi"/>
        </w:rPr>
        <w:t>le candidat devra transmettre une fiche fournisseur complétée pour chaque entité</w:t>
      </w:r>
      <w:r w:rsidR="0028607B">
        <w:rPr>
          <w:rFonts w:asciiTheme="minorHAnsi" w:hAnsiTheme="minorHAnsi" w:cstheme="minorBidi"/>
        </w:rPr>
        <w:t xml:space="preserve"> – enseigne ou magasin</w:t>
      </w:r>
      <w:r w:rsidR="00CD0016">
        <w:rPr>
          <w:rFonts w:asciiTheme="minorHAnsi" w:hAnsiTheme="minorHAnsi" w:cstheme="minorBidi"/>
        </w:rPr>
        <w:t xml:space="preserve"> </w:t>
      </w:r>
      <w:r w:rsidR="0028607B">
        <w:rPr>
          <w:rFonts w:asciiTheme="minorHAnsi" w:hAnsiTheme="minorHAnsi" w:cstheme="minorBidi"/>
        </w:rPr>
        <w:t xml:space="preserve">– </w:t>
      </w:r>
      <w:r w:rsidR="00EF0B6B">
        <w:rPr>
          <w:rFonts w:asciiTheme="minorHAnsi" w:hAnsiTheme="minorHAnsi" w:cstheme="minorBidi"/>
        </w:rPr>
        <w:t xml:space="preserve">auprès de laquelle </w:t>
      </w:r>
      <w:r w:rsidRPr="7811B293">
        <w:rPr>
          <w:rFonts w:asciiTheme="minorHAnsi" w:hAnsiTheme="minorHAnsi" w:cstheme="minorBidi"/>
        </w:rPr>
        <w:t xml:space="preserve">il </w:t>
      </w:r>
      <w:r w:rsidR="009B2621">
        <w:rPr>
          <w:rFonts w:asciiTheme="minorHAnsi" w:hAnsiTheme="minorHAnsi" w:cstheme="minorBidi"/>
        </w:rPr>
        <w:t xml:space="preserve">sera procédé </w:t>
      </w:r>
      <w:r w:rsidR="002B083F">
        <w:rPr>
          <w:rFonts w:asciiTheme="minorHAnsi" w:hAnsiTheme="minorHAnsi" w:cstheme="minorBidi"/>
        </w:rPr>
        <w:t>au remboursement de consignes)</w:t>
      </w:r>
      <w:r w:rsidR="000D2671">
        <w:rPr>
          <w:rFonts w:asciiTheme="minorHAnsi" w:hAnsiTheme="minorHAnsi" w:cstheme="minorBidi"/>
        </w:rPr>
        <w:t>.</w:t>
      </w:r>
    </w:p>
    <w:p w14:paraId="11D5486E" w14:textId="6B2BF865" w:rsidR="00462417" w:rsidRDefault="00462417" w:rsidP="00462417">
      <w:pPr>
        <w:ind w:left="0"/>
        <w:rPr>
          <w:rFonts w:asciiTheme="minorHAnsi" w:hAnsiTheme="minorHAnsi" w:cstheme="minorHAnsi"/>
        </w:rPr>
      </w:pPr>
    </w:p>
    <w:p w14:paraId="2F368F89" w14:textId="40D2A5D3" w:rsidR="0082542C" w:rsidRDefault="0082542C">
      <w:pPr>
        <w:ind w:left="0"/>
        <w:rPr>
          <w:rFonts w:asciiTheme="minorHAnsi" w:hAnsiTheme="minorHAnsi" w:cstheme="minorHAnsi"/>
        </w:rPr>
      </w:pPr>
      <w:r w:rsidRPr="00DC493F">
        <w:rPr>
          <w:rFonts w:asciiTheme="minorHAnsi" w:hAnsiTheme="minorHAnsi" w:cstheme="minorHAnsi"/>
        </w:rPr>
        <w:t xml:space="preserve">Les candidats pourront fournir toutes pièces en sus permettant de </w:t>
      </w:r>
      <w:r w:rsidRPr="00802D1C">
        <w:rPr>
          <w:rFonts w:asciiTheme="minorHAnsi" w:hAnsiTheme="minorHAnsi" w:cstheme="minorHAnsi"/>
        </w:rPr>
        <w:t xml:space="preserve">juger </w:t>
      </w:r>
      <w:r w:rsidR="00707BBA" w:rsidRPr="00802D1C">
        <w:rPr>
          <w:rFonts w:asciiTheme="minorHAnsi" w:hAnsiTheme="minorHAnsi" w:cstheme="minorHAnsi"/>
        </w:rPr>
        <w:t xml:space="preserve">les critères visés au </w:t>
      </w:r>
      <w:r w:rsidR="00B10C05" w:rsidRPr="00310D34">
        <w:rPr>
          <w:rFonts w:asciiTheme="minorHAnsi" w:hAnsiTheme="minorHAnsi" w:cstheme="minorHAnsi"/>
        </w:rPr>
        <w:t xml:space="preserve">4.6 (Evaluation des candidatures) </w:t>
      </w:r>
      <w:r w:rsidR="00313BE0" w:rsidRPr="00802D1C">
        <w:rPr>
          <w:rFonts w:asciiTheme="minorHAnsi" w:hAnsiTheme="minorHAnsi" w:cstheme="minorHAnsi"/>
        </w:rPr>
        <w:t>du Règlement de Consultation</w:t>
      </w:r>
      <w:r w:rsidR="0085530D" w:rsidRPr="00802D1C">
        <w:rPr>
          <w:rFonts w:asciiTheme="minorHAnsi" w:hAnsiTheme="minorHAnsi" w:cstheme="minorHAnsi"/>
        </w:rPr>
        <w:t>.</w:t>
      </w:r>
      <w:r w:rsidR="00707BBA" w:rsidRPr="00DC493F">
        <w:rPr>
          <w:rFonts w:asciiTheme="minorHAnsi" w:hAnsiTheme="minorHAnsi" w:cstheme="minorHAnsi"/>
        </w:rPr>
        <w:t xml:space="preserve"> </w:t>
      </w:r>
    </w:p>
    <w:p w14:paraId="366F31E0" w14:textId="57619C09" w:rsidR="00515808" w:rsidRDefault="00FE0299" w:rsidP="00BE04FF">
      <w:pPr>
        <w:tabs>
          <w:tab w:val="center" w:pos="1985"/>
          <w:tab w:val="center" w:pos="4006"/>
        </w:tabs>
        <w:spacing w:after="126" w:line="259" w:lineRule="auto"/>
        <w:ind w:left="0" w:firstLine="0"/>
        <w:jc w:val="left"/>
        <w:rPr>
          <w:rFonts w:asciiTheme="minorHAnsi" w:hAnsiTheme="minorHAnsi" w:cstheme="minorHAnsi"/>
          <w:b/>
          <w:bCs/>
          <w:u w:val="single"/>
        </w:rPr>
      </w:pPr>
      <w:r w:rsidRPr="00FE0299">
        <w:rPr>
          <w:rFonts w:asciiTheme="minorHAnsi" w:hAnsiTheme="minorHAnsi" w:cstheme="minorHAnsi"/>
          <w:b/>
          <w:bCs/>
          <w:u w:val="single"/>
        </w:rPr>
        <w:t>L</w:t>
      </w:r>
      <w:r>
        <w:rPr>
          <w:rFonts w:asciiTheme="minorHAnsi" w:hAnsiTheme="minorHAnsi" w:cstheme="minorHAnsi"/>
          <w:b/>
          <w:bCs/>
          <w:u w:val="single"/>
        </w:rPr>
        <w:t>a proposition des Candidats</w:t>
      </w:r>
      <w:r w:rsidRPr="00FE0299">
        <w:rPr>
          <w:rFonts w:asciiTheme="minorHAnsi" w:hAnsiTheme="minorHAnsi" w:cstheme="minorHAnsi"/>
          <w:b/>
          <w:bCs/>
          <w:u w:val="single"/>
        </w:rPr>
        <w:t xml:space="preserve"> est valable six (6) mois à compter de sa réception.</w:t>
      </w:r>
    </w:p>
    <w:p w14:paraId="6AA2418F" w14:textId="77777777" w:rsidR="00997BBF" w:rsidRDefault="00997BBF" w:rsidP="00BE04FF">
      <w:pPr>
        <w:tabs>
          <w:tab w:val="center" w:pos="1985"/>
          <w:tab w:val="center" w:pos="4006"/>
        </w:tabs>
        <w:spacing w:after="126" w:line="259" w:lineRule="auto"/>
        <w:ind w:left="0" w:firstLine="0"/>
        <w:jc w:val="left"/>
        <w:rPr>
          <w:rFonts w:asciiTheme="minorHAnsi" w:hAnsiTheme="minorHAnsi" w:cstheme="minorHAnsi"/>
          <w:b/>
          <w:bCs/>
          <w:u w:val="single"/>
        </w:rPr>
      </w:pPr>
    </w:p>
    <w:p w14:paraId="25C25927" w14:textId="208B8D9E" w:rsidR="00997BBF" w:rsidRPr="00FE3214" w:rsidRDefault="00997BBF" w:rsidP="00997BBF">
      <w:pPr>
        <w:pStyle w:val="Heading4"/>
        <w:ind w:left="720"/>
      </w:pPr>
      <w:r>
        <w:t>4.3 Demandes</w:t>
      </w:r>
      <w:r w:rsidRPr="00FE3214">
        <w:t xml:space="preserve"> d’éclaircissements et invitation à régulariser</w:t>
      </w:r>
    </w:p>
    <w:p w14:paraId="2BE2F2DA" w14:textId="77777777" w:rsidR="00997BBF" w:rsidRPr="00FE3214" w:rsidRDefault="00997BBF" w:rsidP="00997BBF">
      <w:pPr>
        <w:ind w:left="0" w:firstLine="0"/>
        <w:rPr>
          <w:rFonts w:asciiTheme="minorHAnsi" w:hAnsiTheme="minorHAnsi" w:cstheme="minorHAnsi"/>
        </w:rPr>
      </w:pPr>
      <w:r w:rsidRPr="00FE3214">
        <w:rPr>
          <w:rFonts w:asciiTheme="minorHAnsi" w:hAnsiTheme="minorHAnsi" w:cstheme="minorHAnsi"/>
        </w:rPr>
        <w:t>Si nécessaire, la Société Agréée se réserve la possibilité de :</w:t>
      </w:r>
    </w:p>
    <w:p w14:paraId="3C8B6C30" w14:textId="6C3060DF" w:rsidR="00997BBF" w:rsidRPr="00FE3214" w:rsidRDefault="00997BBF" w:rsidP="00997BBF">
      <w:pPr>
        <w:pStyle w:val="ListParagraph"/>
        <w:numPr>
          <w:ilvl w:val="0"/>
          <w:numId w:val="48"/>
        </w:numPr>
        <w:rPr>
          <w:rFonts w:asciiTheme="minorHAnsi" w:hAnsiTheme="minorHAnsi" w:cstheme="minorHAnsi"/>
        </w:rPr>
      </w:pPr>
      <w:r w:rsidRPr="00FE3214">
        <w:rPr>
          <w:rFonts w:asciiTheme="minorHAnsi" w:hAnsiTheme="minorHAnsi" w:cstheme="minorHAnsi"/>
        </w:rPr>
        <w:t>solliciter des candidats certains éclaircissements à leurs candidatures, sans en modifier la teneur ;</w:t>
      </w:r>
    </w:p>
    <w:p w14:paraId="4BC242DB" w14:textId="77777777" w:rsidR="00997BBF" w:rsidRPr="00FE3214" w:rsidRDefault="00997BBF" w:rsidP="00997BBF">
      <w:pPr>
        <w:pStyle w:val="ListParagraph"/>
        <w:numPr>
          <w:ilvl w:val="0"/>
          <w:numId w:val="48"/>
        </w:numPr>
        <w:spacing w:before="240"/>
        <w:rPr>
          <w:rFonts w:asciiTheme="minorHAnsi" w:hAnsiTheme="minorHAnsi" w:cstheme="minorHAnsi"/>
          <w:szCs w:val="20"/>
        </w:rPr>
      </w:pPr>
      <w:r w:rsidRPr="00FE3214">
        <w:rPr>
          <w:rFonts w:asciiTheme="minorHAnsi" w:hAnsiTheme="minorHAnsi" w:cstheme="minorHAnsi"/>
        </w:rPr>
        <w:t>demander des compléments aux candidats dont le dossier n’est pas complet</w:t>
      </w:r>
      <w:r w:rsidRPr="00FE3214">
        <w:rPr>
          <w:rFonts w:asciiTheme="minorHAnsi" w:hAnsiTheme="minorHAnsi" w:cstheme="minorHAnsi"/>
          <w:szCs w:val="20"/>
        </w:rPr>
        <w:t xml:space="preserve"> avant de prononcer l’irrecevabilité. </w:t>
      </w:r>
    </w:p>
    <w:p w14:paraId="19C6506B" w14:textId="77777777" w:rsidR="00BE04FF" w:rsidRPr="00BE04FF" w:rsidRDefault="00BE04FF" w:rsidP="00BE04FF">
      <w:pPr>
        <w:tabs>
          <w:tab w:val="center" w:pos="1985"/>
          <w:tab w:val="center" w:pos="4006"/>
        </w:tabs>
        <w:spacing w:after="126" w:line="259" w:lineRule="auto"/>
        <w:ind w:left="0" w:firstLine="0"/>
        <w:jc w:val="left"/>
        <w:rPr>
          <w:rFonts w:asciiTheme="minorHAnsi" w:hAnsiTheme="minorHAnsi" w:cstheme="minorHAnsi"/>
          <w:b/>
          <w:bCs/>
          <w:u w:val="single"/>
        </w:rPr>
      </w:pPr>
    </w:p>
    <w:p w14:paraId="56F3B7C2" w14:textId="27D24B7E" w:rsidR="003D0C61" w:rsidRPr="00CC6968" w:rsidRDefault="00B90567" w:rsidP="00310D34">
      <w:pPr>
        <w:pStyle w:val="Heading4"/>
        <w:ind w:left="720"/>
      </w:pPr>
      <w:r>
        <w:t>4.4</w:t>
      </w:r>
      <w:r w:rsidR="00A074AF" w:rsidRPr="00CC6968">
        <w:t xml:space="preserve"> </w:t>
      </w:r>
      <w:r w:rsidR="003D0C61" w:rsidRPr="00CC6968">
        <w:t>Transmission des candidatures</w:t>
      </w:r>
    </w:p>
    <w:p w14:paraId="04C08B3C" w14:textId="5414558F" w:rsidR="00482BC3" w:rsidRPr="00331BFF" w:rsidRDefault="00276DF5" w:rsidP="00FE0299">
      <w:pPr>
        <w:spacing w:before="240"/>
        <w:ind w:left="0"/>
        <w:rPr>
          <w:rFonts w:asciiTheme="minorHAnsi" w:hAnsiTheme="minorHAnsi" w:cstheme="minorBidi"/>
          <w:b/>
          <w:color w:val="000000" w:themeColor="text1"/>
        </w:rPr>
      </w:pPr>
      <w:r w:rsidRPr="00331BFF">
        <w:rPr>
          <w:rFonts w:asciiTheme="minorHAnsi" w:hAnsiTheme="minorHAnsi" w:cstheme="minorBidi"/>
          <w:b/>
          <w:color w:val="000000" w:themeColor="text1"/>
        </w:rPr>
        <w:t>1</w:t>
      </w:r>
      <w:r w:rsidR="7AA9745B" w:rsidRPr="00331BFF">
        <w:rPr>
          <w:rFonts w:asciiTheme="minorHAnsi" w:hAnsiTheme="minorHAnsi" w:cstheme="minorBidi"/>
          <w:b/>
          <w:bCs/>
          <w:color w:val="000000" w:themeColor="text1"/>
        </w:rPr>
        <w:t>.</w:t>
      </w:r>
      <w:r w:rsidRPr="00331BFF">
        <w:rPr>
          <w:rFonts w:asciiTheme="minorHAnsi" w:hAnsiTheme="minorHAnsi" w:cstheme="minorBidi"/>
          <w:color w:val="000000" w:themeColor="text1"/>
        </w:rPr>
        <w:t xml:space="preserve"> </w:t>
      </w:r>
      <w:r w:rsidR="79AB0751" w:rsidRPr="00331BFF">
        <w:rPr>
          <w:rFonts w:asciiTheme="minorHAnsi" w:hAnsiTheme="minorHAnsi" w:cstheme="minorBidi"/>
          <w:color w:val="000000" w:themeColor="text1"/>
        </w:rPr>
        <w:t xml:space="preserve">Les candidatures </w:t>
      </w:r>
      <w:r w:rsidR="00842EC4" w:rsidRPr="00310D34">
        <w:rPr>
          <w:rFonts w:asciiTheme="minorHAnsi" w:hAnsiTheme="minorHAnsi" w:cstheme="minorBidi"/>
          <w:color w:val="000000" w:themeColor="text1"/>
        </w:rPr>
        <w:t xml:space="preserve">peuvent être déposées </w:t>
      </w:r>
      <w:r w:rsidR="00842EC4" w:rsidRPr="00310D34">
        <w:rPr>
          <w:rFonts w:asciiTheme="minorHAnsi" w:hAnsiTheme="minorHAnsi" w:cstheme="minorBidi"/>
          <w:b/>
          <w:bCs/>
          <w:color w:val="000000" w:themeColor="text1"/>
        </w:rPr>
        <w:t xml:space="preserve">au plus tard </w:t>
      </w:r>
      <w:del w:id="483" w:author="Marie WENDLING" w:date="2026-01-19T10:10:00Z" w16du:dateUtc="2026-01-19T09:10:00Z">
        <w:r w:rsidR="00842EC4" w:rsidRPr="009B4E66" w:rsidDel="00DD6A81">
          <w:rPr>
            <w:rFonts w:asciiTheme="minorHAnsi" w:hAnsiTheme="minorHAnsi" w:cstheme="minorBidi"/>
            <w:b/>
            <w:bCs/>
            <w:color w:val="000000" w:themeColor="text1"/>
          </w:rPr>
          <w:delText>le</w:delText>
        </w:r>
        <w:r w:rsidR="00777564" w:rsidRPr="009B4E66" w:rsidDel="00DD6A81">
          <w:rPr>
            <w:rFonts w:asciiTheme="minorHAnsi" w:hAnsiTheme="minorHAnsi" w:cstheme="minorBidi"/>
            <w:b/>
            <w:bCs/>
            <w:color w:val="000000" w:themeColor="text1"/>
          </w:rPr>
          <w:delText xml:space="preserve"> </w:delText>
        </w:r>
      </w:del>
      <w:del w:id="484" w:author="Marie WENDLING" w:date="2025-12-19T10:38:00Z" w16du:dateUtc="2025-12-19T09:38:00Z">
        <w:r w:rsidR="002C387B" w:rsidRPr="009B4E66" w:rsidDel="005E604A">
          <w:rPr>
            <w:rFonts w:asciiTheme="minorHAnsi" w:hAnsiTheme="minorHAnsi" w:cstheme="minorBidi"/>
            <w:b/>
            <w:bCs/>
            <w:color w:val="000000" w:themeColor="text1"/>
            <w:rPrChange w:id="485" w:author="Marie WENDLING" w:date="2025-12-05T10:24:00Z" w16du:dateUtc="2025-12-05T09:24:00Z">
              <w:rPr>
                <w:rFonts w:asciiTheme="minorHAnsi" w:hAnsiTheme="minorHAnsi" w:cstheme="minorBidi"/>
                <w:b/>
                <w:bCs/>
                <w:color w:val="000000" w:themeColor="text1"/>
                <w:highlight w:val="yellow"/>
              </w:rPr>
            </w:rPrChange>
          </w:rPr>
          <w:delText xml:space="preserve">6 </w:delText>
        </w:r>
      </w:del>
      <w:del w:id="486" w:author="Marie WENDLING" w:date="2026-01-19T10:10:00Z" w16du:dateUtc="2026-01-19T09:10:00Z">
        <w:r w:rsidR="002C387B" w:rsidRPr="009B4E66" w:rsidDel="00DD6A81">
          <w:rPr>
            <w:rFonts w:asciiTheme="minorHAnsi" w:hAnsiTheme="minorHAnsi" w:cstheme="minorBidi"/>
            <w:b/>
            <w:bCs/>
            <w:color w:val="000000" w:themeColor="text1"/>
            <w:rPrChange w:id="487" w:author="Marie WENDLING" w:date="2025-12-05T10:24:00Z" w16du:dateUtc="2025-12-05T09:24:00Z">
              <w:rPr>
                <w:rFonts w:asciiTheme="minorHAnsi" w:hAnsiTheme="minorHAnsi" w:cstheme="minorBidi"/>
                <w:b/>
                <w:bCs/>
                <w:color w:val="000000" w:themeColor="text1"/>
                <w:highlight w:val="yellow"/>
              </w:rPr>
            </w:rPrChange>
          </w:rPr>
          <w:delText>février 2026</w:delText>
        </w:r>
        <w:r w:rsidR="79AB0751" w:rsidRPr="009B4E66" w:rsidDel="00DD6A81">
          <w:rPr>
            <w:rFonts w:asciiTheme="minorHAnsi" w:hAnsiTheme="minorHAnsi" w:cstheme="minorBidi"/>
            <w:b/>
            <w:color w:val="000000" w:themeColor="text1"/>
          </w:rPr>
          <w:delText xml:space="preserve"> à </w:delText>
        </w:r>
        <w:r w:rsidR="00842EC4" w:rsidRPr="009B4E66" w:rsidDel="00DD6A81">
          <w:rPr>
            <w:rFonts w:asciiTheme="minorHAnsi" w:hAnsiTheme="minorHAnsi" w:cstheme="minorBidi"/>
            <w:b/>
            <w:color w:val="000000" w:themeColor="text1"/>
          </w:rPr>
          <w:delText>12h00</w:delText>
        </w:r>
      </w:del>
      <w:ins w:id="488" w:author="Marie WENDLING" w:date="2026-01-19T10:10:00Z" w16du:dateUtc="2026-01-19T09:10:00Z">
        <w:r w:rsidR="00DD6A81">
          <w:rPr>
            <w:rFonts w:asciiTheme="minorHAnsi" w:hAnsiTheme="minorHAnsi" w:cstheme="minorBidi"/>
            <w:b/>
            <w:color w:val="000000" w:themeColor="text1"/>
          </w:rPr>
          <w:t>à la date indiquée à l’a</w:t>
        </w:r>
      </w:ins>
      <w:ins w:id="489" w:author="Marie WENDLING" w:date="2026-01-19T10:11:00Z" w16du:dateUtc="2026-01-19T09:11:00Z">
        <w:r w:rsidR="00DD6A81">
          <w:rPr>
            <w:rFonts w:asciiTheme="minorHAnsi" w:hAnsiTheme="minorHAnsi" w:cstheme="minorBidi"/>
            <w:b/>
            <w:color w:val="000000" w:themeColor="text1"/>
          </w:rPr>
          <w:t>rticle 3</w:t>
        </w:r>
      </w:ins>
      <w:r w:rsidR="46C5374A" w:rsidRPr="00331BFF">
        <w:rPr>
          <w:rFonts w:asciiTheme="minorHAnsi" w:hAnsiTheme="minorHAnsi" w:cstheme="minorBidi"/>
          <w:b/>
          <w:color w:val="000000" w:themeColor="text1"/>
        </w:rPr>
        <w:t>.</w:t>
      </w:r>
    </w:p>
    <w:p w14:paraId="4A7CD34B" w14:textId="12120108" w:rsidR="00EC3FF7" w:rsidRPr="00EC3FF7" w:rsidRDefault="00FE0299" w:rsidP="00EC3FF7">
      <w:pPr>
        <w:spacing w:before="240"/>
        <w:ind w:left="0"/>
        <w:rPr>
          <w:ins w:id="490" w:author="Marie WENDLING" w:date="2025-12-22T13:53:00Z"/>
        </w:rPr>
      </w:pPr>
      <w:r w:rsidRPr="00331BFF">
        <w:rPr>
          <w:rFonts w:asciiTheme="minorHAnsi" w:hAnsiTheme="minorHAnsi" w:cstheme="minorBidi"/>
          <w:color w:val="000000" w:themeColor="text1"/>
        </w:rPr>
        <w:t>L’intégralité des documents relatifs à la candidature à l’AMI Récupération 202</w:t>
      </w:r>
      <w:r w:rsidR="00F637F0" w:rsidRPr="00310D34">
        <w:rPr>
          <w:rFonts w:asciiTheme="minorHAnsi" w:hAnsiTheme="minorHAnsi" w:cstheme="minorBidi"/>
          <w:color w:val="000000" w:themeColor="text1"/>
        </w:rPr>
        <w:t>5</w:t>
      </w:r>
      <w:r w:rsidRPr="00331BFF">
        <w:rPr>
          <w:rFonts w:asciiTheme="minorHAnsi" w:hAnsiTheme="minorHAnsi" w:cstheme="minorBidi"/>
          <w:color w:val="000000" w:themeColor="text1"/>
        </w:rPr>
        <w:t xml:space="preserve"> devra être </w:t>
      </w:r>
      <w:r w:rsidR="00BA3150" w:rsidRPr="00331BFF">
        <w:rPr>
          <w:rFonts w:asciiTheme="minorHAnsi" w:hAnsiTheme="minorHAnsi" w:cstheme="minorBidi"/>
          <w:color w:val="000000" w:themeColor="text1"/>
        </w:rPr>
        <w:t>déposée</w:t>
      </w:r>
      <w:r w:rsidR="00BA3150" w:rsidRPr="00331BFF">
        <w:rPr>
          <w:rFonts w:asciiTheme="minorHAnsi" w:hAnsiTheme="minorHAnsi" w:cstheme="minorBidi"/>
          <w:b/>
          <w:color w:val="000000" w:themeColor="text1"/>
        </w:rPr>
        <w:t xml:space="preserve"> </w:t>
      </w:r>
      <w:r w:rsidR="00BC6FFB" w:rsidRPr="00310D34">
        <w:rPr>
          <w:rFonts w:asciiTheme="minorHAnsi" w:hAnsiTheme="minorHAnsi" w:cstheme="minorBidi"/>
          <w:b/>
          <w:color w:val="000000" w:themeColor="text1"/>
        </w:rPr>
        <w:t>en une fois</w:t>
      </w:r>
      <w:r w:rsidR="002879F1" w:rsidRPr="00310D34">
        <w:rPr>
          <w:rFonts w:asciiTheme="minorHAnsi" w:hAnsiTheme="minorHAnsi" w:cstheme="minorBidi"/>
          <w:b/>
          <w:color w:val="000000" w:themeColor="text1"/>
        </w:rPr>
        <w:t xml:space="preserve"> </w:t>
      </w:r>
      <w:r w:rsidR="00206E11" w:rsidRPr="00331BFF">
        <w:rPr>
          <w:rFonts w:asciiTheme="minorHAnsi" w:hAnsiTheme="minorHAnsi" w:cstheme="minorBidi"/>
          <w:color w:val="000000" w:themeColor="text1"/>
        </w:rPr>
        <w:t xml:space="preserve">à l’adresse </w:t>
      </w:r>
      <w:r w:rsidR="00206E11" w:rsidRPr="00EC3FF7">
        <w:rPr>
          <w:rFonts w:asciiTheme="minorHAnsi" w:hAnsiTheme="minorHAnsi" w:cstheme="minorBidi"/>
          <w:color w:val="000000" w:themeColor="text1"/>
        </w:rPr>
        <w:t>suivante </w:t>
      </w:r>
      <w:r w:rsidR="00206E11" w:rsidRPr="00EC3FF7">
        <w:rPr>
          <w:rFonts w:asciiTheme="minorHAnsi" w:hAnsiTheme="minorHAnsi" w:cstheme="minorBidi"/>
          <w:b/>
          <w:color w:val="000000" w:themeColor="text1"/>
        </w:rPr>
        <w:t xml:space="preserve">: </w:t>
      </w:r>
      <w:ins w:id="491" w:author="Marie WENDLING" w:date="2025-12-22T13:56:00Z" w16du:dateUtc="2025-12-22T12:56:00Z">
        <w:r w:rsidR="00E85FC4">
          <w:rPr>
            <w:rFonts w:asciiTheme="minorHAnsi" w:hAnsiTheme="minorHAnsi" w:cstheme="minorBidi"/>
            <w:b/>
            <w:color w:val="000000" w:themeColor="text1"/>
          </w:rPr>
          <w:fldChar w:fldCharType="begin"/>
        </w:r>
        <w:r w:rsidR="00E85FC4">
          <w:rPr>
            <w:rFonts w:asciiTheme="minorHAnsi" w:hAnsiTheme="minorHAnsi" w:cstheme="minorBidi"/>
            <w:b/>
            <w:color w:val="000000" w:themeColor="text1"/>
          </w:rPr>
          <w:instrText>HYPERLINK "https://www.achatpublic.com/sdm/ent2/gen/ficheCsl.action?PCSLID=CSL_2025_yTIqFp8A3y"</w:instrText>
        </w:r>
        <w:r w:rsidR="00E85FC4">
          <w:rPr>
            <w:rFonts w:asciiTheme="minorHAnsi" w:hAnsiTheme="minorHAnsi" w:cstheme="minorBidi"/>
            <w:b/>
            <w:color w:val="000000" w:themeColor="text1"/>
          </w:rPr>
        </w:r>
        <w:r w:rsidR="00E85FC4">
          <w:rPr>
            <w:rFonts w:asciiTheme="minorHAnsi" w:hAnsiTheme="minorHAnsi" w:cstheme="minorBidi"/>
            <w:b/>
            <w:color w:val="000000" w:themeColor="text1"/>
          </w:rPr>
          <w:fldChar w:fldCharType="separate"/>
        </w:r>
        <w:r w:rsidR="00E85FC4" w:rsidRPr="00E85FC4">
          <w:rPr>
            <w:rStyle w:val="Hyperlink"/>
            <w:rFonts w:asciiTheme="minorHAnsi" w:hAnsiTheme="minorHAnsi" w:cstheme="minorBidi"/>
            <w:b/>
          </w:rPr>
          <w:t>achat.pub</w:t>
        </w:r>
      </w:ins>
      <w:ins w:id="492" w:author="Marie WENDLING" w:date="2026-01-19T10:11:00Z" w16du:dateUtc="2026-01-19T09:11:00Z">
        <w:r w:rsidR="00DD6A81">
          <w:rPr>
            <w:rStyle w:val="Hyperlink"/>
            <w:rFonts w:asciiTheme="minorHAnsi" w:hAnsiTheme="minorHAnsi" w:cstheme="minorBidi"/>
            <w:b/>
          </w:rPr>
          <w:t>l</w:t>
        </w:r>
      </w:ins>
      <w:ins w:id="493" w:author="Marie WENDLING" w:date="2025-12-22T13:56:00Z" w16du:dateUtc="2025-12-22T12:56:00Z">
        <w:r w:rsidR="00E85FC4" w:rsidRPr="00E85FC4">
          <w:rPr>
            <w:rStyle w:val="Hyperlink"/>
            <w:rFonts w:asciiTheme="minorHAnsi" w:hAnsiTheme="minorHAnsi" w:cstheme="minorBidi"/>
            <w:b/>
          </w:rPr>
          <w:t>ic.  </w:t>
        </w:r>
        <w:r w:rsidR="00E85FC4">
          <w:rPr>
            <w:rFonts w:asciiTheme="minorHAnsi" w:hAnsiTheme="minorHAnsi" w:cstheme="minorBidi"/>
            <w:b/>
            <w:color w:val="000000" w:themeColor="text1"/>
          </w:rPr>
          <w:fldChar w:fldCharType="end"/>
        </w:r>
      </w:ins>
    </w:p>
    <w:p w14:paraId="2D7E5CF7" w14:textId="6EC5EF73" w:rsidR="00FE0299" w:rsidRPr="00331BFF" w:rsidDel="000042BF" w:rsidRDefault="00EC3FF7" w:rsidP="00FE0299">
      <w:pPr>
        <w:spacing w:before="240"/>
        <w:ind w:left="0"/>
        <w:rPr>
          <w:del w:id="494" w:author="Marie WENDLING" w:date="2025-12-22T13:54:00Z" w16du:dateUtc="2025-12-22T12:54:00Z"/>
          <w:rFonts w:asciiTheme="minorHAnsi" w:hAnsiTheme="minorHAnsi" w:cstheme="minorBidi"/>
          <w:b/>
          <w:color w:val="000000" w:themeColor="text1"/>
        </w:rPr>
      </w:pPr>
      <w:ins w:id="495" w:author="Marie WENDLING" w:date="2025-12-22T13:53:00Z" w16du:dateUtc="2025-12-22T12:53:00Z">
        <w:r>
          <w:rPr>
            <w:rFonts w:asciiTheme="minorHAnsi" w:hAnsiTheme="minorHAnsi" w:cstheme="minorBidi"/>
            <w:b/>
            <w:color w:val="000000" w:themeColor="text1"/>
          </w:rPr>
          <w:t xml:space="preserve"> </w:t>
        </w:r>
      </w:ins>
    </w:p>
    <w:p w14:paraId="05D957CA" w14:textId="77777777" w:rsidR="00FE0299" w:rsidRDefault="00FE0299" w:rsidP="00FE0299">
      <w:pPr>
        <w:spacing w:before="240"/>
        <w:ind w:left="0"/>
        <w:rPr>
          <w:rFonts w:asciiTheme="minorHAnsi" w:hAnsiTheme="minorHAnsi" w:cstheme="minorHAnsi"/>
        </w:rPr>
      </w:pPr>
      <w:r w:rsidRPr="00331BFF">
        <w:rPr>
          <w:rFonts w:asciiTheme="minorHAnsi" w:hAnsiTheme="minorHAnsi" w:cstheme="minorHAnsi"/>
        </w:rPr>
        <w:t>Chaque transmission fera l’objet d’un accusé de réception électronique.</w:t>
      </w:r>
      <w:r w:rsidRPr="00FE0299">
        <w:rPr>
          <w:rFonts w:asciiTheme="minorHAnsi" w:hAnsiTheme="minorHAnsi" w:cstheme="minorHAnsi"/>
        </w:rPr>
        <w:t>  </w:t>
      </w:r>
    </w:p>
    <w:p w14:paraId="093CBA1D" w14:textId="38F79789" w:rsidR="00482BC3" w:rsidRDefault="7D11C7F9" w:rsidP="00482BC3">
      <w:pPr>
        <w:spacing w:before="240"/>
        <w:ind w:left="0"/>
        <w:rPr>
          <w:rFonts w:asciiTheme="minorHAnsi" w:hAnsiTheme="minorHAnsi" w:cstheme="minorBidi"/>
        </w:rPr>
      </w:pPr>
      <w:r w:rsidRPr="42252A14">
        <w:rPr>
          <w:rFonts w:asciiTheme="minorHAnsi" w:hAnsiTheme="minorHAnsi" w:cstheme="minorBidi"/>
          <w:b/>
          <w:bCs/>
          <w:color w:val="000000" w:themeColor="text1"/>
        </w:rPr>
        <w:t>2</w:t>
      </w:r>
      <w:r w:rsidR="00276DF5" w:rsidRPr="62D4EA7A">
        <w:rPr>
          <w:rFonts w:asciiTheme="minorHAnsi" w:hAnsiTheme="minorHAnsi" w:cstheme="minorBidi"/>
          <w:b/>
          <w:color w:val="000000" w:themeColor="text1"/>
        </w:rPr>
        <w:t>.</w:t>
      </w:r>
      <w:r w:rsidR="00276DF5" w:rsidRPr="62D4EA7A">
        <w:rPr>
          <w:rFonts w:asciiTheme="minorHAnsi" w:hAnsiTheme="minorHAnsi" w:cstheme="minorBidi"/>
          <w:color w:val="000000" w:themeColor="text1"/>
        </w:rPr>
        <w:t xml:space="preserve"> </w:t>
      </w:r>
      <w:r w:rsidR="00FE0299" w:rsidRPr="62D4EA7A">
        <w:rPr>
          <w:rFonts w:asciiTheme="minorHAnsi" w:hAnsiTheme="minorHAnsi" w:cstheme="minorBidi"/>
        </w:rPr>
        <w:t>Tout document contenant un virus informatique fera l’objet d’un archivage de sécurité et sera réputé n’avoir jamais été reçu. Les candidats concernés en seront informés. Il est conseillé aux Candidats de soumettre leurs documents à un anti-virus avant envoi.</w:t>
      </w:r>
      <w:bookmarkStart w:id="496" w:name="_Quels_sont_les"/>
      <w:bookmarkEnd w:id="496"/>
    </w:p>
    <w:p w14:paraId="56572721" w14:textId="5753DD3F" w:rsidR="00276DF5" w:rsidRPr="00CC6968" w:rsidRDefault="00276DF5" w:rsidP="00276DF5">
      <w:pPr>
        <w:tabs>
          <w:tab w:val="left" w:pos="1134"/>
        </w:tabs>
        <w:ind w:left="0" w:firstLine="0"/>
        <w:rPr>
          <w:rFonts w:asciiTheme="minorHAnsi" w:hAnsiTheme="minorHAnsi" w:cstheme="minorBidi"/>
        </w:rPr>
      </w:pPr>
      <w:r w:rsidRPr="42252A14">
        <w:rPr>
          <w:rFonts w:asciiTheme="minorHAnsi" w:hAnsiTheme="minorHAnsi" w:cstheme="minorBidi"/>
          <w:b/>
          <w:color w:val="000000" w:themeColor="text1"/>
        </w:rPr>
        <w:t>3.</w:t>
      </w:r>
      <w:r w:rsidRPr="42252A14">
        <w:rPr>
          <w:rFonts w:asciiTheme="minorHAnsi" w:hAnsiTheme="minorHAnsi" w:cstheme="minorBidi"/>
          <w:color w:val="000000" w:themeColor="text1"/>
        </w:rPr>
        <w:t xml:space="preserve"> </w:t>
      </w:r>
      <w:r w:rsidRPr="42252A14">
        <w:rPr>
          <w:rFonts w:asciiTheme="minorHAnsi" w:hAnsiTheme="minorHAnsi" w:cstheme="minorBidi"/>
        </w:rPr>
        <w:t xml:space="preserve">Les candidatures sont fermes. Les candidats ne pourront donc pas en modifier les caractéristiques. Par conséquent, elles sont susceptibles d’être acceptées par la Société Agréée telles que remises. </w:t>
      </w:r>
    </w:p>
    <w:p w14:paraId="39D5B08A" w14:textId="77777777" w:rsidR="00934298" w:rsidRDefault="00934298" w:rsidP="00276DF5">
      <w:pPr>
        <w:ind w:left="0" w:firstLine="0"/>
        <w:rPr>
          <w:rFonts w:asciiTheme="minorHAnsi" w:hAnsiTheme="minorHAnsi" w:cstheme="minorHAnsi"/>
        </w:rPr>
      </w:pPr>
    </w:p>
    <w:p w14:paraId="77CE4F64" w14:textId="326B9444" w:rsidR="00FE0299" w:rsidRPr="00CC6968" w:rsidRDefault="00240387" w:rsidP="00310D34">
      <w:pPr>
        <w:pStyle w:val="Heading4"/>
        <w:ind w:left="720"/>
      </w:pPr>
      <w:r>
        <w:t>4.</w:t>
      </w:r>
      <w:r w:rsidR="009114B8">
        <w:t>5</w:t>
      </w:r>
      <w:r w:rsidR="00FE0299" w:rsidRPr="00CC6968">
        <w:t xml:space="preserve"> </w:t>
      </w:r>
      <w:r w:rsidR="00FE0299">
        <w:t>Recevabilité</w:t>
      </w:r>
      <w:r w:rsidR="00FE0299" w:rsidRPr="00CC6968">
        <w:t xml:space="preserve"> des candidatures</w:t>
      </w:r>
    </w:p>
    <w:p w14:paraId="7B085D6D" w14:textId="21FE9CCC" w:rsidR="00FE0299" w:rsidRPr="00FE0299" w:rsidRDefault="00FE0299" w:rsidP="00FE0299">
      <w:pPr>
        <w:spacing w:before="240"/>
        <w:ind w:left="0" w:firstLine="0"/>
        <w:jc w:val="left"/>
        <w:rPr>
          <w:rFonts w:asciiTheme="minorHAnsi" w:hAnsiTheme="minorHAnsi" w:cstheme="minorHAnsi"/>
        </w:rPr>
      </w:pPr>
      <w:r w:rsidRPr="00FE0299">
        <w:rPr>
          <w:rFonts w:asciiTheme="minorHAnsi" w:hAnsiTheme="minorHAnsi" w:cstheme="minorHAnsi"/>
        </w:rPr>
        <w:t>Une candidature sera jugée recevable si :</w:t>
      </w:r>
    </w:p>
    <w:p w14:paraId="5753BFCE" w14:textId="30125EEE" w:rsidR="00FE0299" w:rsidRPr="00FE0299" w:rsidRDefault="00FE0299" w:rsidP="71D13C79">
      <w:pPr>
        <w:pStyle w:val="ListParagraph"/>
        <w:numPr>
          <w:ilvl w:val="0"/>
          <w:numId w:val="43"/>
        </w:numPr>
        <w:spacing w:before="240" w:after="120" w:line="259" w:lineRule="auto"/>
        <w:rPr>
          <w:rFonts w:asciiTheme="minorHAnsi" w:hAnsiTheme="minorHAnsi" w:cstheme="minorBidi"/>
          <w:b/>
        </w:rPr>
      </w:pPr>
      <w:r w:rsidRPr="25646DC1">
        <w:rPr>
          <w:rFonts w:asciiTheme="minorHAnsi" w:hAnsiTheme="minorHAnsi" w:cstheme="minorBidi"/>
        </w:rPr>
        <w:t xml:space="preserve">Le Dossier de candidature a </w:t>
      </w:r>
      <w:r w:rsidRPr="00BA3150">
        <w:rPr>
          <w:rFonts w:asciiTheme="minorHAnsi" w:hAnsiTheme="minorHAnsi" w:cstheme="minorBidi"/>
        </w:rPr>
        <w:t xml:space="preserve">été </w:t>
      </w:r>
      <w:r w:rsidR="00244F1F">
        <w:rPr>
          <w:rFonts w:asciiTheme="minorHAnsi" w:hAnsiTheme="minorHAnsi" w:cstheme="minorBidi"/>
        </w:rPr>
        <w:t>transmis avant la date limite de dépôt</w:t>
      </w:r>
      <w:r w:rsidR="40ABDCD8" w:rsidRPr="3B9EDF5A">
        <w:rPr>
          <w:rFonts w:asciiTheme="minorHAnsi" w:hAnsiTheme="minorHAnsi" w:cstheme="minorBidi"/>
          <w:b/>
          <w:bCs/>
        </w:rPr>
        <w:t xml:space="preserve"> des </w:t>
      </w:r>
      <w:r w:rsidR="40ABDCD8" w:rsidRPr="542EEB1D">
        <w:rPr>
          <w:rFonts w:asciiTheme="minorHAnsi" w:hAnsiTheme="minorHAnsi" w:cstheme="minorBidi"/>
          <w:b/>
          <w:bCs/>
        </w:rPr>
        <w:t xml:space="preserve">candidatures </w:t>
      </w:r>
      <w:r w:rsidR="40ABDCD8" w:rsidRPr="00310D34">
        <w:rPr>
          <w:rFonts w:asciiTheme="minorHAnsi" w:hAnsiTheme="minorHAnsi" w:cstheme="minorBidi"/>
        </w:rPr>
        <w:t xml:space="preserve">(cf. Point </w:t>
      </w:r>
      <w:r w:rsidR="00244F1F">
        <w:rPr>
          <w:rFonts w:asciiTheme="minorHAnsi" w:hAnsiTheme="minorHAnsi" w:cstheme="minorBidi"/>
        </w:rPr>
        <w:t>4.4</w:t>
      </w:r>
      <w:r w:rsidR="000B2AE0" w:rsidRPr="00310D34">
        <w:rPr>
          <w:rFonts w:asciiTheme="minorHAnsi" w:hAnsiTheme="minorHAnsi" w:cstheme="minorBidi"/>
        </w:rPr>
        <w:t xml:space="preserve"> du Règlement de Consultation</w:t>
      </w:r>
      <w:r w:rsidR="40ABDCD8" w:rsidRPr="00310D34">
        <w:rPr>
          <w:rFonts w:asciiTheme="minorHAnsi" w:hAnsiTheme="minorHAnsi" w:cstheme="minorBidi"/>
        </w:rPr>
        <w:t>)</w:t>
      </w:r>
      <w:r w:rsidR="005E5154">
        <w:rPr>
          <w:rFonts w:asciiTheme="minorHAnsi" w:hAnsiTheme="minorHAnsi" w:cstheme="minorBidi"/>
        </w:rPr>
        <w:t>,</w:t>
      </w:r>
    </w:p>
    <w:p w14:paraId="0AF52B2B" w14:textId="4292764B" w:rsidR="00FE0299" w:rsidRPr="00FE0299" w:rsidRDefault="005E5154" w:rsidP="00FE0299">
      <w:pPr>
        <w:pStyle w:val="ListParagraph"/>
        <w:numPr>
          <w:ilvl w:val="0"/>
          <w:numId w:val="43"/>
        </w:numPr>
        <w:spacing w:before="240" w:after="120" w:line="259" w:lineRule="auto"/>
        <w:rPr>
          <w:rFonts w:asciiTheme="minorHAnsi" w:hAnsiTheme="minorHAnsi" w:cstheme="minorBidi"/>
        </w:rPr>
      </w:pPr>
      <w:r w:rsidRPr="25646DC1">
        <w:rPr>
          <w:rFonts w:asciiTheme="minorHAnsi" w:hAnsiTheme="minorHAnsi" w:cstheme="minorBidi"/>
        </w:rPr>
        <w:t>Le Dossier de candidature</w:t>
      </w:r>
      <w:r w:rsidR="30443E91" w:rsidRPr="71D13C79">
        <w:rPr>
          <w:rFonts w:asciiTheme="minorHAnsi" w:hAnsiTheme="minorHAnsi" w:cstheme="minorBidi"/>
        </w:rPr>
        <w:t xml:space="preserve"> </w:t>
      </w:r>
      <w:r w:rsidR="30443E91" w:rsidRPr="6C1B63A1">
        <w:rPr>
          <w:rFonts w:asciiTheme="minorHAnsi" w:hAnsiTheme="minorHAnsi" w:cstheme="minorBidi"/>
        </w:rPr>
        <w:t>est</w:t>
      </w:r>
      <w:r w:rsidR="00BA3150">
        <w:rPr>
          <w:rFonts w:asciiTheme="minorHAnsi" w:hAnsiTheme="minorHAnsi" w:cstheme="minorBidi"/>
        </w:rPr>
        <w:t xml:space="preserve"> </w:t>
      </w:r>
      <w:r w:rsidR="00FE0299" w:rsidRPr="25646DC1">
        <w:rPr>
          <w:rFonts w:asciiTheme="minorHAnsi" w:hAnsiTheme="minorHAnsi" w:cstheme="minorBidi"/>
          <w:b/>
        </w:rPr>
        <w:t>complet</w:t>
      </w:r>
      <w:r w:rsidR="00FE0299" w:rsidRPr="25646DC1">
        <w:rPr>
          <w:rFonts w:asciiTheme="minorHAnsi" w:hAnsiTheme="minorHAnsi" w:cstheme="minorBidi"/>
        </w:rPr>
        <w:t xml:space="preserve"> (cf. </w:t>
      </w:r>
      <w:r w:rsidR="00F01757" w:rsidRPr="25646DC1">
        <w:rPr>
          <w:rFonts w:asciiTheme="minorHAnsi" w:hAnsiTheme="minorHAnsi" w:cstheme="minorBidi"/>
        </w:rPr>
        <w:t xml:space="preserve">pièces listées au Point </w:t>
      </w:r>
      <w:r w:rsidR="000F69CD">
        <w:rPr>
          <w:rFonts w:asciiTheme="minorHAnsi" w:hAnsiTheme="minorHAnsi" w:cstheme="minorBidi"/>
        </w:rPr>
        <w:t>4.2</w:t>
      </w:r>
      <w:r w:rsidR="00FE0299" w:rsidRPr="25646DC1">
        <w:rPr>
          <w:rFonts w:asciiTheme="minorHAnsi" w:hAnsiTheme="minorHAnsi" w:cstheme="minorBidi"/>
        </w:rPr>
        <w:t>)</w:t>
      </w:r>
      <w:r w:rsidR="00A3384C">
        <w:rPr>
          <w:rFonts w:asciiTheme="minorHAnsi" w:hAnsiTheme="minorHAnsi" w:cstheme="minorBidi"/>
        </w:rPr>
        <w:t>,</w:t>
      </w:r>
    </w:p>
    <w:p w14:paraId="7A85BACD" w14:textId="07D0F517" w:rsidR="00FE0299" w:rsidRPr="00FE0299" w:rsidRDefault="17536D8D" w:rsidP="00FE0299">
      <w:pPr>
        <w:pStyle w:val="ListParagraph"/>
        <w:numPr>
          <w:ilvl w:val="0"/>
          <w:numId w:val="43"/>
        </w:numPr>
        <w:spacing w:before="240" w:after="120" w:line="259" w:lineRule="auto"/>
        <w:rPr>
          <w:rFonts w:asciiTheme="minorHAnsi" w:hAnsiTheme="minorHAnsi" w:cstheme="minorBidi"/>
        </w:rPr>
      </w:pPr>
      <w:r w:rsidRPr="66D81329">
        <w:rPr>
          <w:rFonts w:asciiTheme="minorHAnsi" w:hAnsiTheme="minorHAnsi" w:cstheme="minorBidi"/>
        </w:rPr>
        <w:t xml:space="preserve">La </w:t>
      </w:r>
      <w:r w:rsidRPr="6EBF77C3">
        <w:rPr>
          <w:rFonts w:asciiTheme="minorHAnsi" w:hAnsiTheme="minorHAnsi" w:cstheme="minorBidi"/>
        </w:rPr>
        <w:t>Candidature</w:t>
      </w:r>
      <w:r w:rsidR="00FE0299" w:rsidRPr="0538907F">
        <w:rPr>
          <w:rFonts w:asciiTheme="minorHAnsi" w:hAnsiTheme="minorHAnsi" w:cstheme="minorBidi"/>
        </w:rPr>
        <w:t xml:space="preserve"> remplit les conditions d’éligibilité </w:t>
      </w:r>
      <w:r w:rsidR="005E5154">
        <w:rPr>
          <w:rFonts w:asciiTheme="minorHAnsi" w:hAnsiTheme="minorHAnsi" w:cstheme="minorBidi"/>
        </w:rPr>
        <w:t>(cf. Point 4.1)</w:t>
      </w:r>
      <w:r w:rsidR="00A3384C">
        <w:rPr>
          <w:rFonts w:asciiTheme="minorHAnsi" w:hAnsiTheme="minorHAnsi" w:cstheme="minorBidi"/>
        </w:rPr>
        <w:t>.</w:t>
      </w:r>
    </w:p>
    <w:p w14:paraId="7298307D" w14:textId="38FE096A" w:rsidR="007947A9" w:rsidRPr="00BA3150" w:rsidRDefault="00BD62A4" w:rsidP="00310D34">
      <w:pPr>
        <w:pBdr>
          <w:top w:val="single" w:sz="4" w:space="1" w:color="auto"/>
          <w:left w:val="single" w:sz="4" w:space="4" w:color="auto"/>
          <w:bottom w:val="single" w:sz="4" w:space="1" w:color="auto"/>
          <w:right w:val="single" w:sz="4" w:space="4" w:color="auto"/>
        </w:pBdr>
        <w:ind w:left="0" w:firstLine="0"/>
      </w:pPr>
      <w:r>
        <w:rPr>
          <w:rFonts w:asciiTheme="minorHAnsi" w:hAnsiTheme="minorHAnsi" w:cstheme="minorBidi"/>
        </w:rPr>
        <w:t xml:space="preserve">L’attention des candidats est attirée sur le fait que </w:t>
      </w:r>
      <w:r w:rsidR="00D270D2">
        <w:rPr>
          <w:rFonts w:asciiTheme="minorHAnsi" w:hAnsiTheme="minorHAnsi" w:cstheme="minorBidi"/>
        </w:rPr>
        <w:t>l’analyse de la recevabilité est effectuée à l’échelle de chaque magasin présenté, en cas de candidature incluant plusieurs magasins.</w:t>
      </w:r>
    </w:p>
    <w:p w14:paraId="4F2A9B3E" w14:textId="395BFE39" w:rsidR="00A074AF" w:rsidRPr="00CC6968" w:rsidRDefault="1327925F" w:rsidP="00310D34">
      <w:pPr>
        <w:pStyle w:val="Heading4"/>
        <w:ind w:left="720"/>
      </w:pPr>
      <w:r>
        <w:t>4</w:t>
      </w:r>
      <w:r w:rsidR="003D0C61" w:rsidRPr="00CC6968">
        <w:t>.</w:t>
      </w:r>
      <w:r w:rsidR="00A3384C">
        <w:t>6</w:t>
      </w:r>
      <w:r w:rsidR="003D0C61" w:rsidRPr="00CC6968">
        <w:t xml:space="preserve"> </w:t>
      </w:r>
      <w:r w:rsidR="004C7096" w:rsidRPr="00CC6968">
        <w:t xml:space="preserve">Evaluation </w:t>
      </w:r>
      <w:r w:rsidR="00A074AF" w:rsidRPr="00CC6968">
        <w:t>des candidat</w:t>
      </w:r>
      <w:r w:rsidR="00615899" w:rsidRPr="00CC6968">
        <w:t>ures</w:t>
      </w:r>
    </w:p>
    <w:p w14:paraId="084D3B96" w14:textId="7E899070" w:rsidR="00A44DDD" w:rsidRPr="00BA3150" w:rsidRDefault="00632A95" w:rsidP="00BA3150">
      <w:pPr>
        <w:ind w:left="0" w:firstLine="0"/>
        <w:rPr>
          <w:rFonts w:asciiTheme="minorHAnsi" w:hAnsiTheme="minorHAnsi" w:cstheme="minorBidi"/>
        </w:rPr>
      </w:pPr>
      <w:r>
        <w:rPr>
          <w:rFonts w:asciiTheme="minorHAnsi" w:hAnsiTheme="minorHAnsi" w:cstheme="minorBidi"/>
        </w:rPr>
        <w:t>Les dossiers de candidature seront évalués au regard des critères suivants</w:t>
      </w:r>
      <w:r w:rsidR="00276DF5" w:rsidRPr="7B254750">
        <w:rPr>
          <w:rFonts w:asciiTheme="minorHAnsi" w:hAnsiTheme="minorHAnsi" w:cstheme="minorBidi"/>
        </w:rPr>
        <w:t> :</w:t>
      </w:r>
    </w:p>
    <w:tbl>
      <w:tblPr>
        <w:tblStyle w:val="GridTable6Colorful-Accent1"/>
        <w:tblW w:w="0" w:type="auto"/>
        <w:tblBorders>
          <w:top w:val="single" w:sz="12" w:space="0" w:color="0B769F"/>
          <w:left w:val="single" w:sz="12" w:space="0" w:color="0B769F"/>
          <w:bottom w:val="single" w:sz="12" w:space="0" w:color="0B769F"/>
          <w:right w:val="single" w:sz="12" w:space="0" w:color="0B769F"/>
          <w:insideH w:val="single" w:sz="12" w:space="0" w:color="0B769F"/>
          <w:insideV w:val="single" w:sz="12" w:space="0" w:color="0B769F"/>
        </w:tblBorders>
        <w:tblLook w:val="04A0" w:firstRow="1" w:lastRow="0" w:firstColumn="1" w:lastColumn="0" w:noHBand="0" w:noVBand="1"/>
      </w:tblPr>
      <w:tblGrid>
        <w:gridCol w:w="5082"/>
        <w:gridCol w:w="2619"/>
        <w:gridCol w:w="1341"/>
      </w:tblGrid>
      <w:tr w:rsidR="00570F71" w14:paraId="37712091" w14:textId="77777777" w:rsidTr="1DFA56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2" w:type="dxa"/>
            <w:vAlign w:val="center"/>
          </w:tcPr>
          <w:p w14:paraId="20C8D80D" w14:textId="1B607218" w:rsidR="00DE19A1" w:rsidRDefault="00DE19A1" w:rsidP="00310D34">
            <w:pPr>
              <w:tabs>
                <w:tab w:val="left" w:pos="1561"/>
              </w:tabs>
              <w:autoSpaceDE w:val="0"/>
              <w:autoSpaceDN w:val="0"/>
              <w:adjustRightInd w:val="0"/>
              <w:spacing w:before="240"/>
              <w:ind w:left="0" w:firstLine="0"/>
              <w:jc w:val="left"/>
              <w:rPr>
                <w:rFonts w:asciiTheme="minorHAnsi" w:hAnsiTheme="minorHAnsi" w:cstheme="minorBidi"/>
              </w:rPr>
            </w:pPr>
            <w:r>
              <w:rPr>
                <w:rFonts w:asciiTheme="minorHAnsi" w:hAnsiTheme="minorHAnsi" w:cstheme="minorBidi"/>
              </w:rPr>
              <w:t>Critères de jugement</w:t>
            </w:r>
          </w:p>
        </w:tc>
        <w:tc>
          <w:tcPr>
            <w:tcW w:w="2619" w:type="dxa"/>
            <w:vAlign w:val="center"/>
          </w:tcPr>
          <w:p w14:paraId="54152B76" w14:textId="3C3F987C" w:rsidR="00DE19A1" w:rsidRDefault="00005932" w:rsidP="00310D34">
            <w:pPr>
              <w:tabs>
                <w:tab w:val="left" w:pos="1561"/>
              </w:tabs>
              <w:autoSpaceDE w:val="0"/>
              <w:autoSpaceDN w:val="0"/>
              <w:adjustRightInd w:val="0"/>
              <w:spacing w:before="240"/>
              <w:ind w:left="0" w:firstLine="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Bidi"/>
              </w:rPr>
            </w:pPr>
            <w:r w:rsidRPr="00310D34">
              <w:rPr>
                <w:rFonts w:asciiTheme="minorHAnsi" w:hAnsiTheme="minorHAnsi" w:cstheme="minorBidi"/>
              </w:rPr>
              <w:t>Documents pour le jugement des Offres</w:t>
            </w:r>
          </w:p>
        </w:tc>
        <w:tc>
          <w:tcPr>
            <w:tcW w:w="1341" w:type="dxa"/>
            <w:vAlign w:val="center"/>
          </w:tcPr>
          <w:p w14:paraId="4B31254F" w14:textId="7C185592" w:rsidR="00DE19A1" w:rsidRDefault="00005932" w:rsidP="00310D34">
            <w:pPr>
              <w:tabs>
                <w:tab w:val="left" w:pos="1561"/>
              </w:tabs>
              <w:autoSpaceDE w:val="0"/>
              <w:autoSpaceDN w:val="0"/>
              <w:adjustRightInd w:val="0"/>
              <w:spacing w:before="240"/>
              <w:ind w:left="0" w:firstLine="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Bidi"/>
              </w:rPr>
            </w:pPr>
            <w:r>
              <w:rPr>
                <w:rFonts w:asciiTheme="minorHAnsi" w:hAnsiTheme="minorHAnsi" w:cstheme="minorBidi"/>
              </w:rPr>
              <w:t>Pondération</w:t>
            </w:r>
          </w:p>
        </w:tc>
      </w:tr>
      <w:tr w:rsidR="007D5A2E" w14:paraId="783052B5" w14:textId="77777777" w:rsidTr="1DFA56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2" w:type="dxa"/>
          </w:tcPr>
          <w:p w14:paraId="3DE31278" w14:textId="5746EBA9" w:rsidR="005E7CD1" w:rsidRDefault="00B05364" w:rsidP="006F49EB">
            <w:pPr>
              <w:tabs>
                <w:tab w:val="left" w:pos="1561"/>
              </w:tabs>
              <w:autoSpaceDE w:val="0"/>
              <w:autoSpaceDN w:val="0"/>
              <w:adjustRightInd w:val="0"/>
              <w:spacing w:before="240"/>
              <w:ind w:left="0" w:firstLine="0"/>
              <w:rPr>
                <w:rFonts w:asciiTheme="minorHAnsi" w:hAnsiTheme="minorHAnsi" w:cstheme="minorBidi"/>
              </w:rPr>
            </w:pPr>
            <w:r>
              <w:rPr>
                <w:rFonts w:asciiTheme="minorHAnsi" w:hAnsiTheme="minorHAnsi" w:cstheme="minorBidi"/>
              </w:rPr>
              <w:t xml:space="preserve">Critère 1 : </w:t>
            </w:r>
            <w:r w:rsidR="0091666F">
              <w:rPr>
                <w:rFonts w:asciiTheme="minorHAnsi" w:hAnsiTheme="minorHAnsi" w:cstheme="minorBidi"/>
              </w:rPr>
              <w:t xml:space="preserve">La solidité du Projet, </w:t>
            </w:r>
            <w:r w:rsidR="0091666F" w:rsidRPr="00700A88">
              <w:rPr>
                <w:rFonts w:asciiTheme="minorHAnsi" w:hAnsiTheme="minorHAnsi" w:cstheme="minorBidi"/>
              </w:rPr>
              <w:t>appréciée au regard</w:t>
            </w:r>
            <w:r w:rsidR="003056C4" w:rsidRPr="00700A88">
              <w:rPr>
                <w:rFonts w:asciiTheme="minorHAnsi" w:hAnsiTheme="minorHAnsi" w:cstheme="minorBidi"/>
              </w:rPr>
              <w:t xml:space="preserve"> de</w:t>
            </w:r>
            <w:r w:rsidR="005E7CD1">
              <w:rPr>
                <w:rFonts w:asciiTheme="minorHAnsi" w:hAnsiTheme="minorHAnsi" w:cstheme="minorBidi"/>
              </w:rPr>
              <w:t> :</w:t>
            </w:r>
          </w:p>
          <w:p w14:paraId="57DA3833" w14:textId="148A14F9" w:rsidR="005E7CD1" w:rsidRPr="00310D34" w:rsidRDefault="005E7CD1" w:rsidP="00927E80">
            <w:pPr>
              <w:pStyle w:val="ListParagraph"/>
              <w:numPr>
                <w:ilvl w:val="0"/>
                <w:numId w:val="43"/>
              </w:numPr>
              <w:tabs>
                <w:tab w:val="left" w:pos="1561"/>
              </w:tabs>
              <w:autoSpaceDE w:val="0"/>
              <w:autoSpaceDN w:val="0"/>
              <w:adjustRightInd w:val="0"/>
              <w:spacing w:before="240"/>
              <w:rPr>
                <w:rFonts w:asciiTheme="minorHAnsi" w:hAnsiTheme="minorHAnsi" w:cstheme="minorBidi"/>
              </w:rPr>
            </w:pPr>
            <w:r>
              <w:rPr>
                <w:rFonts w:asciiTheme="minorHAnsi" w:hAnsiTheme="minorHAnsi" w:cstheme="minorBidi"/>
              </w:rPr>
              <w:t xml:space="preserve">L’organisation : </w:t>
            </w:r>
            <w:r w:rsidR="003056C4" w:rsidRPr="00D058EC">
              <w:rPr>
                <w:rFonts w:asciiTheme="minorHAnsi" w:hAnsiTheme="minorHAnsi" w:cstheme="minorBidi"/>
              </w:rPr>
              <w:t>identification d’une équipe magasin dédiée (</w:t>
            </w:r>
            <w:r w:rsidR="00700A88" w:rsidRPr="00D058EC">
              <w:rPr>
                <w:rFonts w:asciiTheme="minorHAnsi" w:hAnsiTheme="minorHAnsi" w:cstheme="minorBidi"/>
              </w:rPr>
              <w:t>accompagnement</w:t>
            </w:r>
            <w:r w:rsidR="003056C4" w:rsidRPr="00D058EC">
              <w:rPr>
                <w:rFonts w:asciiTheme="minorHAnsi" w:hAnsiTheme="minorHAnsi" w:cstheme="minorBidi"/>
              </w:rPr>
              <w:t xml:space="preserve"> consommateur et main</w:t>
            </w:r>
            <w:r w:rsidR="00700A88" w:rsidRPr="00D058EC">
              <w:rPr>
                <w:rFonts w:asciiTheme="minorHAnsi" w:hAnsiTheme="minorHAnsi" w:cstheme="minorBidi"/>
              </w:rPr>
              <w:t>tenance niveaux 1</w:t>
            </w:r>
            <w:r w:rsidR="00204099" w:rsidRPr="00D058EC">
              <w:rPr>
                <w:rFonts w:asciiTheme="minorHAnsi" w:hAnsiTheme="minorHAnsi" w:cstheme="minorBidi"/>
              </w:rPr>
              <w:t xml:space="preserve"> </w:t>
            </w:r>
            <w:r w:rsidR="00700A88" w:rsidRPr="00D058EC">
              <w:rPr>
                <w:rFonts w:asciiTheme="minorHAnsi" w:hAnsiTheme="minorHAnsi" w:cstheme="minorBidi"/>
              </w:rPr>
              <w:t>&amp;</w:t>
            </w:r>
            <w:r w:rsidR="00204099" w:rsidRPr="00D058EC">
              <w:rPr>
                <w:rFonts w:asciiTheme="minorHAnsi" w:hAnsiTheme="minorHAnsi" w:cstheme="minorBidi"/>
              </w:rPr>
              <w:t xml:space="preserve"> </w:t>
            </w:r>
            <w:r w:rsidR="00700A88" w:rsidRPr="00D058EC">
              <w:rPr>
                <w:rFonts w:asciiTheme="minorHAnsi" w:hAnsiTheme="minorHAnsi" w:cstheme="minorBidi"/>
              </w:rPr>
              <w:t>2</w:t>
            </w:r>
            <w:r w:rsidRPr="00310D34">
              <w:rPr>
                <w:rFonts w:asciiTheme="minorHAnsi" w:hAnsiTheme="minorHAnsi" w:cstheme="minorBidi"/>
              </w:rPr>
              <w:t>),</w:t>
            </w:r>
            <w:r>
              <w:rPr>
                <w:rFonts w:asciiTheme="minorHAnsi" w:hAnsiTheme="minorHAnsi" w:cstheme="minorBidi"/>
              </w:rPr>
              <w:t xml:space="preserve"> organisation logistique </w:t>
            </w:r>
            <w:r w:rsidRPr="00653652">
              <w:rPr>
                <w:rFonts w:asciiTheme="minorHAnsi" w:hAnsiTheme="minorHAnsi" w:cstheme="minorBidi"/>
              </w:rPr>
              <w:t>(stockage, opérations prévues…)</w:t>
            </w:r>
          </w:p>
          <w:p w14:paraId="3C3715E0" w14:textId="3998AAD2" w:rsidR="007D5A2E" w:rsidRPr="00D058EC" w:rsidRDefault="001A43DF" w:rsidP="00310D34">
            <w:pPr>
              <w:pStyle w:val="ListParagraph"/>
              <w:numPr>
                <w:ilvl w:val="0"/>
                <w:numId w:val="43"/>
              </w:numPr>
              <w:tabs>
                <w:tab w:val="left" w:pos="1561"/>
              </w:tabs>
              <w:autoSpaceDE w:val="0"/>
              <w:autoSpaceDN w:val="0"/>
              <w:adjustRightInd w:val="0"/>
              <w:spacing w:before="240"/>
              <w:rPr>
                <w:rFonts w:asciiTheme="minorHAnsi" w:hAnsiTheme="minorHAnsi" w:cstheme="minorBidi"/>
              </w:rPr>
            </w:pPr>
            <w:r>
              <w:rPr>
                <w:rFonts w:asciiTheme="minorHAnsi" w:hAnsiTheme="minorHAnsi" w:cstheme="minorBidi"/>
              </w:rPr>
              <w:t>L</w:t>
            </w:r>
            <w:r w:rsidR="005E7CD1" w:rsidRPr="00310D34">
              <w:rPr>
                <w:rFonts w:asciiTheme="minorHAnsi" w:hAnsiTheme="minorHAnsi" w:cstheme="minorBidi"/>
              </w:rPr>
              <w:t>a capacité du Candidat à mettre en place le projet rapidement (magasin prêt à accueillir l’EDR : branchements électriques opérationnels</w:t>
            </w:r>
            <w:r w:rsidR="7F3B205C" w:rsidRPr="7811B293">
              <w:rPr>
                <w:rFonts w:asciiTheme="minorHAnsi" w:hAnsiTheme="minorHAnsi" w:cstheme="minorBidi"/>
              </w:rPr>
              <w:t xml:space="preserve"> (sans rallonge)</w:t>
            </w:r>
            <w:r w:rsidR="7CC0C4A1" w:rsidRPr="00310D34">
              <w:rPr>
                <w:rFonts w:asciiTheme="minorHAnsi" w:hAnsiTheme="minorHAnsi" w:cstheme="minorBidi"/>
              </w:rPr>
              <w:t>,</w:t>
            </w:r>
            <w:r w:rsidR="005E7CD1" w:rsidRPr="00310D34">
              <w:rPr>
                <w:rFonts w:asciiTheme="minorHAnsi" w:hAnsiTheme="minorHAnsi" w:cstheme="minorBidi"/>
              </w:rPr>
              <w:t xml:space="preserve"> </w:t>
            </w:r>
            <w:r w:rsidR="000F2091" w:rsidRPr="00FC0A90">
              <w:rPr>
                <w:rFonts w:asciiTheme="minorHAnsi" w:hAnsiTheme="minorHAnsi" w:cstheme="minorBidi"/>
              </w:rPr>
              <w:t>connexion internet</w:t>
            </w:r>
            <w:r w:rsidR="000F2091" w:rsidRPr="7811B293">
              <w:rPr>
                <w:rFonts w:asciiTheme="minorHAnsi" w:hAnsiTheme="minorHAnsi" w:cstheme="minorBidi"/>
              </w:rPr>
              <w:t xml:space="preserve"> </w:t>
            </w:r>
            <w:r w:rsidR="7399E4DB" w:rsidRPr="7811B293">
              <w:rPr>
                <w:rFonts w:asciiTheme="minorHAnsi" w:hAnsiTheme="minorHAnsi" w:cstheme="minorBidi"/>
              </w:rPr>
              <w:t>double,</w:t>
            </w:r>
            <w:r w:rsidR="66B14A1F" w:rsidRPr="7811B293">
              <w:rPr>
                <w:rFonts w:asciiTheme="minorHAnsi" w:hAnsiTheme="minorHAnsi" w:cstheme="minorBidi"/>
              </w:rPr>
              <w:t xml:space="preserve"> disponible et stable</w:t>
            </w:r>
            <w:r w:rsidR="55B5B76D" w:rsidRPr="7811B293">
              <w:rPr>
                <w:rFonts w:asciiTheme="minorHAnsi" w:hAnsiTheme="minorHAnsi" w:cstheme="minorBidi"/>
                <w:b w:val="0"/>
                <w:bCs w:val="0"/>
              </w:rPr>
              <w:t xml:space="preserve"> </w:t>
            </w:r>
            <w:r w:rsidR="7CC0C4A1" w:rsidRPr="00310D34">
              <w:rPr>
                <w:rFonts w:asciiTheme="minorHAnsi" w:hAnsiTheme="minorHAnsi" w:cstheme="minorBidi"/>
              </w:rPr>
              <w:t>…)</w:t>
            </w:r>
          </w:p>
        </w:tc>
        <w:tc>
          <w:tcPr>
            <w:tcW w:w="2619" w:type="dxa"/>
          </w:tcPr>
          <w:p w14:paraId="041FD158" w14:textId="77777777" w:rsidR="000149BC" w:rsidRDefault="000149BC" w:rsidP="000149BC">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rPr>
            </w:pPr>
          </w:p>
          <w:p w14:paraId="41D52C3F" w14:textId="781A303C" w:rsidR="00DE19A1" w:rsidRDefault="005E7CD1" w:rsidP="000149BC">
            <w:pPr>
              <w:pStyle w:val="ListParagraph"/>
              <w:numPr>
                <w:ilvl w:val="0"/>
                <w:numId w:val="43"/>
              </w:numPr>
              <w:tabs>
                <w:tab w:val="left" w:pos="1561"/>
              </w:tabs>
              <w:autoSpaceDE w:val="0"/>
              <w:autoSpaceDN w:val="0"/>
              <w:adjustRightInd w:val="0"/>
              <w:spacing w:before="240"/>
              <w:ind w:left="170" w:hanging="17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rPr>
            </w:pPr>
            <w:r w:rsidRPr="00310D34">
              <w:rPr>
                <w:rFonts w:asciiTheme="minorHAnsi" w:hAnsiTheme="minorHAnsi" w:cstheme="minorBidi"/>
              </w:rPr>
              <w:t>Annexe</w:t>
            </w:r>
            <w:r w:rsidR="00354098">
              <w:rPr>
                <w:rFonts w:asciiTheme="minorHAnsi" w:hAnsiTheme="minorHAnsi" w:cstheme="minorBidi"/>
              </w:rPr>
              <w:t>_</w:t>
            </w:r>
            <w:r w:rsidRPr="00310D34">
              <w:rPr>
                <w:rFonts w:asciiTheme="minorHAnsi" w:hAnsiTheme="minorHAnsi" w:cstheme="minorBidi"/>
              </w:rPr>
              <w:t>4</w:t>
            </w:r>
            <w:r w:rsidR="000149BC" w:rsidRPr="00310D34">
              <w:rPr>
                <w:rFonts w:asciiTheme="minorHAnsi" w:hAnsiTheme="minorHAnsi" w:cstheme="minorBidi"/>
                <w:b/>
                <w:bCs/>
              </w:rPr>
              <w:t>_</w:t>
            </w:r>
            <w:r w:rsidR="00DE19A1" w:rsidRPr="00310D34">
              <w:rPr>
                <w:rFonts w:asciiTheme="minorHAnsi" w:hAnsiTheme="minorHAnsi" w:cstheme="minorBidi"/>
              </w:rPr>
              <w:t>Présentation du projet</w:t>
            </w:r>
            <w:r w:rsidR="000149BC" w:rsidRPr="00310D34">
              <w:rPr>
                <w:rFonts w:asciiTheme="minorHAnsi" w:hAnsiTheme="minorHAnsi" w:cstheme="minorBidi"/>
              </w:rPr>
              <w:t>_</w:t>
            </w:r>
            <w:r w:rsidR="00DE19A1" w:rsidRPr="00310D34">
              <w:rPr>
                <w:rFonts w:asciiTheme="minorHAnsi" w:hAnsiTheme="minorHAnsi" w:cstheme="minorBidi"/>
              </w:rPr>
              <w:t>Solidité du projet</w:t>
            </w:r>
          </w:p>
          <w:p w14:paraId="76AF60E3" w14:textId="77777777" w:rsidR="00354098" w:rsidRPr="00310D34" w:rsidRDefault="00354098" w:rsidP="00310D34">
            <w:pPr>
              <w:tabs>
                <w:tab w:val="left" w:pos="1561"/>
              </w:tabs>
              <w:autoSpaceDE w:val="0"/>
              <w:autoSpaceDN w:val="0"/>
              <w:adjustRightInd w:val="0"/>
              <w:spacing w:before="24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rPr>
            </w:pPr>
          </w:p>
          <w:p w14:paraId="01593547" w14:textId="7A0457F2" w:rsidR="000149BC" w:rsidRDefault="00354098" w:rsidP="000149BC">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rPr>
            </w:pPr>
            <w:r>
              <w:rPr>
                <w:rFonts w:asciiTheme="minorHAnsi" w:hAnsiTheme="minorHAnsi" w:cstheme="minorBidi"/>
              </w:rPr>
              <w:t>Annexe_3_Fiche_candidature et fichiers complémentaires fournies par le candidat</w:t>
            </w:r>
          </w:p>
        </w:tc>
        <w:tc>
          <w:tcPr>
            <w:tcW w:w="1341" w:type="dxa"/>
          </w:tcPr>
          <w:p w14:paraId="49CCE3F5" w14:textId="30DE146E" w:rsidR="007D5A2E" w:rsidRPr="00354098" w:rsidRDefault="00A83891"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rPr>
            </w:pPr>
            <w:r w:rsidRPr="00D058EC">
              <w:rPr>
                <w:rFonts w:asciiTheme="minorHAnsi" w:hAnsiTheme="minorHAnsi" w:cstheme="minorBidi"/>
                <w:b/>
              </w:rPr>
              <w:t xml:space="preserve">/ </w:t>
            </w:r>
            <w:r w:rsidR="005E7CD1" w:rsidRPr="00D058EC">
              <w:rPr>
                <w:rFonts w:asciiTheme="minorHAnsi" w:hAnsiTheme="minorHAnsi" w:cstheme="minorBidi"/>
                <w:b/>
                <w:bCs/>
              </w:rPr>
              <w:t>6</w:t>
            </w:r>
            <w:r w:rsidRPr="00D058EC">
              <w:rPr>
                <w:rFonts w:asciiTheme="minorHAnsi" w:hAnsiTheme="minorHAnsi" w:cstheme="minorBidi"/>
                <w:b/>
              </w:rPr>
              <w:t>0 points</w:t>
            </w:r>
          </w:p>
          <w:p w14:paraId="4673A9B6" w14:textId="77777777" w:rsidR="005E7CD1" w:rsidRDefault="005E7CD1"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Cs/>
              </w:rPr>
            </w:pPr>
            <w:r w:rsidRPr="00354098">
              <w:rPr>
                <w:rFonts w:asciiTheme="minorHAnsi" w:hAnsiTheme="minorHAnsi" w:cstheme="minorBidi"/>
                <w:bCs/>
              </w:rPr>
              <w:t>/ 20 points</w:t>
            </w:r>
          </w:p>
          <w:p w14:paraId="7CA99375" w14:textId="77777777" w:rsidR="00354098" w:rsidRDefault="00354098"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Cs/>
              </w:rPr>
            </w:pPr>
          </w:p>
          <w:p w14:paraId="01576B7E" w14:textId="77777777" w:rsidR="00354098" w:rsidRDefault="00354098"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Cs/>
              </w:rPr>
            </w:pPr>
          </w:p>
          <w:p w14:paraId="0CE9AF99" w14:textId="08D2280F" w:rsidR="005E7CD1" w:rsidRPr="00310D34" w:rsidRDefault="005E7CD1"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Cs/>
              </w:rPr>
            </w:pPr>
            <w:r w:rsidRPr="00310D34">
              <w:rPr>
                <w:rFonts w:asciiTheme="minorHAnsi" w:hAnsiTheme="minorHAnsi" w:cstheme="minorBidi"/>
                <w:bCs/>
              </w:rPr>
              <w:t>/40 points</w:t>
            </w:r>
          </w:p>
          <w:p w14:paraId="284EF596" w14:textId="3226A8B4" w:rsidR="00A83891" w:rsidRDefault="00A83891"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rPr>
            </w:pPr>
          </w:p>
        </w:tc>
      </w:tr>
      <w:tr w:rsidR="007D5A2E" w14:paraId="4F6C371C" w14:textId="77777777" w:rsidTr="31B958A7">
        <w:trPr>
          <w:trHeight w:val="3112"/>
        </w:trPr>
        <w:tc>
          <w:tcPr>
            <w:cnfStyle w:val="001000000000" w:firstRow="0" w:lastRow="0" w:firstColumn="1" w:lastColumn="0" w:oddVBand="0" w:evenVBand="0" w:oddHBand="0" w:evenHBand="0" w:firstRowFirstColumn="0" w:firstRowLastColumn="0" w:lastRowFirstColumn="0" w:lastRowLastColumn="0"/>
            <w:tcW w:w="5082" w:type="dxa"/>
          </w:tcPr>
          <w:p w14:paraId="709C23BC" w14:textId="77CAC6C9" w:rsidR="00190823" w:rsidRPr="00F34DFF" w:rsidRDefault="00B05364" w:rsidP="006F49EB">
            <w:pPr>
              <w:tabs>
                <w:tab w:val="left" w:pos="1561"/>
              </w:tabs>
              <w:autoSpaceDE w:val="0"/>
              <w:autoSpaceDN w:val="0"/>
              <w:adjustRightInd w:val="0"/>
              <w:spacing w:before="240"/>
              <w:ind w:left="0" w:firstLine="0"/>
              <w:rPr>
                <w:rFonts w:asciiTheme="minorHAnsi" w:hAnsiTheme="minorHAnsi" w:cstheme="minorBidi"/>
              </w:rPr>
            </w:pPr>
            <w:r w:rsidRPr="00F34DFF">
              <w:rPr>
                <w:rFonts w:asciiTheme="minorHAnsi" w:hAnsiTheme="minorHAnsi" w:cstheme="minorBidi"/>
              </w:rPr>
              <w:t xml:space="preserve">Critère 2 : </w:t>
            </w:r>
            <w:r w:rsidR="00A83891" w:rsidRPr="00F34DFF">
              <w:rPr>
                <w:rFonts w:asciiTheme="minorHAnsi" w:hAnsiTheme="minorHAnsi" w:cstheme="minorBidi"/>
              </w:rPr>
              <w:t>L’adéquation du Projet avec l’</w:t>
            </w:r>
            <w:r w:rsidR="00FC0A90" w:rsidRPr="00F34DFF">
              <w:rPr>
                <w:rFonts w:asciiTheme="minorHAnsi" w:hAnsiTheme="minorHAnsi" w:cstheme="minorBidi"/>
              </w:rPr>
              <w:t>A</w:t>
            </w:r>
            <w:r w:rsidR="00A83891" w:rsidRPr="00F34DFF">
              <w:rPr>
                <w:rFonts w:asciiTheme="minorHAnsi" w:hAnsiTheme="minorHAnsi" w:cstheme="minorBidi"/>
              </w:rPr>
              <w:t xml:space="preserve">ctivation </w:t>
            </w:r>
            <w:r w:rsidR="00CD618A" w:rsidRPr="00F34DFF">
              <w:rPr>
                <w:rFonts w:asciiTheme="minorHAnsi" w:hAnsiTheme="minorHAnsi" w:cstheme="minorBidi"/>
              </w:rPr>
              <w:t xml:space="preserve">Régionale </w:t>
            </w:r>
            <w:r w:rsidR="00A83891" w:rsidRPr="00F34DFF">
              <w:rPr>
                <w:rFonts w:asciiTheme="minorHAnsi" w:hAnsiTheme="minorHAnsi" w:cstheme="minorBidi"/>
              </w:rPr>
              <w:t xml:space="preserve">ReUse, appréciée </w:t>
            </w:r>
            <w:r w:rsidR="00D2159F" w:rsidRPr="00F34DFF">
              <w:rPr>
                <w:rFonts w:asciiTheme="minorHAnsi" w:hAnsiTheme="minorHAnsi" w:cstheme="minorBidi"/>
              </w:rPr>
              <w:t xml:space="preserve">grâce à </w:t>
            </w:r>
          </w:p>
          <w:p w14:paraId="49690BED" w14:textId="77777777" w:rsidR="006560DD" w:rsidRPr="00F34DFF" w:rsidRDefault="00D2159F" w:rsidP="00190823">
            <w:pPr>
              <w:pStyle w:val="ListParagraph"/>
              <w:numPr>
                <w:ilvl w:val="0"/>
                <w:numId w:val="43"/>
              </w:numPr>
              <w:tabs>
                <w:tab w:val="left" w:pos="1561"/>
              </w:tabs>
              <w:autoSpaceDE w:val="0"/>
              <w:autoSpaceDN w:val="0"/>
              <w:adjustRightInd w:val="0"/>
              <w:spacing w:before="240"/>
              <w:rPr>
                <w:rFonts w:asciiTheme="minorHAnsi" w:hAnsiTheme="minorHAnsi" w:cstheme="minorBidi"/>
              </w:rPr>
            </w:pPr>
            <w:r w:rsidRPr="00F34DFF">
              <w:rPr>
                <w:rFonts w:asciiTheme="minorHAnsi" w:hAnsiTheme="minorHAnsi" w:cstheme="minorBidi"/>
              </w:rPr>
              <w:t>un rétroplanning clair du candidat</w:t>
            </w:r>
            <w:r w:rsidR="008259A2" w:rsidRPr="00F34DFF">
              <w:rPr>
                <w:rFonts w:asciiTheme="minorHAnsi" w:hAnsiTheme="minorHAnsi" w:cstheme="minorBidi"/>
              </w:rPr>
              <w:t xml:space="preserve"> pour le déploiement du Projet dans les différents magasins</w:t>
            </w:r>
            <w:r w:rsidRPr="00F34DFF">
              <w:rPr>
                <w:rFonts w:asciiTheme="minorHAnsi" w:hAnsiTheme="minorHAnsi" w:cstheme="minorBidi"/>
              </w:rPr>
              <w:t>,</w:t>
            </w:r>
          </w:p>
          <w:p w14:paraId="70E1D413" w14:textId="4BADA039" w:rsidR="007D5A2E" w:rsidRPr="00F34DFF" w:rsidRDefault="69758DE5" w:rsidP="00107AD7">
            <w:pPr>
              <w:pStyle w:val="ListParagraph"/>
              <w:numPr>
                <w:ilvl w:val="0"/>
                <w:numId w:val="43"/>
              </w:numPr>
              <w:tabs>
                <w:tab w:val="left" w:pos="1561"/>
              </w:tabs>
              <w:autoSpaceDE w:val="0"/>
              <w:autoSpaceDN w:val="0"/>
              <w:adjustRightInd w:val="0"/>
              <w:spacing w:before="240"/>
              <w:rPr>
                <w:rFonts w:asciiTheme="minorHAnsi" w:hAnsiTheme="minorHAnsi" w:cstheme="minorBidi"/>
              </w:rPr>
            </w:pPr>
            <w:ins w:id="497" w:author="BOUZAC Margaux" w:date="2025-12-08T13:26:00Z">
              <w:r w:rsidRPr="31B958A7">
                <w:rPr>
                  <w:rFonts w:asciiTheme="minorHAnsi" w:hAnsiTheme="minorHAnsi" w:cstheme="minorBidi"/>
                </w:rPr>
                <w:t>Au n</w:t>
              </w:r>
            </w:ins>
            <w:del w:id="498" w:author="BOUZAC Margaux" w:date="2025-12-08T13:26:00Z">
              <w:r w:rsidR="001E11EE" w:rsidRPr="00F34DFF">
                <w:rPr>
                  <w:rFonts w:asciiTheme="minorHAnsi" w:hAnsiTheme="minorHAnsi" w:cstheme="minorBidi"/>
                  <w:rPrChange w:id="499" w:author="Marie WENDLING" w:date="2025-12-05T10:44:00Z" w16du:dateUtc="2025-12-05T09:44:00Z">
                    <w:rPr>
                      <w:rFonts w:asciiTheme="minorHAnsi" w:hAnsiTheme="minorHAnsi" w:cstheme="minorBidi"/>
                      <w:highlight w:val="yellow"/>
                    </w:rPr>
                  </w:rPrChange>
                </w:rPr>
                <w:delText>N</w:delText>
              </w:r>
            </w:del>
            <w:r w:rsidR="001E11EE" w:rsidRPr="00F34DFF">
              <w:rPr>
                <w:rFonts w:asciiTheme="minorHAnsi" w:hAnsiTheme="minorHAnsi" w:cstheme="minorBidi"/>
                <w:rPrChange w:id="500" w:author="Marie WENDLING" w:date="2025-12-05T10:44:00Z" w16du:dateUtc="2025-12-05T09:44:00Z">
                  <w:rPr>
                    <w:rFonts w:asciiTheme="minorHAnsi" w:hAnsiTheme="minorHAnsi" w:cstheme="minorBidi"/>
                    <w:highlight w:val="yellow"/>
                  </w:rPr>
                </w:rPrChange>
              </w:rPr>
              <w:t xml:space="preserve">ombre de Metteurs en Marché </w:t>
            </w:r>
            <w:ins w:id="501" w:author="BOUZAC Margaux" w:date="2025-12-17T10:49:00Z">
              <w:r w:rsidR="286295F9" w:rsidRPr="31B958A7">
                <w:rPr>
                  <w:rFonts w:asciiTheme="minorHAnsi" w:hAnsiTheme="minorHAnsi" w:cstheme="minorBidi"/>
                </w:rPr>
                <w:t xml:space="preserve">ayant mis sur le marché des produits </w:t>
              </w:r>
            </w:ins>
            <w:del w:id="502" w:author="BOUZAC Margaux" w:date="2025-12-18T15:51:00Z">
              <w:r w:rsidR="001E11EE" w:rsidRPr="00F34DFF">
                <w:rPr>
                  <w:rFonts w:asciiTheme="minorHAnsi" w:hAnsiTheme="minorHAnsi" w:cstheme="minorBidi"/>
                  <w:rPrChange w:id="503" w:author="Marie WENDLING" w:date="2025-12-05T10:44:00Z" w16du:dateUtc="2025-12-05T09:44:00Z">
                    <w:rPr>
                      <w:rFonts w:asciiTheme="minorHAnsi" w:hAnsiTheme="minorHAnsi" w:cstheme="minorBidi"/>
                      <w:highlight w:val="yellow"/>
                    </w:rPr>
                  </w:rPrChange>
                </w:rPr>
                <w:delText xml:space="preserve">déjà </w:delText>
              </w:r>
            </w:del>
            <w:r w:rsidR="001E11EE" w:rsidRPr="00F34DFF">
              <w:rPr>
                <w:rFonts w:asciiTheme="minorHAnsi" w:hAnsiTheme="minorHAnsi" w:cstheme="minorBidi"/>
                <w:rPrChange w:id="504" w:author="Marie WENDLING" w:date="2025-12-05T10:44:00Z" w16du:dateUtc="2025-12-05T09:44:00Z">
                  <w:rPr>
                    <w:rFonts w:asciiTheme="minorHAnsi" w:hAnsiTheme="minorHAnsi" w:cstheme="minorBidi"/>
                    <w:highlight w:val="yellow"/>
                  </w:rPr>
                </w:rPrChange>
              </w:rPr>
              <w:t xml:space="preserve">référencés </w:t>
            </w:r>
            <w:del w:id="505" w:author="BOUZAC Margaux" w:date="2025-12-17T10:49:00Z">
              <w:r w:rsidR="001E11EE" w:rsidRPr="00F34DFF">
                <w:rPr>
                  <w:rFonts w:asciiTheme="minorHAnsi" w:hAnsiTheme="minorHAnsi" w:cstheme="minorBidi"/>
                  <w:rPrChange w:id="506" w:author="Marie WENDLING" w:date="2025-12-05T10:44:00Z" w16du:dateUtc="2025-12-05T09:44:00Z">
                    <w:rPr>
                      <w:rFonts w:asciiTheme="minorHAnsi" w:hAnsiTheme="minorHAnsi" w:cstheme="minorBidi"/>
                      <w:highlight w:val="yellow"/>
                    </w:rPr>
                  </w:rPrChange>
                </w:rPr>
                <w:delText>du</w:delText>
              </w:r>
            </w:del>
            <w:commentRangeStart w:id="507"/>
            <w:commentRangeEnd w:id="507"/>
            <w:r w:rsidR="001E11EE" w:rsidRPr="31B958A7">
              <w:rPr>
                <w:rStyle w:val="CommentReference"/>
                <w:rFonts w:asciiTheme="minorHAnsi" w:hAnsiTheme="minorHAnsi" w:cstheme="minorBidi"/>
                <w:sz w:val="20"/>
                <w:szCs w:val="22"/>
                <w:rPrChange w:id="508" w:author="Marie WENDLING" w:date="2025-12-05T10:44:00Z">
                  <w:rPr>
                    <w:rStyle w:val="CommentReference"/>
                    <w:rFonts w:asciiTheme="minorHAnsi" w:hAnsiTheme="minorHAnsi" w:cstheme="minorBidi"/>
                    <w:sz w:val="20"/>
                    <w:szCs w:val="22"/>
                    <w:highlight w:val="yellow"/>
                  </w:rPr>
                </w:rPrChange>
              </w:rPr>
              <w:commentReference w:id="507"/>
            </w:r>
            <w:del w:id="509" w:author="BOUZAC Margaux" w:date="2025-12-17T10:49:00Z">
              <w:r w:rsidR="001E11EE" w:rsidRPr="31B958A7" w:rsidDel="1B1DD4D0">
                <w:rPr>
                  <w:rFonts w:asciiTheme="minorHAnsi" w:hAnsiTheme="minorHAnsi" w:cstheme="minorBidi"/>
                  <w:rPrChange w:id="510" w:author="Marie WENDLING" w:date="2025-12-05T10:44:00Z">
                    <w:rPr>
                      <w:rFonts w:asciiTheme="minorHAnsi" w:hAnsiTheme="minorHAnsi" w:cstheme="minorBidi"/>
                      <w:highlight w:val="yellow"/>
                    </w:rPr>
                  </w:rPrChange>
                </w:rPr>
                <w:delText xml:space="preserve"> </w:delText>
              </w:r>
            </w:del>
            <w:ins w:id="511" w:author="BOUZAC Margaux" w:date="2025-12-17T10:49:00Z">
              <w:r w:rsidR="40E89FCC" w:rsidRPr="31B958A7">
                <w:rPr>
                  <w:rFonts w:asciiTheme="minorHAnsi" w:hAnsiTheme="minorHAnsi" w:cstheme="minorBidi"/>
                </w:rPr>
                <w:t>dans le</w:t>
              </w:r>
              <w:r w:rsidR="001E11EE" w:rsidRPr="31B958A7">
                <w:rPr>
                  <w:rFonts w:asciiTheme="minorHAnsi" w:hAnsiTheme="minorHAnsi" w:cstheme="minorBidi"/>
                </w:rPr>
                <w:t xml:space="preserve"> </w:t>
              </w:r>
            </w:ins>
            <w:r w:rsidR="001E11EE" w:rsidRPr="00F34DFF">
              <w:rPr>
                <w:rFonts w:asciiTheme="minorHAnsi" w:hAnsiTheme="minorHAnsi" w:cstheme="minorBidi"/>
                <w:rPrChange w:id="512" w:author="Marie WENDLING" w:date="2025-12-05T10:44:00Z" w16du:dateUtc="2025-12-05T09:44:00Z">
                  <w:rPr>
                    <w:rFonts w:asciiTheme="minorHAnsi" w:hAnsiTheme="minorHAnsi" w:cstheme="minorBidi"/>
                    <w:highlight w:val="yellow"/>
                  </w:rPr>
                </w:rPrChange>
              </w:rPr>
              <w:t xml:space="preserve">catalogue ReUse </w:t>
            </w:r>
            <w:ins w:id="513" w:author="Marie WENDLING" w:date="2025-12-05T10:25:00Z" w16du:dateUtc="2025-12-05T09:25:00Z">
              <w:r w:rsidR="00AA4949" w:rsidRPr="00F34DFF">
                <w:rPr>
                  <w:rFonts w:asciiTheme="minorHAnsi" w:hAnsiTheme="minorHAnsi" w:cstheme="minorBidi"/>
                  <w:rPrChange w:id="514" w:author="Marie WENDLING" w:date="2025-12-05T10:44:00Z" w16du:dateUtc="2025-12-05T09:44:00Z">
                    <w:rPr>
                      <w:rFonts w:asciiTheme="minorHAnsi" w:hAnsiTheme="minorHAnsi" w:cstheme="minorBidi"/>
                      <w:highlight w:val="yellow"/>
                    </w:rPr>
                  </w:rPrChange>
                </w:rPr>
                <w:t xml:space="preserve">(annexe 8) </w:t>
              </w:r>
            </w:ins>
            <w:r w:rsidR="001E11EE" w:rsidRPr="00F34DFF">
              <w:rPr>
                <w:rFonts w:asciiTheme="minorHAnsi" w:hAnsiTheme="minorHAnsi" w:cstheme="minorBidi"/>
                <w:rPrChange w:id="515" w:author="Marie WENDLING" w:date="2025-12-05T10:44:00Z" w16du:dateUtc="2025-12-05T09:44:00Z">
                  <w:rPr>
                    <w:rFonts w:asciiTheme="minorHAnsi" w:hAnsiTheme="minorHAnsi" w:cstheme="minorBidi"/>
                    <w:highlight w:val="yellow"/>
                  </w:rPr>
                </w:rPrChange>
              </w:rPr>
              <w:t xml:space="preserve">avec lesquels </w:t>
            </w:r>
            <w:del w:id="516" w:author="BOUZAC Margaux" w:date="2025-12-18T15:51:00Z">
              <w:r w:rsidR="001E11EE" w:rsidRPr="31B958A7">
                <w:rPr>
                  <w:rFonts w:asciiTheme="minorHAnsi" w:hAnsiTheme="minorHAnsi" w:cstheme="minorBidi"/>
                  <w:highlight w:val="yellow"/>
                </w:rPr>
                <w:delText>l’enseigne</w:delText>
              </w:r>
              <w:r w:rsidR="001E11EE" w:rsidRPr="00F34DFF">
                <w:rPr>
                  <w:rFonts w:asciiTheme="minorHAnsi" w:hAnsiTheme="minorHAnsi" w:cstheme="minorBidi"/>
                  <w:rPrChange w:id="517" w:author="Marie WENDLING" w:date="2025-12-05T10:44:00Z" w16du:dateUtc="2025-12-05T09:44:00Z">
                    <w:rPr>
                      <w:rFonts w:asciiTheme="minorHAnsi" w:hAnsiTheme="minorHAnsi" w:cstheme="minorBidi"/>
                      <w:highlight w:val="yellow"/>
                    </w:rPr>
                  </w:rPrChange>
                </w:rPr>
                <w:delText xml:space="preserve"> </w:delText>
              </w:r>
            </w:del>
            <w:ins w:id="518" w:author="BOUZAC Margaux" w:date="2025-12-18T15:51:00Z">
              <w:r w:rsidR="0EA19C48" w:rsidRPr="31B958A7">
                <w:rPr>
                  <w:rFonts w:asciiTheme="minorHAnsi" w:hAnsiTheme="minorHAnsi" w:cstheme="minorBidi"/>
                </w:rPr>
                <w:t xml:space="preserve">le magasin </w:t>
              </w:r>
            </w:ins>
            <w:r w:rsidR="001E11EE" w:rsidRPr="00F34DFF">
              <w:rPr>
                <w:rFonts w:asciiTheme="minorHAnsi" w:hAnsiTheme="minorHAnsi" w:cstheme="minorBidi"/>
                <w:rPrChange w:id="519" w:author="Marie WENDLING" w:date="2025-12-05T10:44:00Z" w16du:dateUtc="2025-12-05T09:44:00Z">
                  <w:rPr>
                    <w:rFonts w:asciiTheme="minorHAnsi" w:hAnsiTheme="minorHAnsi" w:cstheme="minorBidi"/>
                    <w:highlight w:val="yellow"/>
                  </w:rPr>
                </w:rPrChange>
              </w:rPr>
              <w:t>est déjà en relation commerciale</w:t>
            </w:r>
            <w:r w:rsidR="008259A2" w:rsidRPr="00F34DFF">
              <w:rPr>
                <w:rFonts w:asciiTheme="minorHAnsi" w:hAnsiTheme="minorHAnsi" w:cstheme="minorBidi"/>
                <w:color w:val="EE0000"/>
              </w:rPr>
              <w:t xml:space="preserve">. </w:t>
            </w:r>
          </w:p>
        </w:tc>
        <w:tc>
          <w:tcPr>
            <w:tcW w:w="2619" w:type="dxa"/>
          </w:tcPr>
          <w:p w14:paraId="08A0CBF7" w14:textId="6F01F80C" w:rsidR="00B10AA9" w:rsidRPr="00F34DFF" w:rsidRDefault="005E6DD3" w:rsidP="003821DC">
            <w:pPr>
              <w:pStyle w:val="ListParagraph"/>
              <w:numPr>
                <w:ilvl w:val="0"/>
                <w:numId w:val="43"/>
              </w:numPr>
              <w:tabs>
                <w:tab w:val="left" w:pos="1561"/>
              </w:tabs>
              <w:autoSpaceDE w:val="0"/>
              <w:autoSpaceDN w:val="0"/>
              <w:adjustRightInd w:val="0"/>
              <w:spacing w:before="240"/>
              <w:ind w:left="170" w:hanging="17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rPrChange w:id="520" w:author="Marie WENDLING" w:date="2025-12-05T10:44:00Z" w16du:dateUtc="2025-12-05T09:44:00Z">
                  <w:rPr/>
                </w:rPrChange>
              </w:rPr>
            </w:pPr>
            <w:r w:rsidRPr="00F34DFF">
              <w:rPr>
                <w:rFonts w:asciiTheme="minorHAnsi" w:hAnsiTheme="minorHAnsi" w:cstheme="minorBidi"/>
              </w:rPr>
              <w:t>Annexe_4</w:t>
            </w:r>
            <w:r w:rsidRPr="00F34DFF">
              <w:rPr>
                <w:rFonts w:asciiTheme="minorHAnsi" w:hAnsiTheme="minorHAnsi" w:cstheme="minorBidi"/>
                <w:b/>
                <w:bCs/>
              </w:rPr>
              <w:t>_</w:t>
            </w:r>
            <w:r w:rsidRPr="00F34DFF">
              <w:rPr>
                <w:rFonts w:asciiTheme="minorHAnsi" w:hAnsiTheme="minorHAnsi" w:cstheme="minorBidi"/>
              </w:rPr>
              <w:t>Présentation du projet_Adéquation du projet avec activation ReUse</w:t>
            </w:r>
          </w:p>
        </w:tc>
        <w:tc>
          <w:tcPr>
            <w:tcW w:w="1341" w:type="dxa"/>
          </w:tcPr>
          <w:p w14:paraId="40A93938" w14:textId="60AD4D49" w:rsidR="007D5A2E" w:rsidRPr="00F34DFF" w:rsidRDefault="008259A2"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bCs/>
              </w:rPr>
            </w:pPr>
            <w:r w:rsidRPr="00F34DFF">
              <w:rPr>
                <w:rFonts w:asciiTheme="minorHAnsi" w:hAnsiTheme="minorHAnsi" w:cstheme="minorBidi"/>
                <w:b/>
                <w:bCs/>
                <w:rPrChange w:id="521" w:author="Marie WENDLING" w:date="2025-12-05T10:44:00Z" w16du:dateUtc="2025-12-05T09:44:00Z">
                  <w:rPr>
                    <w:rFonts w:asciiTheme="minorHAnsi" w:hAnsiTheme="minorHAnsi" w:cstheme="minorBidi"/>
                    <w:b/>
                    <w:bCs/>
                    <w:highlight w:val="yellow"/>
                  </w:rPr>
                </w:rPrChange>
              </w:rPr>
              <w:t xml:space="preserve">/ </w:t>
            </w:r>
            <w:r w:rsidR="00D95839" w:rsidRPr="00F34DFF">
              <w:rPr>
                <w:rFonts w:asciiTheme="minorHAnsi" w:hAnsiTheme="minorHAnsi" w:cstheme="minorBidi"/>
                <w:b/>
                <w:bCs/>
                <w:rPrChange w:id="522" w:author="Marie WENDLING" w:date="2025-12-05T10:44:00Z" w16du:dateUtc="2025-12-05T09:44:00Z">
                  <w:rPr>
                    <w:rFonts w:asciiTheme="minorHAnsi" w:hAnsiTheme="minorHAnsi" w:cstheme="minorBidi"/>
                    <w:b/>
                    <w:bCs/>
                    <w:highlight w:val="yellow"/>
                  </w:rPr>
                </w:rPrChange>
              </w:rPr>
              <w:t>25</w:t>
            </w:r>
            <w:r w:rsidRPr="00F34DFF">
              <w:rPr>
                <w:rFonts w:asciiTheme="minorHAnsi" w:hAnsiTheme="minorHAnsi" w:cstheme="minorBidi"/>
                <w:b/>
                <w:bCs/>
                <w:rPrChange w:id="523" w:author="Marie WENDLING" w:date="2025-12-05T10:44:00Z" w16du:dateUtc="2025-12-05T09:44:00Z">
                  <w:rPr>
                    <w:rFonts w:asciiTheme="minorHAnsi" w:hAnsiTheme="minorHAnsi" w:cstheme="minorBidi"/>
                    <w:b/>
                    <w:bCs/>
                    <w:highlight w:val="yellow"/>
                  </w:rPr>
                </w:rPrChange>
              </w:rPr>
              <w:t xml:space="preserve"> points</w:t>
            </w:r>
          </w:p>
          <w:p w14:paraId="5550BCE0" w14:textId="0E50C486" w:rsidR="006560DD" w:rsidDel="007041B5" w:rsidRDefault="006560DD"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del w:id="524" w:author="Marie WENDLING" w:date="2025-12-19T10:42:00Z" w16du:dateUtc="2025-12-19T09:42:00Z"/>
                <w:rFonts w:asciiTheme="minorHAnsi" w:hAnsiTheme="minorHAnsi" w:cstheme="minorBidi"/>
                <w:b/>
                <w:bCs/>
              </w:rPr>
            </w:pPr>
          </w:p>
          <w:p w14:paraId="05E89CEF" w14:textId="77777777" w:rsidR="007041B5" w:rsidRPr="00F34DFF" w:rsidRDefault="007041B5"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ins w:id="525" w:author="Marie WENDLING" w:date="2025-12-19T10:42:00Z" w16du:dateUtc="2025-12-19T09:42:00Z"/>
                <w:rFonts w:asciiTheme="minorHAnsi" w:hAnsiTheme="minorHAnsi" w:cstheme="minorBidi"/>
                <w:b/>
                <w:bCs/>
              </w:rPr>
            </w:pPr>
          </w:p>
          <w:p w14:paraId="122309A4" w14:textId="0E1CE722" w:rsidR="001629A3" w:rsidRPr="00F34DFF" w:rsidDel="007041B5" w:rsidRDefault="001629A3"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del w:id="526" w:author="Marie WENDLING" w:date="2025-12-19T10:42:00Z" w16du:dateUtc="2025-12-19T09:42:00Z"/>
                <w:rFonts w:asciiTheme="minorHAnsi" w:hAnsiTheme="minorHAnsi" w:cstheme="minorBidi"/>
                <w:b/>
                <w:bCs/>
              </w:rPr>
            </w:pPr>
          </w:p>
          <w:p w14:paraId="79EA3248" w14:textId="77777777" w:rsidR="006560DD" w:rsidRDefault="006560DD"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ins w:id="527" w:author="Marie WENDLING" w:date="2025-12-19T10:42:00Z" w16du:dateUtc="2025-12-19T09:42:00Z"/>
                <w:rFonts w:asciiTheme="minorHAnsi" w:hAnsiTheme="minorHAnsi" w:cstheme="minorBidi"/>
              </w:rPr>
            </w:pPr>
            <w:r w:rsidRPr="00F34DFF">
              <w:rPr>
                <w:rFonts w:asciiTheme="minorHAnsi" w:hAnsiTheme="minorHAnsi" w:cstheme="minorBidi"/>
              </w:rPr>
              <w:t>/15 points</w:t>
            </w:r>
          </w:p>
          <w:p w14:paraId="3694B293" w14:textId="77777777" w:rsidR="007041B5" w:rsidRPr="00F34DFF" w:rsidRDefault="007041B5"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rPr>
            </w:pPr>
          </w:p>
          <w:p w14:paraId="2291D384" w14:textId="40B0ADAA" w:rsidR="001E11EE" w:rsidRPr="00F34DFF" w:rsidRDefault="006560DD"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rPr>
            </w:pPr>
            <w:r w:rsidRPr="00F34DFF">
              <w:rPr>
                <w:rFonts w:asciiTheme="minorHAnsi" w:hAnsiTheme="minorHAnsi" w:cstheme="minorBidi"/>
              </w:rPr>
              <w:t>/</w:t>
            </w:r>
            <w:r w:rsidRPr="00F34DFF">
              <w:rPr>
                <w:rFonts w:asciiTheme="minorHAnsi" w:hAnsiTheme="minorHAnsi" w:cstheme="minorBidi"/>
                <w:rPrChange w:id="528" w:author="Marie WENDLING" w:date="2025-12-05T10:44:00Z" w16du:dateUtc="2025-12-05T09:44:00Z">
                  <w:rPr>
                    <w:rFonts w:asciiTheme="minorHAnsi" w:hAnsiTheme="minorHAnsi" w:cstheme="minorBidi"/>
                    <w:highlight w:val="yellow"/>
                  </w:rPr>
                </w:rPrChange>
              </w:rPr>
              <w:t>1</w:t>
            </w:r>
            <w:r w:rsidR="00D95839" w:rsidRPr="00F34DFF">
              <w:rPr>
                <w:rFonts w:asciiTheme="minorHAnsi" w:hAnsiTheme="minorHAnsi" w:cstheme="minorBidi"/>
                <w:rPrChange w:id="529" w:author="Marie WENDLING" w:date="2025-12-05T10:44:00Z" w16du:dateUtc="2025-12-05T09:44:00Z">
                  <w:rPr>
                    <w:rFonts w:asciiTheme="minorHAnsi" w:hAnsiTheme="minorHAnsi" w:cstheme="minorBidi"/>
                    <w:highlight w:val="yellow"/>
                  </w:rPr>
                </w:rPrChange>
              </w:rPr>
              <w:t>0</w:t>
            </w:r>
            <w:r w:rsidRPr="00F34DFF">
              <w:rPr>
                <w:rFonts w:asciiTheme="minorHAnsi" w:hAnsiTheme="minorHAnsi" w:cstheme="minorBidi"/>
                <w:rPrChange w:id="530" w:author="Marie WENDLING" w:date="2025-12-05T10:44:00Z" w16du:dateUtc="2025-12-05T09:44:00Z">
                  <w:rPr>
                    <w:rFonts w:asciiTheme="minorHAnsi" w:hAnsiTheme="minorHAnsi" w:cstheme="minorBidi"/>
                    <w:highlight w:val="yellow"/>
                  </w:rPr>
                </w:rPrChange>
              </w:rPr>
              <w:t xml:space="preserve"> points</w:t>
            </w:r>
          </w:p>
        </w:tc>
      </w:tr>
      <w:tr w:rsidR="007D5A2E" w14:paraId="75204FB6" w14:textId="77777777" w:rsidTr="1DFA56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2" w:type="dxa"/>
            <w:tcBorders>
              <w:top w:val="single" w:sz="12" w:space="0" w:color="0B769F"/>
              <w:left w:val="single" w:sz="12" w:space="0" w:color="0B769F"/>
              <w:bottom w:val="single" w:sz="12" w:space="0" w:color="0B769F"/>
              <w:right w:val="single" w:sz="12" w:space="0" w:color="0B769F"/>
            </w:tcBorders>
            <w:vAlign w:val="center"/>
          </w:tcPr>
          <w:p w14:paraId="058B03F1" w14:textId="4CF399DF" w:rsidR="007D5A2E" w:rsidRPr="00983A98" w:rsidRDefault="00B05364" w:rsidP="1DFA56BD">
            <w:pPr>
              <w:tabs>
                <w:tab w:val="left" w:pos="1561"/>
              </w:tabs>
              <w:autoSpaceDE w:val="0"/>
              <w:autoSpaceDN w:val="0"/>
              <w:adjustRightInd w:val="0"/>
              <w:spacing w:before="240"/>
              <w:ind w:left="0" w:firstLine="0"/>
              <w:jc w:val="left"/>
              <w:rPr>
                <w:rFonts w:asciiTheme="minorHAnsi" w:hAnsiTheme="minorHAnsi" w:cstheme="minorBidi"/>
              </w:rPr>
            </w:pPr>
            <w:r w:rsidRPr="00983A98">
              <w:rPr>
                <w:rFonts w:asciiTheme="minorHAnsi" w:hAnsiTheme="minorHAnsi" w:cstheme="minorBidi"/>
              </w:rPr>
              <w:t>Critère 3 </w:t>
            </w:r>
            <w:r w:rsidRPr="00983A98">
              <w:rPr>
                <w:rFonts w:asciiTheme="minorHAnsi" w:hAnsiTheme="minorHAnsi" w:cstheme="minorBidi"/>
                <w:rPrChange w:id="531" w:author="Marie WENDLING" w:date="2025-12-05T11:11:00Z" w16du:dateUtc="2025-12-05T10:11:00Z">
                  <w:rPr>
                    <w:rFonts w:asciiTheme="minorHAnsi" w:hAnsiTheme="minorHAnsi" w:cstheme="minorBidi"/>
                    <w:highlight w:val="yellow"/>
                  </w:rPr>
                </w:rPrChange>
              </w:rPr>
              <w:t xml:space="preserve">: </w:t>
            </w:r>
            <w:r w:rsidR="6397813C" w:rsidRPr="00983A98">
              <w:rPr>
                <w:rFonts w:asciiTheme="minorHAnsi" w:hAnsiTheme="minorHAnsi" w:cstheme="minorBidi"/>
                <w:rPrChange w:id="532" w:author="Marie WENDLING" w:date="2025-12-05T11:11:00Z" w16du:dateUtc="2025-12-05T10:11:00Z">
                  <w:rPr>
                    <w:rFonts w:asciiTheme="minorHAnsi" w:hAnsiTheme="minorHAnsi" w:cstheme="minorBidi"/>
                    <w:highlight w:val="yellow"/>
                  </w:rPr>
                </w:rPrChange>
              </w:rPr>
              <w:t>Proximité à l’égard des magasins déjà déployés dans le cadre de ReUse</w:t>
            </w:r>
            <w:r w:rsidR="56903F87" w:rsidRPr="00983A98">
              <w:rPr>
                <w:rFonts w:asciiTheme="minorHAnsi" w:hAnsiTheme="minorHAnsi" w:cstheme="minorBidi"/>
              </w:rPr>
              <w:t> </w:t>
            </w:r>
          </w:p>
        </w:tc>
        <w:tc>
          <w:tcPr>
            <w:tcW w:w="2619" w:type="dxa"/>
            <w:tcBorders>
              <w:top w:val="single" w:sz="12" w:space="0" w:color="0B769F"/>
              <w:left w:val="single" w:sz="12" w:space="0" w:color="0B769F"/>
              <w:bottom w:val="single" w:sz="12" w:space="0" w:color="0B769F"/>
              <w:right w:val="single" w:sz="12" w:space="0" w:color="0B769F"/>
            </w:tcBorders>
          </w:tcPr>
          <w:p w14:paraId="0D67ADD4" w14:textId="3CE5327D" w:rsidR="002C537E" w:rsidRPr="00983A98" w:rsidRDefault="002C537E"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rPr>
            </w:pPr>
            <w:r w:rsidRPr="00983A98">
              <w:rPr>
                <w:rFonts w:asciiTheme="minorHAnsi" w:hAnsiTheme="minorHAnsi" w:cstheme="minorBidi"/>
              </w:rPr>
              <w:t>Annexe_3_Fiche_candidature</w:t>
            </w:r>
          </w:p>
        </w:tc>
        <w:tc>
          <w:tcPr>
            <w:tcW w:w="1341" w:type="dxa"/>
            <w:tcBorders>
              <w:top w:val="single" w:sz="12" w:space="0" w:color="0B769F"/>
              <w:left w:val="single" w:sz="12" w:space="0" w:color="0B769F"/>
              <w:bottom w:val="single" w:sz="12" w:space="0" w:color="0B769F"/>
              <w:right w:val="single" w:sz="12" w:space="0" w:color="0B769F"/>
            </w:tcBorders>
          </w:tcPr>
          <w:p w14:paraId="4122F510" w14:textId="112981B6" w:rsidR="007D5A2E" w:rsidRPr="00983A98" w:rsidRDefault="002F63A3"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rPrChange w:id="533" w:author="Marie WENDLING" w:date="2025-12-05T11:11:00Z" w16du:dateUtc="2025-12-05T10:11:00Z">
                  <w:rPr>
                    <w:rFonts w:asciiTheme="minorHAnsi" w:hAnsiTheme="minorHAnsi" w:cstheme="minorBidi"/>
                    <w:b/>
                    <w:bCs/>
                    <w:highlight w:val="yellow"/>
                  </w:rPr>
                </w:rPrChange>
              </w:rPr>
            </w:pPr>
            <w:r w:rsidRPr="00983A98">
              <w:rPr>
                <w:rFonts w:asciiTheme="minorHAnsi" w:hAnsiTheme="minorHAnsi" w:cstheme="minorBidi"/>
                <w:b/>
                <w:bCs/>
                <w:rPrChange w:id="534" w:author="Marie WENDLING" w:date="2025-12-05T11:11:00Z" w16du:dateUtc="2025-12-05T10:11:00Z">
                  <w:rPr>
                    <w:rFonts w:asciiTheme="minorHAnsi" w:hAnsiTheme="minorHAnsi" w:cstheme="minorBidi"/>
                    <w:b/>
                    <w:bCs/>
                    <w:highlight w:val="yellow"/>
                  </w:rPr>
                </w:rPrChange>
              </w:rPr>
              <w:t xml:space="preserve">/ </w:t>
            </w:r>
            <w:r w:rsidR="00A04BAE" w:rsidRPr="00983A98">
              <w:rPr>
                <w:rFonts w:asciiTheme="minorHAnsi" w:hAnsiTheme="minorHAnsi" w:cstheme="minorBidi"/>
                <w:b/>
                <w:bCs/>
                <w:rPrChange w:id="535" w:author="Marie WENDLING" w:date="2025-12-05T11:11:00Z" w16du:dateUtc="2025-12-05T10:11:00Z">
                  <w:rPr>
                    <w:rFonts w:asciiTheme="minorHAnsi" w:hAnsiTheme="minorHAnsi" w:cstheme="minorBidi"/>
                    <w:b/>
                    <w:bCs/>
                    <w:highlight w:val="yellow"/>
                  </w:rPr>
                </w:rPrChange>
              </w:rPr>
              <w:t>5</w:t>
            </w:r>
            <w:r w:rsidRPr="00983A98">
              <w:rPr>
                <w:rFonts w:asciiTheme="minorHAnsi" w:hAnsiTheme="minorHAnsi" w:cstheme="minorBidi"/>
                <w:b/>
                <w:bCs/>
                <w:rPrChange w:id="536" w:author="Marie WENDLING" w:date="2025-12-05T11:11:00Z" w16du:dateUtc="2025-12-05T10:11:00Z">
                  <w:rPr>
                    <w:rFonts w:asciiTheme="minorHAnsi" w:hAnsiTheme="minorHAnsi" w:cstheme="minorBidi"/>
                    <w:b/>
                    <w:bCs/>
                    <w:highlight w:val="yellow"/>
                  </w:rPr>
                </w:rPrChange>
              </w:rPr>
              <w:t xml:space="preserve"> points </w:t>
            </w:r>
          </w:p>
        </w:tc>
      </w:tr>
      <w:tr w:rsidR="00626714" w14:paraId="7D0D580D" w14:textId="77777777" w:rsidTr="1DFA56BD">
        <w:tc>
          <w:tcPr>
            <w:cnfStyle w:val="001000000000" w:firstRow="0" w:lastRow="0" w:firstColumn="1" w:lastColumn="0" w:oddVBand="0" w:evenVBand="0" w:oddHBand="0" w:evenHBand="0" w:firstRowFirstColumn="0" w:firstRowLastColumn="0" w:lastRowFirstColumn="0" w:lastRowLastColumn="0"/>
            <w:tcW w:w="5082" w:type="dxa"/>
            <w:tcBorders>
              <w:top w:val="single" w:sz="12" w:space="0" w:color="0B769F"/>
              <w:left w:val="single" w:sz="12" w:space="0" w:color="0B769F"/>
              <w:bottom w:val="single" w:sz="12" w:space="0" w:color="0B769F"/>
              <w:right w:val="single" w:sz="12" w:space="0" w:color="0B769F"/>
            </w:tcBorders>
            <w:vAlign w:val="center"/>
          </w:tcPr>
          <w:p w14:paraId="2AB8EB4D" w14:textId="7D7D51C3" w:rsidR="00626714" w:rsidRPr="003C3F98" w:rsidRDefault="00B05364" w:rsidP="00310D34">
            <w:pPr>
              <w:tabs>
                <w:tab w:val="left" w:pos="1561"/>
              </w:tabs>
              <w:autoSpaceDE w:val="0"/>
              <w:autoSpaceDN w:val="0"/>
              <w:adjustRightInd w:val="0"/>
              <w:spacing w:before="240"/>
              <w:ind w:left="0" w:firstLine="0"/>
              <w:jc w:val="left"/>
              <w:rPr>
                <w:rFonts w:asciiTheme="minorHAnsi" w:hAnsiTheme="minorHAnsi" w:cstheme="minorBidi"/>
                <w:rPrChange w:id="537" w:author="Marie WENDLING" w:date="2025-12-05T10:27:00Z" w16du:dateUtc="2025-12-05T09:27:00Z">
                  <w:rPr>
                    <w:rFonts w:asciiTheme="minorHAnsi" w:hAnsiTheme="minorHAnsi" w:cstheme="minorBidi"/>
                    <w:highlight w:val="yellow"/>
                  </w:rPr>
                </w:rPrChange>
              </w:rPr>
            </w:pPr>
            <w:r w:rsidRPr="003C3F98">
              <w:rPr>
                <w:rFonts w:asciiTheme="minorHAnsi" w:hAnsiTheme="minorHAnsi" w:cstheme="minorBidi"/>
                <w:rPrChange w:id="538" w:author="Marie WENDLING" w:date="2025-12-05T10:27:00Z" w16du:dateUtc="2025-12-05T09:27:00Z">
                  <w:rPr>
                    <w:rFonts w:asciiTheme="minorHAnsi" w:hAnsiTheme="minorHAnsi" w:cstheme="minorBidi"/>
                    <w:highlight w:val="yellow"/>
                  </w:rPr>
                </w:rPrChange>
              </w:rPr>
              <w:t xml:space="preserve">Critère 4 : </w:t>
            </w:r>
            <w:r w:rsidR="00107AD7" w:rsidRPr="003C3F98">
              <w:rPr>
                <w:rFonts w:asciiTheme="minorHAnsi" w:hAnsiTheme="minorHAnsi" w:cstheme="minorBidi"/>
                <w:rPrChange w:id="539" w:author="Marie WENDLING" w:date="2025-12-05T10:27:00Z" w16du:dateUtc="2025-12-05T09:27:00Z">
                  <w:rPr>
                    <w:rFonts w:asciiTheme="minorHAnsi" w:hAnsiTheme="minorHAnsi" w:cstheme="minorBidi"/>
                    <w:highlight w:val="yellow"/>
                  </w:rPr>
                </w:rPrChange>
              </w:rPr>
              <w:t xml:space="preserve">Nombre de </w:t>
            </w:r>
            <w:del w:id="540" w:author="Marie WENDLING" w:date="2026-01-19T10:41:00Z" w16du:dateUtc="2026-01-19T09:41:00Z">
              <w:r w:rsidR="00107AD7" w:rsidRPr="003C3F98" w:rsidDel="002C7757">
                <w:rPr>
                  <w:rFonts w:asciiTheme="minorHAnsi" w:hAnsiTheme="minorHAnsi" w:cstheme="minorBidi"/>
                  <w:rPrChange w:id="541" w:author="Marie WENDLING" w:date="2025-12-05T10:27:00Z" w16du:dateUtc="2025-12-05T09:27:00Z">
                    <w:rPr>
                      <w:rFonts w:asciiTheme="minorHAnsi" w:hAnsiTheme="minorHAnsi" w:cstheme="minorBidi"/>
                      <w:highlight w:val="yellow"/>
                    </w:rPr>
                  </w:rPrChange>
                </w:rPr>
                <w:delText xml:space="preserve">magasins </w:delText>
              </w:r>
            </w:del>
            <w:ins w:id="542" w:author="Marie WENDLING" w:date="2026-01-19T10:41:00Z" w16du:dateUtc="2026-01-19T09:41:00Z">
              <w:r w:rsidR="002C7757">
                <w:rPr>
                  <w:rFonts w:asciiTheme="minorHAnsi" w:hAnsiTheme="minorHAnsi" w:cstheme="minorBidi"/>
                </w:rPr>
                <w:t>M</w:t>
              </w:r>
              <w:r w:rsidR="002C7757" w:rsidRPr="003C3F98">
                <w:rPr>
                  <w:rFonts w:asciiTheme="minorHAnsi" w:hAnsiTheme="minorHAnsi" w:cstheme="minorBidi"/>
                  <w:rPrChange w:id="543" w:author="Marie WENDLING" w:date="2025-12-05T10:27:00Z" w16du:dateUtc="2025-12-05T09:27:00Z">
                    <w:rPr>
                      <w:rFonts w:asciiTheme="minorHAnsi" w:hAnsiTheme="minorHAnsi" w:cstheme="minorBidi"/>
                      <w:highlight w:val="yellow"/>
                    </w:rPr>
                  </w:rPrChange>
                </w:rPr>
                <w:t>agasins</w:t>
              </w:r>
              <w:r w:rsidR="002C7757">
                <w:rPr>
                  <w:rFonts w:asciiTheme="minorHAnsi" w:hAnsiTheme="minorHAnsi" w:cstheme="minorBidi"/>
                </w:rPr>
                <w:t>/</w:t>
              </w:r>
              <w:r w:rsidR="002C7757" w:rsidRPr="002C7757">
                <w:rPr>
                  <w:rFonts w:asciiTheme="minorHAnsi" w:hAnsiTheme="minorHAnsi" w:cstheme="minorBidi"/>
                  <w:highlight w:val="green"/>
                  <w:rPrChange w:id="544" w:author="Marie WENDLING" w:date="2026-01-19T10:41:00Z" w16du:dateUtc="2026-01-19T09:41:00Z">
                    <w:rPr>
                      <w:rFonts w:asciiTheme="minorHAnsi" w:hAnsiTheme="minorHAnsi" w:cstheme="minorBidi"/>
                    </w:rPr>
                  </w:rPrChange>
                </w:rPr>
                <w:t xml:space="preserve">Points de </w:t>
              </w:r>
            </w:ins>
            <w:ins w:id="545" w:author="Marie WENDLING" w:date="2026-01-19T12:28:00Z" w16du:dateUtc="2026-01-19T11:28:00Z">
              <w:r w:rsidR="00BE79D5">
                <w:rPr>
                  <w:rFonts w:asciiTheme="minorHAnsi" w:hAnsiTheme="minorHAnsi" w:cstheme="minorBidi"/>
                  <w:highlight w:val="green"/>
                </w:rPr>
                <w:t>r</w:t>
              </w:r>
            </w:ins>
            <w:ins w:id="546" w:author="Marie WENDLING" w:date="2026-01-19T10:41:00Z" w16du:dateUtc="2026-01-19T09:41:00Z">
              <w:r w:rsidR="002C7757" w:rsidRPr="002C7757">
                <w:rPr>
                  <w:rFonts w:asciiTheme="minorHAnsi" w:hAnsiTheme="minorHAnsi" w:cstheme="minorBidi"/>
                  <w:highlight w:val="green"/>
                  <w:rPrChange w:id="547" w:author="Marie WENDLING" w:date="2026-01-19T10:41:00Z" w16du:dateUtc="2026-01-19T09:41:00Z">
                    <w:rPr>
                      <w:rFonts w:asciiTheme="minorHAnsi" w:hAnsiTheme="minorHAnsi" w:cstheme="minorBidi"/>
                    </w:rPr>
                  </w:rPrChange>
                </w:rPr>
                <w:t>etrait</w:t>
              </w:r>
              <w:r w:rsidR="002C7757" w:rsidRPr="003C3F98">
                <w:rPr>
                  <w:rFonts w:asciiTheme="minorHAnsi" w:hAnsiTheme="minorHAnsi" w:cstheme="minorBidi"/>
                  <w:rPrChange w:id="548" w:author="Marie WENDLING" w:date="2025-12-05T10:27:00Z" w16du:dateUtc="2025-12-05T09:27:00Z">
                    <w:rPr>
                      <w:rFonts w:asciiTheme="minorHAnsi" w:hAnsiTheme="minorHAnsi" w:cstheme="minorBidi"/>
                      <w:highlight w:val="yellow"/>
                    </w:rPr>
                  </w:rPrChange>
                </w:rPr>
                <w:t xml:space="preserve"> </w:t>
              </w:r>
            </w:ins>
            <w:r w:rsidR="00107AD7" w:rsidRPr="003C3F98">
              <w:rPr>
                <w:rFonts w:asciiTheme="minorHAnsi" w:hAnsiTheme="minorHAnsi" w:cstheme="minorBidi"/>
                <w:rPrChange w:id="549" w:author="Marie WENDLING" w:date="2025-12-05T10:27:00Z" w16du:dateUtc="2025-12-05T09:27:00Z">
                  <w:rPr>
                    <w:rFonts w:asciiTheme="minorHAnsi" w:hAnsiTheme="minorHAnsi" w:cstheme="minorBidi"/>
                    <w:highlight w:val="yellow"/>
                  </w:rPr>
                </w:rPrChange>
              </w:rPr>
              <w:t>présentés dans le cadre de l’AMI Récupération 2025</w:t>
            </w:r>
          </w:p>
        </w:tc>
        <w:tc>
          <w:tcPr>
            <w:tcW w:w="2619" w:type="dxa"/>
            <w:tcBorders>
              <w:top w:val="single" w:sz="12" w:space="0" w:color="0B769F"/>
              <w:left w:val="single" w:sz="12" w:space="0" w:color="0B769F"/>
              <w:bottom w:val="single" w:sz="12" w:space="0" w:color="0B769F"/>
              <w:right w:val="single" w:sz="12" w:space="0" w:color="0B769F"/>
            </w:tcBorders>
          </w:tcPr>
          <w:p w14:paraId="1327B3D4" w14:textId="7E6D001D" w:rsidR="00626714" w:rsidRPr="003C3F98" w:rsidRDefault="00DD7919"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rPrChange w:id="550" w:author="Marie WENDLING" w:date="2025-12-05T10:27:00Z" w16du:dateUtc="2025-12-05T09:27:00Z">
                  <w:rPr>
                    <w:rFonts w:asciiTheme="minorHAnsi" w:hAnsiTheme="minorHAnsi" w:cstheme="minorBidi"/>
                    <w:highlight w:val="yellow"/>
                  </w:rPr>
                </w:rPrChange>
              </w:rPr>
            </w:pPr>
            <w:del w:id="551" w:author="Marie WENDLING" w:date="2025-12-05T10:27:00Z" w16du:dateUtc="2025-12-05T09:27:00Z">
              <w:r w:rsidRPr="003C3F98" w:rsidDel="003821DC">
                <w:rPr>
                  <w:rFonts w:asciiTheme="minorHAnsi" w:hAnsiTheme="minorHAnsi" w:cstheme="minorBidi"/>
                  <w:rPrChange w:id="552" w:author="Marie WENDLING" w:date="2025-12-05T10:27:00Z" w16du:dateUtc="2025-12-05T09:27:00Z">
                    <w:rPr>
                      <w:rFonts w:asciiTheme="minorHAnsi" w:hAnsiTheme="minorHAnsi" w:cstheme="minorBidi"/>
                      <w:highlight w:val="yellow"/>
                    </w:rPr>
                  </w:rPrChange>
                </w:rPr>
                <w:delText>[à préciser]</w:delText>
              </w:r>
            </w:del>
            <w:ins w:id="553" w:author="Marie WENDLING" w:date="2025-12-05T11:23:00Z" w16du:dateUtc="2025-12-05T10:23:00Z">
              <w:r w:rsidR="009620DD" w:rsidRPr="00983A98">
                <w:rPr>
                  <w:rFonts w:asciiTheme="minorHAnsi" w:hAnsiTheme="minorHAnsi" w:cstheme="minorBidi"/>
                </w:rPr>
                <w:t xml:space="preserve"> </w:t>
              </w:r>
            </w:ins>
            <w:ins w:id="554" w:author="Marie WENDLING" w:date="2026-01-19T10:43:00Z" w16du:dateUtc="2026-01-19T09:43:00Z">
              <w:r w:rsidR="00653A0C">
                <w:rPr>
                  <w:rFonts w:asciiTheme="minorHAnsi" w:hAnsiTheme="minorHAnsi" w:cstheme="minorBidi"/>
                </w:rPr>
                <w:t>A</w:t>
              </w:r>
            </w:ins>
            <w:ins w:id="555" w:author="Marie WENDLING" w:date="2025-12-05T11:23:00Z" w16du:dateUtc="2025-12-05T10:23:00Z">
              <w:r w:rsidR="009620DD" w:rsidRPr="00983A98">
                <w:rPr>
                  <w:rFonts w:asciiTheme="minorHAnsi" w:hAnsiTheme="minorHAnsi" w:cstheme="minorBidi"/>
                </w:rPr>
                <w:t>nnexe_3_Fiche_candidature</w:t>
              </w:r>
            </w:ins>
          </w:p>
        </w:tc>
        <w:tc>
          <w:tcPr>
            <w:tcW w:w="1341" w:type="dxa"/>
            <w:tcBorders>
              <w:top w:val="single" w:sz="12" w:space="0" w:color="0B769F"/>
              <w:left w:val="single" w:sz="12" w:space="0" w:color="0B769F"/>
              <w:bottom w:val="single" w:sz="12" w:space="0" w:color="0B769F"/>
              <w:right w:val="single" w:sz="12" w:space="0" w:color="0B769F"/>
            </w:tcBorders>
          </w:tcPr>
          <w:p w14:paraId="752A9119" w14:textId="7B9A4812" w:rsidR="00626714" w:rsidRPr="003C3F98" w:rsidRDefault="00B04306"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bCs/>
                <w:rPrChange w:id="556" w:author="Marie WENDLING" w:date="2025-12-05T10:27:00Z" w16du:dateUtc="2025-12-05T09:27:00Z">
                  <w:rPr>
                    <w:rFonts w:asciiTheme="minorHAnsi" w:hAnsiTheme="minorHAnsi" w:cstheme="minorBidi"/>
                    <w:b/>
                    <w:bCs/>
                    <w:highlight w:val="yellow"/>
                  </w:rPr>
                </w:rPrChange>
              </w:rPr>
            </w:pPr>
            <w:r w:rsidRPr="003C3F98">
              <w:rPr>
                <w:rFonts w:asciiTheme="minorHAnsi" w:hAnsiTheme="minorHAnsi" w:cstheme="minorBidi"/>
                <w:b/>
                <w:bCs/>
                <w:rPrChange w:id="557" w:author="Marie WENDLING" w:date="2025-12-05T10:27:00Z" w16du:dateUtc="2025-12-05T09:27:00Z">
                  <w:rPr>
                    <w:rFonts w:asciiTheme="minorHAnsi" w:hAnsiTheme="minorHAnsi" w:cstheme="minorBidi"/>
                    <w:b/>
                    <w:bCs/>
                    <w:highlight w:val="yellow"/>
                  </w:rPr>
                </w:rPrChange>
              </w:rPr>
              <w:t xml:space="preserve">/ </w:t>
            </w:r>
            <w:r w:rsidR="00A04BAE" w:rsidRPr="003C3F98">
              <w:rPr>
                <w:rFonts w:asciiTheme="minorHAnsi" w:hAnsiTheme="minorHAnsi" w:cstheme="minorBidi"/>
                <w:b/>
                <w:bCs/>
                <w:rPrChange w:id="558" w:author="Marie WENDLING" w:date="2025-12-05T10:27:00Z" w16du:dateUtc="2025-12-05T09:27:00Z">
                  <w:rPr>
                    <w:rFonts w:asciiTheme="minorHAnsi" w:hAnsiTheme="minorHAnsi" w:cstheme="minorBidi"/>
                    <w:b/>
                    <w:bCs/>
                    <w:highlight w:val="yellow"/>
                  </w:rPr>
                </w:rPrChange>
              </w:rPr>
              <w:t>10</w:t>
            </w:r>
            <w:r w:rsidRPr="003C3F98">
              <w:rPr>
                <w:rFonts w:asciiTheme="minorHAnsi" w:hAnsiTheme="minorHAnsi" w:cstheme="minorBidi"/>
                <w:b/>
                <w:bCs/>
                <w:rPrChange w:id="559" w:author="Marie WENDLING" w:date="2025-12-05T10:27:00Z" w16du:dateUtc="2025-12-05T09:27:00Z">
                  <w:rPr>
                    <w:rFonts w:asciiTheme="minorHAnsi" w:hAnsiTheme="minorHAnsi" w:cstheme="minorBidi"/>
                    <w:b/>
                    <w:bCs/>
                    <w:highlight w:val="yellow"/>
                  </w:rPr>
                </w:rPrChange>
              </w:rPr>
              <w:t xml:space="preserve"> points</w:t>
            </w:r>
          </w:p>
        </w:tc>
      </w:tr>
      <w:tr w:rsidR="007D5A2E" w14:paraId="06E3CF91" w14:textId="77777777" w:rsidTr="1DFA56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2" w:type="dxa"/>
            <w:shd w:val="clear" w:color="auto" w:fill="FFFFFF" w:themeFill="background1"/>
          </w:tcPr>
          <w:p w14:paraId="739EDE58" w14:textId="05DFB917" w:rsidR="007D5A2E" w:rsidRDefault="005E7CD1" w:rsidP="006F49EB">
            <w:pPr>
              <w:tabs>
                <w:tab w:val="left" w:pos="1561"/>
              </w:tabs>
              <w:autoSpaceDE w:val="0"/>
              <w:autoSpaceDN w:val="0"/>
              <w:adjustRightInd w:val="0"/>
              <w:spacing w:before="240"/>
              <w:ind w:left="0" w:firstLine="0"/>
              <w:rPr>
                <w:rFonts w:asciiTheme="minorHAnsi" w:hAnsiTheme="minorHAnsi" w:cstheme="minorBidi"/>
              </w:rPr>
            </w:pPr>
            <w:r>
              <w:rPr>
                <w:rFonts w:asciiTheme="minorHAnsi" w:hAnsiTheme="minorHAnsi" w:cstheme="minorBidi"/>
              </w:rPr>
              <w:t xml:space="preserve">Total </w:t>
            </w:r>
          </w:p>
        </w:tc>
        <w:tc>
          <w:tcPr>
            <w:tcW w:w="2619" w:type="dxa"/>
            <w:shd w:val="clear" w:color="auto" w:fill="FFFFFF" w:themeFill="background1"/>
          </w:tcPr>
          <w:p w14:paraId="26CC6B94" w14:textId="77777777" w:rsidR="005E7CD1" w:rsidRPr="00BA3150" w:rsidRDefault="005E7CD1"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rPr>
            </w:pPr>
          </w:p>
        </w:tc>
        <w:tc>
          <w:tcPr>
            <w:tcW w:w="1341" w:type="dxa"/>
            <w:shd w:val="clear" w:color="auto" w:fill="FFFFFF" w:themeFill="background1"/>
          </w:tcPr>
          <w:p w14:paraId="30C4BF18" w14:textId="4D71EE36" w:rsidR="007D5A2E" w:rsidRPr="00BA3150" w:rsidRDefault="008259A2"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rPr>
            </w:pPr>
            <w:r w:rsidRPr="00BA3150">
              <w:rPr>
                <w:rFonts w:asciiTheme="minorHAnsi" w:hAnsiTheme="minorHAnsi" w:cstheme="minorBidi"/>
                <w:b/>
                <w:bCs/>
              </w:rPr>
              <w:t>100 points</w:t>
            </w:r>
          </w:p>
        </w:tc>
      </w:tr>
    </w:tbl>
    <w:p w14:paraId="3A2E7A13" w14:textId="1D527CEB" w:rsidR="0099097E" w:rsidRDefault="00D65620" w:rsidP="00332E29">
      <w:pPr>
        <w:ind w:left="0" w:firstLine="0"/>
        <w:rPr>
          <w:rFonts w:asciiTheme="minorHAnsi" w:hAnsiTheme="minorHAnsi" w:cstheme="minorBidi"/>
        </w:rPr>
      </w:pPr>
      <w:r>
        <w:rPr>
          <w:rFonts w:asciiTheme="minorHAnsi" w:hAnsiTheme="minorHAnsi" w:cstheme="minorBidi"/>
        </w:rPr>
        <w:t xml:space="preserve"> </w:t>
      </w:r>
    </w:p>
    <w:p w14:paraId="777D249D" w14:textId="7A0CA2F3" w:rsidR="005B38DE" w:rsidRPr="00943790" w:rsidRDefault="005B38DE" w:rsidP="00332E29">
      <w:pPr>
        <w:ind w:left="0" w:firstLine="0"/>
        <w:rPr>
          <w:rFonts w:asciiTheme="minorHAnsi" w:hAnsiTheme="minorHAnsi" w:cstheme="minorBidi"/>
          <w:rPrChange w:id="560" w:author="Marie WENDLING" w:date="2025-12-05T10:30:00Z" w16du:dateUtc="2025-12-05T09:30:00Z">
            <w:rPr>
              <w:rFonts w:asciiTheme="minorHAnsi" w:hAnsiTheme="minorHAnsi" w:cstheme="minorBidi"/>
              <w:highlight w:val="yellow"/>
            </w:rPr>
          </w:rPrChange>
        </w:rPr>
      </w:pPr>
      <w:r w:rsidRPr="00943790">
        <w:rPr>
          <w:rFonts w:asciiTheme="minorHAnsi" w:hAnsiTheme="minorHAnsi" w:cstheme="minorBidi"/>
          <w:rPrChange w:id="561" w:author="Marie WENDLING" w:date="2025-12-05T10:30:00Z" w16du:dateUtc="2025-12-05T09:30:00Z">
            <w:rPr>
              <w:rFonts w:asciiTheme="minorHAnsi" w:hAnsiTheme="minorHAnsi" w:cstheme="minorBidi"/>
              <w:highlight w:val="yellow"/>
            </w:rPr>
          </w:rPrChange>
        </w:rPr>
        <w:t xml:space="preserve">Le critère 3 </w:t>
      </w:r>
      <w:r w:rsidR="00A27236" w:rsidRPr="00943790">
        <w:rPr>
          <w:rFonts w:asciiTheme="minorHAnsi" w:hAnsiTheme="minorHAnsi" w:cstheme="minorBidi"/>
          <w:rPrChange w:id="562" w:author="Marie WENDLING" w:date="2025-12-05T10:30:00Z" w16du:dateUtc="2025-12-05T09:30:00Z">
            <w:rPr>
              <w:rFonts w:asciiTheme="minorHAnsi" w:hAnsiTheme="minorHAnsi" w:cstheme="minorBidi"/>
              <w:highlight w:val="yellow"/>
            </w:rPr>
          </w:rPrChange>
        </w:rPr>
        <w:t xml:space="preserve">est apprécié sur la base des magasins ayant adhéré à ReUse dans le cadre de l’AMI Récupération 2024. La liste est accessible via le lien suivant : </w:t>
      </w:r>
      <w:ins w:id="563" w:author="Marie WENDLING" w:date="2025-12-05T10:30:00Z" w16du:dateUtc="2025-12-05T09:30:00Z">
        <w:r w:rsidR="00943790" w:rsidRPr="00943790">
          <w:rPr>
            <w:rFonts w:asciiTheme="minorHAnsi" w:hAnsiTheme="minorHAnsi" w:cstheme="minorBidi"/>
          </w:rPr>
          <w:t>https://www.reflexe-gagnant-reemploi.fr/#carte</w:t>
        </w:r>
      </w:ins>
      <w:commentRangeStart w:id="564"/>
      <w:del w:id="565" w:author="Marie WENDLING" w:date="2025-12-05T10:30:00Z" w16du:dateUtc="2025-12-05T09:30:00Z">
        <w:r w:rsidR="00A27236" w:rsidRPr="00943790" w:rsidDel="00943790">
          <w:rPr>
            <w:rFonts w:asciiTheme="minorHAnsi" w:hAnsiTheme="minorHAnsi" w:cstheme="minorBidi"/>
            <w:rPrChange w:id="566" w:author="Marie WENDLING" w:date="2025-12-05T10:30:00Z" w16du:dateUtc="2025-12-05T09:30:00Z">
              <w:rPr>
                <w:rFonts w:asciiTheme="minorHAnsi" w:hAnsiTheme="minorHAnsi" w:cstheme="minorBidi"/>
                <w:highlight w:val="yellow"/>
              </w:rPr>
            </w:rPrChange>
          </w:rPr>
          <w:delText>XX</w:delText>
        </w:r>
        <w:commentRangeEnd w:id="564"/>
        <w:r w:rsidR="00A27236" w:rsidRPr="00943790" w:rsidDel="00943790">
          <w:rPr>
            <w:rStyle w:val="CommentReference"/>
            <w:rFonts w:asciiTheme="minorHAnsi" w:hAnsiTheme="minorHAnsi" w:cstheme="minorBidi"/>
            <w:sz w:val="20"/>
            <w:szCs w:val="22"/>
            <w:rPrChange w:id="567" w:author="Marie WENDLING" w:date="2025-12-05T10:30:00Z" w16du:dateUtc="2025-12-05T09:30:00Z">
              <w:rPr>
                <w:rStyle w:val="CommentReference"/>
                <w:rFonts w:asciiTheme="minorHAnsi" w:hAnsiTheme="minorHAnsi" w:cstheme="minorBidi"/>
                <w:sz w:val="20"/>
                <w:szCs w:val="22"/>
                <w:highlight w:val="yellow"/>
              </w:rPr>
            </w:rPrChange>
          </w:rPr>
          <w:commentReference w:id="564"/>
        </w:r>
        <w:r w:rsidR="003231A3" w:rsidRPr="00943790" w:rsidDel="00943790">
          <w:rPr>
            <w:rFonts w:asciiTheme="minorHAnsi" w:hAnsiTheme="minorHAnsi" w:cstheme="minorBidi"/>
            <w:rPrChange w:id="568" w:author="Marie WENDLING" w:date="2025-12-05T10:30:00Z" w16du:dateUtc="2025-12-05T09:30:00Z">
              <w:rPr>
                <w:rFonts w:asciiTheme="minorHAnsi" w:hAnsiTheme="minorHAnsi" w:cstheme="minorBidi"/>
                <w:highlight w:val="yellow"/>
              </w:rPr>
            </w:rPrChange>
          </w:rPr>
          <w:delText>.</w:delText>
        </w:r>
      </w:del>
    </w:p>
    <w:p w14:paraId="3D82497D" w14:textId="7882E4B4" w:rsidR="00B05364" w:rsidRPr="00943790" w:rsidRDefault="00B05364" w:rsidP="00332E29">
      <w:pPr>
        <w:ind w:left="0" w:firstLine="0"/>
        <w:rPr>
          <w:rFonts w:asciiTheme="minorHAnsi" w:hAnsiTheme="minorHAnsi" w:cstheme="minorBidi"/>
          <w:rPrChange w:id="569" w:author="Marie WENDLING" w:date="2025-12-05T10:30:00Z" w16du:dateUtc="2025-12-05T09:30:00Z">
            <w:rPr>
              <w:rFonts w:asciiTheme="minorHAnsi" w:hAnsiTheme="minorHAnsi" w:cstheme="minorBidi"/>
              <w:highlight w:val="yellow"/>
            </w:rPr>
          </w:rPrChange>
        </w:rPr>
      </w:pPr>
      <w:r w:rsidRPr="00943790">
        <w:rPr>
          <w:rFonts w:asciiTheme="minorHAnsi" w:hAnsiTheme="minorHAnsi" w:cstheme="minorBidi"/>
          <w:rPrChange w:id="570" w:author="Marie WENDLING" w:date="2025-12-05T10:30:00Z" w16du:dateUtc="2025-12-05T09:30:00Z">
            <w:rPr>
              <w:rFonts w:asciiTheme="minorHAnsi" w:hAnsiTheme="minorHAnsi" w:cstheme="minorBidi"/>
              <w:highlight w:val="yellow"/>
            </w:rPr>
          </w:rPrChange>
        </w:rPr>
        <w:t xml:space="preserve">Le critère </w:t>
      </w:r>
      <w:r w:rsidR="00107AD7" w:rsidRPr="00943790">
        <w:rPr>
          <w:rFonts w:asciiTheme="minorHAnsi" w:hAnsiTheme="minorHAnsi" w:cstheme="minorBidi"/>
          <w:rPrChange w:id="571" w:author="Marie WENDLING" w:date="2025-12-05T10:30:00Z" w16du:dateUtc="2025-12-05T09:30:00Z">
            <w:rPr>
              <w:rFonts w:asciiTheme="minorHAnsi" w:hAnsiTheme="minorHAnsi" w:cstheme="minorBidi"/>
              <w:highlight w:val="yellow"/>
            </w:rPr>
          </w:rPrChange>
        </w:rPr>
        <w:t>4</w:t>
      </w:r>
      <w:r w:rsidRPr="00943790">
        <w:rPr>
          <w:rFonts w:asciiTheme="minorHAnsi" w:hAnsiTheme="minorHAnsi" w:cstheme="minorBidi"/>
          <w:rPrChange w:id="572" w:author="Marie WENDLING" w:date="2025-12-05T10:30:00Z" w16du:dateUtc="2025-12-05T09:30:00Z">
            <w:rPr>
              <w:rFonts w:asciiTheme="minorHAnsi" w:hAnsiTheme="minorHAnsi" w:cstheme="minorBidi"/>
              <w:highlight w:val="yellow"/>
            </w:rPr>
          </w:rPrChange>
        </w:rPr>
        <w:t xml:space="preserve"> </w:t>
      </w:r>
      <w:r w:rsidR="00645A16" w:rsidRPr="00943790">
        <w:rPr>
          <w:rFonts w:asciiTheme="minorHAnsi" w:hAnsiTheme="minorHAnsi" w:cstheme="minorBidi"/>
          <w:rPrChange w:id="573" w:author="Marie WENDLING" w:date="2025-12-05T10:30:00Z" w16du:dateUtc="2025-12-05T09:30:00Z">
            <w:rPr>
              <w:rFonts w:asciiTheme="minorHAnsi" w:hAnsiTheme="minorHAnsi" w:cstheme="minorBidi"/>
              <w:highlight w:val="yellow"/>
            </w:rPr>
          </w:rPrChange>
        </w:rPr>
        <w:t xml:space="preserve">valorise </w:t>
      </w:r>
      <w:r w:rsidR="00554251" w:rsidRPr="00943790">
        <w:rPr>
          <w:rFonts w:asciiTheme="minorHAnsi" w:hAnsiTheme="minorHAnsi" w:cstheme="minorBidi"/>
          <w:rPrChange w:id="574" w:author="Marie WENDLING" w:date="2025-12-05T10:30:00Z" w16du:dateUtc="2025-12-05T09:30:00Z">
            <w:rPr>
              <w:rFonts w:asciiTheme="minorHAnsi" w:hAnsiTheme="minorHAnsi" w:cstheme="minorBidi"/>
              <w:highlight w:val="yellow"/>
            </w:rPr>
          </w:rPrChange>
        </w:rPr>
        <w:t xml:space="preserve">les candidats présentant le plus grand nombre de </w:t>
      </w:r>
      <w:del w:id="575" w:author="Marie WENDLING" w:date="2026-01-19T10:42:00Z" w16du:dateUtc="2026-01-19T09:42:00Z">
        <w:r w:rsidR="00554251" w:rsidRPr="00943790" w:rsidDel="002C7757">
          <w:rPr>
            <w:rFonts w:asciiTheme="minorHAnsi" w:hAnsiTheme="minorHAnsi" w:cstheme="minorBidi"/>
            <w:rPrChange w:id="576" w:author="Marie WENDLING" w:date="2025-12-05T10:30:00Z" w16du:dateUtc="2025-12-05T09:30:00Z">
              <w:rPr>
                <w:rFonts w:asciiTheme="minorHAnsi" w:hAnsiTheme="minorHAnsi" w:cstheme="minorBidi"/>
                <w:highlight w:val="yellow"/>
              </w:rPr>
            </w:rPrChange>
          </w:rPr>
          <w:delText>magasins</w:delText>
        </w:r>
      </w:del>
      <w:ins w:id="577" w:author="Marie WENDLING" w:date="2026-01-19T10:42:00Z" w16du:dateUtc="2026-01-19T09:42:00Z">
        <w:r w:rsidR="002C7757">
          <w:rPr>
            <w:rFonts w:asciiTheme="minorHAnsi" w:hAnsiTheme="minorHAnsi" w:cstheme="minorBidi"/>
          </w:rPr>
          <w:t>M</w:t>
        </w:r>
        <w:r w:rsidR="002C7757" w:rsidRPr="00943790">
          <w:rPr>
            <w:rFonts w:asciiTheme="minorHAnsi" w:hAnsiTheme="minorHAnsi" w:cstheme="minorBidi"/>
            <w:rPrChange w:id="578" w:author="Marie WENDLING" w:date="2025-12-05T10:30:00Z" w16du:dateUtc="2025-12-05T09:30:00Z">
              <w:rPr>
                <w:rFonts w:asciiTheme="minorHAnsi" w:hAnsiTheme="minorHAnsi" w:cstheme="minorBidi"/>
                <w:highlight w:val="yellow"/>
              </w:rPr>
            </w:rPrChange>
          </w:rPr>
          <w:t>agasins</w:t>
        </w:r>
        <w:r w:rsidR="002C7757">
          <w:rPr>
            <w:rFonts w:asciiTheme="minorHAnsi" w:hAnsiTheme="minorHAnsi" w:cstheme="minorBidi"/>
          </w:rPr>
          <w:t>/</w:t>
        </w:r>
        <w:r w:rsidR="002C7757" w:rsidRPr="002C7757">
          <w:rPr>
            <w:rFonts w:asciiTheme="minorHAnsi" w:hAnsiTheme="minorHAnsi" w:cstheme="minorBidi"/>
            <w:highlight w:val="green"/>
            <w:rPrChange w:id="579" w:author="Marie WENDLING" w:date="2026-01-19T10:42:00Z" w16du:dateUtc="2026-01-19T09:42:00Z">
              <w:rPr>
                <w:rFonts w:asciiTheme="minorHAnsi" w:hAnsiTheme="minorHAnsi" w:cstheme="minorBidi"/>
              </w:rPr>
            </w:rPrChange>
          </w:rPr>
          <w:t xml:space="preserve">Points de </w:t>
        </w:r>
      </w:ins>
      <w:ins w:id="580" w:author="Marie WENDLING" w:date="2026-01-19T12:28:00Z" w16du:dateUtc="2026-01-19T11:28:00Z">
        <w:r w:rsidR="00BE79D5">
          <w:rPr>
            <w:rFonts w:asciiTheme="minorHAnsi" w:hAnsiTheme="minorHAnsi" w:cstheme="minorBidi"/>
            <w:highlight w:val="green"/>
          </w:rPr>
          <w:t>r</w:t>
        </w:r>
      </w:ins>
      <w:ins w:id="581" w:author="Marie WENDLING" w:date="2026-01-19T10:42:00Z" w16du:dateUtc="2026-01-19T09:42:00Z">
        <w:r w:rsidR="002C7757" w:rsidRPr="002C7757">
          <w:rPr>
            <w:rFonts w:asciiTheme="minorHAnsi" w:hAnsiTheme="minorHAnsi" w:cstheme="minorBidi"/>
            <w:highlight w:val="green"/>
            <w:rPrChange w:id="582" w:author="Marie WENDLING" w:date="2026-01-19T10:42:00Z" w16du:dateUtc="2026-01-19T09:42:00Z">
              <w:rPr>
                <w:rFonts w:asciiTheme="minorHAnsi" w:hAnsiTheme="minorHAnsi" w:cstheme="minorBidi"/>
              </w:rPr>
            </w:rPrChange>
          </w:rPr>
          <w:t>etrait</w:t>
        </w:r>
      </w:ins>
      <w:r w:rsidR="00554251" w:rsidRPr="00943790">
        <w:rPr>
          <w:rFonts w:asciiTheme="minorHAnsi" w:hAnsiTheme="minorHAnsi" w:cstheme="minorBidi"/>
          <w:rPrChange w:id="583" w:author="Marie WENDLING" w:date="2025-12-05T10:30:00Z" w16du:dateUtc="2025-12-05T09:30:00Z">
            <w:rPr>
              <w:rFonts w:asciiTheme="minorHAnsi" w:hAnsiTheme="minorHAnsi" w:cstheme="minorBidi"/>
              <w:highlight w:val="yellow"/>
            </w:rPr>
          </w:rPrChange>
        </w:rPr>
        <w:t xml:space="preserve"> (dont la candidature est recevable) dans le cadre d</w:t>
      </w:r>
      <w:r w:rsidR="00B04306" w:rsidRPr="00943790">
        <w:rPr>
          <w:rFonts w:asciiTheme="minorHAnsi" w:hAnsiTheme="minorHAnsi" w:cstheme="minorBidi"/>
          <w:rPrChange w:id="584" w:author="Marie WENDLING" w:date="2025-12-05T10:30:00Z" w16du:dateUtc="2025-12-05T09:30:00Z">
            <w:rPr>
              <w:rFonts w:asciiTheme="minorHAnsi" w:hAnsiTheme="minorHAnsi" w:cstheme="minorBidi"/>
              <w:highlight w:val="yellow"/>
            </w:rPr>
          </w:rPrChange>
        </w:rPr>
        <w:t>u</w:t>
      </w:r>
      <w:r w:rsidR="00554251" w:rsidRPr="00943790">
        <w:rPr>
          <w:rFonts w:asciiTheme="minorHAnsi" w:hAnsiTheme="minorHAnsi" w:cstheme="minorBidi"/>
          <w:rPrChange w:id="585" w:author="Marie WENDLING" w:date="2025-12-05T10:30:00Z" w16du:dateUtc="2025-12-05T09:30:00Z">
            <w:rPr>
              <w:rFonts w:asciiTheme="minorHAnsi" w:hAnsiTheme="minorHAnsi" w:cstheme="minorBidi"/>
              <w:highlight w:val="yellow"/>
            </w:rPr>
          </w:rPrChange>
        </w:rPr>
        <w:t xml:space="preserve"> présent AMI Récupération.</w:t>
      </w:r>
    </w:p>
    <w:p w14:paraId="41995933" w14:textId="40B8C5FB" w:rsidR="002B56E7" w:rsidRDefault="007D67A8" w:rsidP="00310D34">
      <w:pPr>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r>
        <w:rPr>
          <w:rFonts w:asciiTheme="minorHAnsi" w:hAnsiTheme="minorHAnsi" w:cstheme="minorBidi"/>
        </w:rPr>
        <w:t>L’attention des Candidats est attirée sur le fait que si leur candidature contient plusieurs magasins</w:t>
      </w:r>
      <w:ins w:id="586" w:author="Marie WENDLING" w:date="2026-01-19T10:42:00Z" w16du:dateUtc="2026-01-19T09:42:00Z">
        <w:r w:rsidR="00F97992">
          <w:rPr>
            <w:rFonts w:asciiTheme="minorHAnsi" w:hAnsiTheme="minorHAnsi" w:cstheme="minorBidi"/>
          </w:rPr>
          <w:t>/</w:t>
        </w:r>
        <w:r w:rsidR="00F97992" w:rsidRPr="001D2B7D">
          <w:rPr>
            <w:rFonts w:asciiTheme="minorHAnsi" w:hAnsiTheme="minorHAnsi" w:cstheme="minorBidi"/>
            <w:highlight w:val="green"/>
          </w:rPr>
          <w:t xml:space="preserve">Points de </w:t>
        </w:r>
      </w:ins>
      <w:ins w:id="587" w:author="Marie WENDLING" w:date="2026-01-19T12:28:00Z" w16du:dateUtc="2026-01-19T11:28:00Z">
        <w:r w:rsidR="00BE79D5">
          <w:rPr>
            <w:rFonts w:asciiTheme="minorHAnsi" w:hAnsiTheme="minorHAnsi" w:cstheme="minorBidi"/>
            <w:highlight w:val="green"/>
          </w:rPr>
          <w:t>r</w:t>
        </w:r>
      </w:ins>
      <w:ins w:id="588" w:author="Marie WENDLING" w:date="2026-01-19T10:42:00Z" w16du:dateUtc="2026-01-19T09:42:00Z">
        <w:r w:rsidR="00F97992" w:rsidRPr="001D2B7D">
          <w:rPr>
            <w:rFonts w:asciiTheme="minorHAnsi" w:hAnsiTheme="minorHAnsi" w:cstheme="minorBidi"/>
            <w:highlight w:val="green"/>
          </w:rPr>
          <w:t>etrait</w:t>
        </w:r>
      </w:ins>
      <w:r>
        <w:rPr>
          <w:rFonts w:asciiTheme="minorHAnsi" w:hAnsiTheme="minorHAnsi" w:cstheme="minorBidi"/>
        </w:rPr>
        <w:t>, l’analyse de la candidature ne sera pas effectuée à l’échelle de chaque magasin</w:t>
      </w:r>
      <w:ins w:id="589" w:author="Marie WENDLING" w:date="2026-01-19T10:42:00Z" w16du:dateUtc="2026-01-19T09:42:00Z">
        <w:r w:rsidR="00F97992">
          <w:rPr>
            <w:rFonts w:asciiTheme="minorHAnsi" w:hAnsiTheme="minorHAnsi" w:cstheme="minorBidi"/>
          </w:rPr>
          <w:t>/</w:t>
        </w:r>
        <w:r w:rsidR="00F97992" w:rsidRPr="001D2B7D">
          <w:rPr>
            <w:rFonts w:asciiTheme="minorHAnsi" w:hAnsiTheme="minorHAnsi" w:cstheme="minorBidi"/>
            <w:highlight w:val="green"/>
          </w:rPr>
          <w:t xml:space="preserve">Points de </w:t>
        </w:r>
      </w:ins>
      <w:ins w:id="590" w:author="Marie WENDLING" w:date="2026-01-19T12:28:00Z" w16du:dateUtc="2026-01-19T11:28:00Z">
        <w:r w:rsidR="00BE79D5">
          <w:rPr>
            <w:rFonts w:asciiTheme="minorHAnsi" w:hAnsiTheme="minorHAnsi" w:cstheme="minorBidi"/>
            <w:highlight w:val="green"/>
          </w:rPr>
          <w:t>r</w:t>
        </w:r>
      </w:ins>
      <w:ins w:id="591" w:author="Marie WENDLING" w:date="2026-01-19T10:42:00Z" w16du:dateUtc="2026-01-19T09:42:00Z">
        <w:r w:rsidR="00F97992" w:rsidRPr="001D2B7D">
          <w:rPr>
            <w:rFonts w:asciiTheme="minorHAnsi" w:hAnsiTheme="minorHAnsi" w:cstheme="minorBidi"/>
            <w:highlight w:val="green"/>
          </w:rPr>
          <w:t>etrait</w:t>
        </w:r>
      </w:ins>
      <w:r w:rsidR="00623B94">
        <w:rPr>
          <w:rFonts w:asciiTheme="minorHAnsi" w:hAnsiTheme="minorHAnsi" w:cstheme="minorBidi"/>
        </w:rPr>
        <w:t>,</w:t>
      </w:r>
      <w:r>
        <w:rPr>
          <w:rFonts w:asciiTheme="minorHAnsi" w:hAnsiTheme="minorHAnsi" w:cstheme="minorBidi"/>
        </w:rPr>
        <w:t xml:space="preserve"> mais à l’échelle de la candidature</w:t>
      </w:r>
      <w:r w:rsidR="003A55B2">
        <w:rPr>
          <w:rFonts w:asciiTheme="minorHAnsi" w:hAnsiTheme="minorHAnsi" w:cstheme="minorBidi"/>
        </w:rPr>
        <w:t>. L</w:t>
      </w:r>
      <w:r w:rsidR="0099097E" w:rsidRPr="00310D34">
        <w:rPr>
          <w:rFonts w:asciiTheme="minorHAnsi" w:hAnsiTheme="minorHAnsi" w:cstheme="minorBidi"/>
        </w:rPr>
        <w:t xml:space="preserve">a note attribuée à la candidature correspondra </w:t>
      </w:r>
      <w:r w:rsidR="003A55B2">
        <w:rPr>
          <w:rFonts w:asciiTheme="minorHAnsi" w:hAnsiTheme="minorHAnsi" w:cstheme="minorBidi"/>
        </w:rPr>
        <w:t xml:space="preserve">ainsi </w:t>
      </w:r>
      <w:r w:rsidR="0099097E" w:rsidRPr="00310D34">
        <w:rPr>
          <w:rFonts w:asciiTheme="minorHAnsi" w:hAnsiTheme="minorHAnsi" w:cstheme="minorBidi"/>
        </w:rPr>
        <w:t>à la moyenne des notes obtenues par chacun des magasins</w:t>
      </w:r>
      <w:ins w:id="592" w:author="Marie WENDLING" w:date="2026-01-19T10:42:00Z" w16du:dateUtc="2026-01-19T09:42:00Z">
        <w:r w:rsidR="00F97992">
          <w:rPr>
            <w:rFonts w:asciiTheme="minorHAnsi" w:hAnsiTheme="minorHAnsi" w:cstheme="minorBidi"/>
          </w:rPr>
          <w:t>/</w:t>
        </w:r>
        <w:r w:rsidR="00F97992" w:rsidRPr="001D2B7D">
          <w:rPr>
            <w:rFonts w:asciiTheme="minorHAnsi" w:hAnsiTheme="minorHAnsi" w:cstheme="minorBidi"/>
            <w:highlight w:val="green"/>
          </w:rPr>
          <w:t xml:space="preserve">Points de </w:t>
        </w:r>
      </w:ins>
      <w:ins w:id="593" w:author="Marie WENDLING" w:date="2026-01-19T12:28:00Z" w16du:dateUtc="2026-01-19T11:28:00Z">
        <w:r w:rsidR="00BE79D5">
          <w:rPr>
            <w:rFonts w:asciiTheme="minorHAnsi" w:hAnsiTheme="minorHAnsi" w:cstheme="minorBidi"/>
            <w:highlight w:val="green"/>
          </w:rPr>
          <w:t>r</w:t>
        </w:r>
      </w:ins>
      <w:ins w:id="594" w:author="Marie WENDLING" w:date="2026-01-19T10:42:00Z" w16du:dateUtc="2026-01-19T09:42:00Z">
        <w:r w:rsidR="00F97992" w:rsidRPr="001D2B7D">
          <w:rPr>
            <w:rFonts w:asciiTheme="minorHAnsi" w:hAnsiTheme="minorHAnsi" w:cstheme="minorBidi"/>
            <w:highlight w:val="green"/>
          </w:rPr>
          <w:t>etrait</w:t>
        </w:r>
      </w:ins>
      <w:r w:rsidR="0099097E" w:rsidRPr="00310D34">
        <w:rPr>
          <w:rFonts w:asciiTheme="minorHAnsi" w:hAnsiTheme="minorHAnsi" w:cstheme="minorBidi"/>
        </w:rPr>
        <w:t xml:space="preserve"> inclus dans la candidature.</w:t>
      </w:r>
    </w:p>
    <w:p w14:paraId="7F2DA725" w14:textId="3B605C12" w:rsidR="00332E29" w:rsidRPr="00CC6968" w:rsidRDefault="006B2C09" w:rsidP="00310D34">
      <w:pPr>
        <w:pStyle w:val="Heading4"/>
        <w:ind w:left="720"/>
      </w:pPr>
      <w:r>
        <w:t>4.7</w:t>
      </w:r>
      <w:r w:rsidR="00332E29" w:rsidRPr="00CC6968">
        <w:t xml:space="preserve"> </w:t>
      </w:r>
      <w:r w:rsidR="00332E29">
        <w:t>Fin de la procédure de sélection</w:t>
      </w:r>
    </w:p>
    <w:p w14:paraId="5435442E" w14:textId="7BD354DD" w:rsidR="00332E29" w:rsidRPr="00332E29" w:rsidRDefault="006B2C09" w:rsidP="00934298">
      <w:pPr>
        <w:pStyle w:val="Heading5"/>
      </w:pPr>
      <w:bookmarkStart w:id="595" w:name="_Toc160110397"/>
      <w:bookmarkStart w:id="596" w:name="_Toc172207753"/>
      <w:r>
        <w:t>4.7</w:t>
      </w:r>
      <w:r w:rsidR="00332E29" w:rsidRPr="00934298">
        <w:t>.1</w:t>
      </w:r>
      <w:r w:rsidR="00332E29">
        <w:t xml:space="preserve"> </w:t>
      </w:r>
      <w:r w:rsidR="00332E29" w:rsidRPr="00332E29">
        <w:t xml:space="preserve">Annonce des </w:t>
      </w:r>
      <w:r w:rsidR="009F6C4A">
        <w:t>Distributeurs</w:t>
      </w:r>
      <w:r w:rsidR="009F6C4A" w:rsidRPr="00332E29">
        <w:t xml:space="preserve"> </w:t>
      </w:r>
      <w:r w:rsidR="00332E29" w:rsidRPr="00332E29">
        <w:t>retenus</w:t>
      </w:r>
      <w:bookmarkEnd w:id="595"/>
      <w:bookmarkEnd w:id="596"/>
    </w:p>
    <w:p w14:paraId="0B247B20" w14:textId="0B87E02B" w:rsidR="00061F1A" w:rsidRPr="00061F1A" w:rsidRDefault="00061F1A" w:rsidP="00061F1A">
      <w:pPr>
        <w:autoSpaceDE w:val="0"/>
        <w:autoSpaceDN w:val="0"/>
        <w:adjustRightInd w:val="0"/>
        <w:spacing w:before="240"/>
        <w:ind w:left="0"/>
        <w:rPr>
          <w:rFonts w:asciiTheme="minorHAnsi" w:hAnsiTheme="minorHAnsi" w:cstheme="minorHAnsi"/>
        </w:rPr>
      </w:pPr>
      <w:r w:rsidRPr="00061F1A">
        <w:rPr>
          <w:rFonts w:asciiTheme="minorHAnsi" w:hAnsiTheme="minorHAnsi" w:cstheme="minorHAnsi"/>
        </w:rPr>
        <w:t>La Société Agréée rend publique, dans les conditions précisées ci-après, la liste des Candidats retenus et la communique aux Candidats dont la candidature n'a pas été retenue. L'éco-organisme fait figurer, en annexe de cette liste, la part des entreprises ayant candidaté et la part des entreprises retenues, par catégories d'entreprises énumérées à l'article 51 de la loi n° 2008-776 du 4 août 2008 de modernisation de l'économie. </w:t>
      </w:r>
    </w:p>
    <w:p w14:paraId="11943034" w14:textId="77777777" w:rsidR="00061F1A" w:rsidRPr="00061F1A" w:rsidRDefault="00061F1A" w:rsidP="00061F1A">
      <w:pPr>
        <w:autoSpaceDE w:val="0"/>
        <w:autoSpaceDN w:val="0"/>
        <w:adjustRightInd w:val="0"/>
        <w:spacing w:before="240"/>
        <w:ind w:left="0"/>
        <w:rPr>
          <w:rFonts w:asciiTheme="minorHAnsi" w:hAnsiTheme="minorHAnsi" w:cstheme="minorHAnsi"/>
        </w:rPr>
      </w:pPr>
      <w:r w:rsidRPr="00061F1A">
        <w:rPr>
          <w:rFonts w:asciiTheme="minorHAnsi" w:hAnsiTheme="minorHAnsi" w:cstheme="minorHAnsi"/>
        </w:rPr>
        <w:t>Au terme de la procédure d’AMI, la Société Agréée informe les Candidats non retenus du résultat de l’AMI par courriel. La Société Agréée communique aux Candidats dont la candidature n'a pas été retenue l’identité du/des Candidat(s) retenu(s).  </w:t>
      </w:r>
    </w:p>
    <w:p w14:paraId="47396371" w14:textId="551A01A7" w:rsidR="00061F1A" w:rsidRDefault="00061F1A" w:rsidP="00C80FFD">
      <w:pPr>
        <w:autoSpaceDE w:val="0"/>
        <w:autoSpaceDN w:val="0"/>
        <w:adjustRightInd w:val="0"/>
        <w:spacing w:before="240"/>
        <w:ind w:left="0"/>
        <w:rPr>
          <w:rFonts w:asciiTheme="minorHAnsi" w:hAnsiTheme="minorHAnsi" w:cstheme="minorHAnsi"/>
        </w:rPr>
      </w:pPr>
      <w:r w:rsidRPr="00061F1A">
        <w:rPr>
          <w:rFonts w:asciiTheme="minorHAnsi" w:hAnsiTheme="minorHAnsi" w:cstheme="minorHAnsi"/>
        </w:rPr>
        <w:t>Les résultats de l’AMI sont également publiés sur le site internet de la Société Agréée. </w:t>
      </w:r>
    </w:p>
    <w:p w14:paraId="12677135" w14:textId="16902589" w:rsidR="00CF2E73" w:rsidRPr="00934298" w:rsidRDefault="006B2C09" w:rsidP="00934298">
      <w:pPr>
        <w:pStyle w:val="Heading5"/>
      </w:pPr>
      <w:r>
        <w:t>4.7</w:t>
      </w:r>
      <w:r w:rsidR="00332E29" w:rsidRPr="00934298">
        <w:t xml:space="preserve">.2 </w:t>
      </w:r>
      <w:r w:rsidR="008237FB" w:rsidRPr="00934298">
        <w:t xml:space="preserve">Mise au point </w:t>
      </w:r>
      <w:r w:rsidR="00332E29" w:rsidRPr="00934298">
        <w:t xml:space="preserve">et signature </w:t>
      </w:r>
      <w:r w:rsidR="008237FB" w:rsidRPr="00934298">
        <w:t>du contrat</w:t>
      </w:r>
      <w:r w:rsidR="00783860">
        <w:t>, transmission des informations et documents actualisés</w:t>
      </w:r>
      <w:r w:rsidR="002037B1" w:rsidRPr="00934298">
        <w:t xml:space="preserve"> </w:t>
      </w:r>
    </w:p>
    <w:p w14:paraId="4372D647" w14:textId="09D37289" w:rsidR="00ED4EDD" w:rsidRDefault="360B841C" w:rsidP="5B2969EF">
      <w:pPr>
        <w:ind w:left="0"/>
        <w:rPr>
          <w:rFonts w:asciiTheme="minorHAnsi" w:hAnsiTheme="minorHAnsi" w:cstheme="minorBidi"/>
        </w:rPr>
      </w:pPr>
      <w:r w:rsidRPr="5B2969EF">
        <w:rPr>
          <w:rFonts w:asciiTheme="minorHAnsi" w:hAnsiTheme="minorHAnsi" w:cstheme="minorBidi"/>
        </w:rPr>
        <w:t>À la suite de</w:t>
      </w:r>
      <w:r w:rsidR="06B783D8" w:rsidRPr="5B2969EF">
        <w:rPr>
          <w:rFonts w:asciiTheme="minorHAnsi" w:hAnsiTheme="minorHAnsi" w:cstheme="minorBidi"/>
        </w:rPr>
        <w:t xml:space="preserve"> </w:t>
      </w:r>
      <w:r w:rsidR="7196F0F2" w:rsidRPr="5B2969EF">
        <w:rPr>
          <w:rFonts w:asciiTheme="minorHAnsi" w:hAnsiTheme="minorHAnsi" w:cstheme="minorBidi"/>
        </w:rPr>
        <w:t>l’information d</w:t>
      </w:r>
      <w:r w:rsidR="00EB77D4">
        <w:rPr>
          <w:rFonts w:asciiTheme="minorHAnsi" w:hAnsiTheme="minorHAnsi" w:cstheme="minorBidi"/>
        </w:rPr>
        <w:t>es</w:t>
      </w:r>
      <w:r w:rsidR="7196F0F2" w:rsidRPr="5B2969EF">
        <w:rPr>
          <w:rFonts w:asciiTheme="minorHAnsi" w:hAnsiTheme="minorHAnsi" w:cstheme="minorBidi"/>
        </w:rPr>
        <w:t xml:space="preserve"> </w:t>
      </w:r>
      <w:r w:rsidRPr="5B2969EF">
        <w:rPr>
          <w:rFonts w:asciiTheme="minorHAnsi" w:hAnsiTheme="minorHAnsi" w:cstheme="minorBidi"/>
        </w:rPr>
        <w:t>l</w:t>
      </w:r>
      <w:r w:rsidR="7196F0F2" w:rsidRPr="5B2969EF">
        <w:rPr>
          <w:rFonts w:asciiTheme="minorHAnsi" w:hAnsiTheme="minorHAnsi" w:cstheme="minorBidi"/>
        </w:rPr>
        <w:t>auréat</w:t>
      </w:r>
      <w:r w:rsidR="00EB77D4">
        <w:rPr>
          <w:rFonts w:asciiTheme="minorHAnsi" w:hAnsiTheme="minorHAnsi" w:cstheme="minorBidi"/>
        </w:rPr>
        <w:t>s</w:t>
      </w:r>
      <w:r w:rsidR="7196F0F2" w:rsidRPr="5B2969EF">
        <w:rPr>
          <w:rFonts w:asciiTheme="minorHAnsi" w:hAnsiTheme="minorHAnsi" w:cstheme="minorBidi"/>
        </w:rPr>
        <w:t xml:space="preserve">, </w:t>
      </w:r>
      <w:r w:rsidR="06BA238A" w:rsidRPr="5B2969EF">
        <w:rPr>
          <w:rFonts w:asciiTheme="minorHAnsi" w:hAnsiTheme="minorHAnsi" w:cstheme="minorBidi"/>
        </w:rPr>
        <w:t xml:space="preserve">la Société Agréée </w:t>
      </w:r>
      <w:r w:rsidR="7196F0F2" w:rsidRPr="5B2969EF">
        <w:rPr>
          <w:rFonts w:asciiTheme="minorHAnsi" w:hAnsiTheme="minorHAnsi" w:cstheme="minorBidi"/>
        </w:rPr>
        <w:t>l</w:t>
      </w:r>
      <w:r w:rsidR="00EB77D4">
        <w:rPr>
          <w:rFonts w:asciiTheme="minorHAnsi" w:hAnsiTheme="minorHAnsi" w:cstheme="minorBidi"/>
        </w:rPr>
        <w:t>eur</w:t>
      </w:r>
      <w:r w:rsidR="7196F0F2" w:rsidRPr="5B2969EF">
        <w:rPr>
          <w:rFonts w:asciiTheme="minorHAnsi" w:hAnsiTheme="minorHAnsi" w:cstheme="minorBidi"/>
        </w:rPr>
        <w:t xml:space="preserve"> adressera </w:t>
      </w:r>
      <w:r w:rsidR="06BA238A" w:rsidRPr="5B2969EF">
        <w:rPr>
          <w:rFonts w:asciiTheme="minorHAnsi" w:hAnsiTheme="minorHAnsi" w:cstheme="minorBidi"/>
        </w:rPr>
        <w:t>le</w:t>
      </w:r>
      <w:r w:rsidR="7196F0F2" w:rsidRPr="5B2969EF">
        <w:rPr>
          <w:rFonts w:asciiTheme="minorHAnsi" w:hAnsiTheme="minorHAnsi" w:cstheme="minorBidi"/>
        </w:rPr>
        <w:t xml:space="preserve"> projet de contrat</w:t>
      </w:r>
      <w:r w:rsidR="06BA238A" w:rsidRPr="5B2969EF">
        <w:rPr>
          <w:rFonts w:asciiTheme="minorHAnsi" w:hAnsiTheme="minorHAnsi" w:cstheme="minorBidi"/>
        </w:rPr>
        <w:t xml:space="preserve"> pour procéder à sa signature</w:t>
      </w:r>
      <w:r w:rsidR="7196F0F2" w:rsidRPr="5B2969EF">
        <w:rPr>
          <w:rFonts w:asciiTheme="minorHAnsi" w:hAnsiTheme="minorHAnsi" w:cstheme="minorBidi"/>
        </w:rPr>
        <w:t xml:space="preserve">. </w:t>
      </w:r>
    </w:p>
    <w:p w14:paraId="22E26F9F" w14:textId="5CD10236" w:rsidR="00733067" w:rsidRDefault="00506FCB" w:rsidP="5B2969EF">
      <w:pPr>
        <w:ind w:left="0"/>
        <w:rPr>
          <w:rFonts w:asciiTheme="minorHAnsi" w:hAnsiTheme="minorHAnsi" w:cstheme="minorBidi"/>
        </w:rPr>
      </w:pPr>
      <w:r>
        <w:rPr>
          <w:rFonts w:asciiTheme="minorHAnsi" w:hAnsiTheme="minorHAnsi" w:cstheme="minorBidi"/>
        </w:rPr>
        <w:t>L</w:t>
      </w:r>
      <w:r w:rsidR="00874555">
        <w:rPr>
          <w:rFonts w:asciiTheme="minorHAnsi" w:hAnsiTheme="minorHAnsi" w:cstheme="minorBidi"/>
        </w:rPr>
        <w:t xml:space="preserve">a seule désignation comme lauréat </w:t>
      </w:r>
      <w:r w:rsidR="00764589">
        <w:rPr>
          <w:rFonts w:asciiTheme="minorHAnsi" w:hAnsiTheme="minorHAnsi" w:cstheme="minorBidi"/>
        </w:rPr>
        <w:t xml:space="preserve">de l’AMI </w:t>
      </w:r>
      <w:r w:rsidR="00874555">
        <w:rPr>
          <w:rFonts w:asciiTheme="minorHAnsi" w:hAnsiTheme="minorHAnsi" w:cstheme="minorBidi"/>
        </w:rPr>
        <w:t xml:space="preserve">ne donne pas droit à la mise à disposition </w:t>
      </w:r>
      <w:r>
        <w:rPr>
          <w:rFonts w:asciiTheme="minorHAnsi" w:hAnsiTheme="minorHAnsi" w:cstheme="minorBidi"/>
        </w:rPr>
        <w:t>d’un Equipement de récupération et de déconsignation. Seule la signature du contrat entre le</w:t>
      </w:r>
      <w:r w:rsidR="00864EC1">
        <w:rPr>
          <w:rFonts w:asciiTheme="minorHAnsi" w:hAnsiTheme="minorHAnsi" w:cstheme="minorBidi"/>
        </w:rPr>
        <w:t>(s) lauréat(s)</w:t>
      </w:r>
      <w:r w:rsidR="00793464">
        <w:rPr>
          <w:rFonts w:asciiTheme="minorHAnsi" w:hAnsiTheme="minorHAnsi" w:cstheme="minorBidi"/>
        </w:rPr>
        <w:t xml:space="preserve"> </w:t>
      </w:r>
      <w:r w:rsidR="00864EC1">
        <w:rPr>
          <w:rFonts w:asciiTheme="minorHAnsi" w:hAnsiTheme="minorHAnsi" w:cstheme="minorBidi"/>
        </w:rPr>
        <w:t>et la Société Agréée</w:t>
      </w:r>
      <w:r w:rsidR="008D4893">
        <w:rPr>
          <w:rFonts w:asciiTheme="minorHAnsi" w:hAnsiTheme="minorHAnsi" w:cstheme="minorBidi"/>
        </w:rPr>
        <w:t xml:space="preserve">, d’une part, et la transmission de l’ensemble des </w:t>
      </w:r>
      <w:r w:rsidR="00F508A4">
        <w:rPr>
          <w:rFonts w:asciiTheme="minorHAnsi" w:hAnsiTheme="minorHAnsi" w:cstheme="minorBidi"/>
        </w:rPr>
        <w:t>informations et documents actualisés d’autre part (RIB, KBis, fiche fournisseur)</w:t>
      </w:r>
      <w:r w:rsidR="00522943">
        <w:rPr>
          <w:rFonts w:asciiTheme="minorHAnsi" w:hAnsiTheme="minorHAnsi" w:cstheme="minorBidi"/>
        </w:rPr>
        <w:t>,</w:t>
      </w:r>
      <w:r w:rsidR="00E13105">
        <w:rPr>
          <w:rFonts w:asciiTheme="minorHAnsi" w:hAnsiTheme="minorHAnsi" w:cstheme="minorBidi"/>
        </w:rPr>
        <w:t xml:space="preserve"> dans les délais fixés par la Société Agréée</w:t>
      </w:r>
      <w:r w:rsidR="00522943">
        <w:rPr>
          <w:rFonts w:asciiTheme="minorHAnsi" w:hAnsiTheme="minorHAnsi" w:cstheme="minorBidi"/>
        </w:rPr>
        <w:t>,</w:t>
      </w:r>
      <w:r w:rsidR="00864EC1">
        <w:rPr>
          <w:rFonts w:asciiTheme="minorHAnsi" w:hAnsiTheme="minorHAnsi" w:cstheme="minorBidi"/>
        </w:rPr>
        <w:t xml:space="preserve"> ouvre droit à la mise à disposition d’un Equipement de récupération et de déconsignation. </w:t>
      </w:r>
      <w:r w:rsidR="00864EC1" w:rsidRPr="5B2969EF">
        <w:rPr>
          <w:rFonts w:asciiTheme="minorHAnsi" w:hAnsiTheme="minorHAnsi" w:cstheme="minorBidi"/>
        </w:rPr>
        <w:t>Le lauréat perd le bénéfice de l’attribution du présent AMI en cas d’échec de la mise au point</w:t>
      </w:r>
      <w:r w:rsidR="006C6E59">
        <w:rPr>
          <w:rFonts w:asciiTheme="minorHAnsi" w:hAnsiTheme="minorHAnsi" w:cstheme="minorBidi"/>
        </w:rPr>
        <w:t xml:space="preserve"> et/ou de non-transmission des informations et documents actualisés</w:t>
      </w:r>
      <w:r w:rsidR="00864EC1" w:rsidRPr="5B2969EF">
        <w:rPr>
          <w:rFonts w:asciiTheme="minorHAnsi" w:hAnsiTheme="minorHAnsi" w:cstheme="minorBidi"/>
        </w:rPr>
        <w:t>.</w:t>
      </w:r>
    </w:p>
    <w:p w14:paraId="31A01609" w14:textId="16C2F0BE" w:rsidR="002C5FEA" w:rsidRDefault="00E748A1" w:rsidP="5B2969EF">
      <w:pPr>
        <w:ind w:left="0"/>
        <w:rPr>
          <w:rFonts w:asciiTheme="minorHAnsi" w:hAnsiTheme="minorHAnsi" w:cstheme="minorBidi"/>
        </w:rPr>
      </w:pPr>
      <w:r>
        <w:rPr>
          <w:rFonts w:asciiTheme="minorHAnsi" w:hAnsiTheme="minorHAnsi" w:cstheme="minorBidi"/>
        </w:rPr>
        <w:t>En cas d’échec de la mise au point, la</w:t>
      </w:r>
      <w:r w:rsidR="002C5FEA">
        <w:rPr>
          <w:rFonts w:asciiTheme="minorHAnsi" w:hAnsiTheme="minorHAnsi" w:cstheme="minorBidi"/>
        </w:rPr>
        <w:t xml:space="preserve"> Société </w:t>
      </w:r>
      <w:r w:rsidR="00991DD5">
        <w:rPr>
          <w:rFonts w:asciiTheme="minorHAnsi" w:hAnsiTheme="minorHAnsi" w:cstheme="minorBidi"/>
        </w:rPr>
        <w:t>Agréée sélectionner</w:t>
      </w:r>
      <w:r>
        <w:rPr>
          <w:rFonts w:asciiTheme="minorHAnsi" w:hAnsiTheme="minorHAnsi" w:cstheme="minorBidi"/>
        </w:rPr>
        <w:t>a</w:t>
      </w:r>
      <w:r w:rsidR="00991DD5">
        <w:rPr>
          <w:rFonts w:asciiTheme="minorHAnsi" w:hAnsiTheme="minorHAnsi" w:cstheme="minorBidi"/>
        </w:rPr>
        <w:t xml:space="preserve"> le </w:t>
      </w:r>
      <w:r w:rsidR="00255971">
        <w:rPr>
          <w:rFonts w:asciiTheme="minorHAnsi" w:hAnsiTheme="minorHAnsi" w:cstheme="minorBidi"/>
        </w:rPr>
        <w:t>(</w:t>
      </w:r>
      <w:r w:rsidR="00991DD5">
        <w:rPr>
          <w:rFonts w:asciiTheme="minorHAnsi" w:hAnsiTheme="minorHAnsi" w:cstheme="minorBidi"/>
        </w:rPr>
        <w:t>ou les</w:t>
      </w:r>
      <w:r w:rsidR="00255971">
        <w:rPr>
          <w:rFonts w:asciiTheme="minorHAnsi" w:hAnsiTheme="minorHAnsi" w:cstheme="minorBidi"/>
        </w:rPr>
        <w:t>)</w:t>
      </w:r>
      <w:r w:rsidR="00991DD5">
        <w:rPr>
          <w:rFonts w:asciiTheme="minorHAnsi" w:hAnsiTheme="minorHAnsi" w:cstheme="minorBidi"/>
        </w:rPr>
        <w:t xml:space="preserve"> lauréat</w:t>
      </w:r>
      <w:r w:rsidR="00255971">
        <w:rPr>
          <w:rFonts w:asciiTheme="minorHAnsi" w:hAnsiTheme="minorHAnsi" w:cstheme="minorBidi"/>
        </w:rPr>
        <w:t>(</w:t>
      </w:r>
      <w:r w:rsidR="00991DD5">
        <w:rPr>
          <w:rFonts w:asciiTheme="minorHAnsi" w:hAnsiTheme="minorHAnsi" w:cstheme="minorBidi"/>
        </w:rPr>
        <w:t>s</w:t>
      </w:r>
      <w:r w:rsidR="00255971">
        <w:rPr>
          <w:rFonts w:asciiTheme="minorHAnsi" w:hAnsiTheme="minorHAnsi" w:cstheme="minorBidi"/>
        </w:rPr>
        <w:t>)</w:t>
      </w:r>
      <w:r w:rsidR="00383B26">
        <w:rPr>
          <w:rFonts w:asciiTheme="minorHAnsi" w:hAnsiTheme="minorHAnsi" w:cstheme="minorBidi"/>
        </w:rPr>
        <w:t xml:space="preserve"> le</w:t>
      </w:r>
      <w:r w:rsidR="000340E4">
        <w:rPr>
          <w:rFonts w:asciiTheme="minorHAnsi" w:hAnsiTheme="minorHAnsi" w:cstheme="minorBidi"/>
        </w:rPr>
        <w:t>(</w:t>
      </w:r>
      <w:r w:rsidR="00383B26">
        <w:rPr>
          <w:rFonts w:asciiTheme="minorHAnsi" w:hAnsiTheme="minorHAnsi" w:cstheme="minorBidi"/>
        </w:rPr>
        <w:t>s</w:t>
      </w:r>
      <w:r w:rsidR="000340E4">
        <w:rPr>
          <w:rFonts w:asciiTheme="minorHAnsi" w:hAnsiTheme="minorHAnsi" w:cstheme="minorBidi"/>
        </w:rPr>
        <w:t>)</w:t>
      </w:r>
      <w:r w:rsidR="00383B26">
        <w:rPr>
          <w:rFonts w:asciiTheme="minorHAnsi" w:hAnsiTheme="minorHAnsi" w:cstheme="minorBidi"/>
        </w:rPr>
        <w:t xml:space="preserve"> mieux</w:t>
      </w:r>
      <w:r w:rsidR="00991DD5">
        <w:rPr>
          <w:rFonts w:asciiTheme="minorHAnsi" w:hAnsiTheme="minorHAnsi" w:cstheme="minorBidi"/>
        </w:rPr>
        <w:t xml:space="preserve"> classé</w:t>
      </w:r>
      <w:r w:rsidR="000340E4">
        <w:rPr>
          <w:rFonts w:asciiTheme="minorHAnsi" w:hAnsiTheme="minorHAnsi" w:cstheme="minorBidi"/>
        </w:rPr>
        <w:t>(</w:t>
      </w:r>
      <w:r w:rsidR="00991DD5">
        <w:rPr>
          <w:rFonts w:asciiTheme="minorHAnsi" w:hAnsiTheme="minorHAnsi" w:cstheme="minorBidi"/>
        </w:rPr>
        <w:t>s</w:t>
      </w:r>
      <w:r w:rsidR="000340E4">
        <w:rPr>
          <w:rFonts w:asciiTheme="minorHAnsi" w:hAnsiTheme="minorHAnsi" w:cstheme="minorBidi"/>
        </w:rPr>
        <w:t>)</w:t>
      </w:r>
      <w:r w:rsidR="00991DD5">
        <w:rPr>
          <w:rFonts w:asciiTheme="minorHAnsi" w:hAnsiTheme="minorHAnsi" w:cstheme="minorBidi"/>
        </w:rPr>
        <w:t xml:space="preserve"> </w:t>
      </w:r>
      <w:r w:rsidR="00383B26">
        <w:rPr>
          <w:rFonts w:asciiTheme="minorHAnsi" w:hAnsiTheme="minorHAnsi" w:cstheme="minorBidi"/>
        </w:rPr>
        <w:t xml:space="preserve">après le lauréat </w:t>
      </w:r>
      <w:r w:rsidR="00724FA4">
        <w:rPr>
          <w:rFonts w:asciiTheme="minorHAnsi" w:hAnsiTheme="minorHAnsi" w:cstheme="minorBidi"/>
        </w:rPr>
        <w:t>et engager</w:t>
      </w:r>
      <w:r w:rsidR="000C56D2">
        <w:rPr>
          <w:rFonts w:asciiTheme="minorHAnsi" w:hAnsiTheme="minorHAnsi" w:cstheme="minorBidi"/>
        </w:rPr>
        <w:t>a</w:t>
      </w:r>
      <w:r w:rsidR="00724FA4">
        <w:rPr>
          <w:rFonts w:asciiTheme="minorHAnsi" w:hAnsiTheme="minorHAnsi" w:cstheme="minorBidi"/>
        </w:rPr>
        <w:t xml:space="preserve"> avec lui </w:t>
      </w:r>
      <w:r w:rsidR="00255971">
        <w:rPr>
          <w:rFonts w:asciiTheme="minorHAnsi" w:hAnsiTheme="minorHAnsi" w:cstheme="minorBidi"/>
        </w:rPr>
        <w:t>(</w:t>
      </w:r>
      <w:r w:rsidR="00724FA4">
        <w:rPr>
          <w:rFonts w:asciiTheme="minorHAnsi" w:hAnsiTheme="minorHAnsi" w:cstheme="minorBidi"/>
        </w:rPr>
        <w:t>ou eux</w:t>
      </w:r>
      <w:r w:rsidR="00255971">
        <w:rPr>
          <w:rFonts w:asciiTheme="minorHAnsi" w:hAnsiTheme="minorHAnsi" w:cstheme="minorBidi"/>
        </w:rPr>
        <w:t>)</w:t>
      </w:r>
      <w:r w:rsidR="00724FA4">
        <w:rPr>
          <w:rFonts w:asciiTheme="minorHAnsi" w:hAnsiTheme="minorHAnsi" w:cstheme="minorBidi"/>
        </w:rPr>
        <w:t xml:space="preserve"> </w:t>
      </w:r>
      <w:r w:rsidR="00C3331D">
        <w:rPr>
          <w:rFonts w:asciiTheme="minorHAnsi" w:hAnsiTheme="minorHAnsi" w:cstheme="minorBidi"/>
        </w:rPr>
        <w:t>la mise au point de leur contrat.</w:t>
      </w:r>
    </w:p>
    <w:p w14:paraId="54AE969F" w14:textId="77777777" w:rsidR="00707BBA" w:rsidRDefault="00707BBA" w:rsidP="00310D34">
      <w:pPr>
        <w:pBdr>
          <w:top w:val="single" w:sz="4" w:space="1" w:color="auto"/>
        </w:pBdr>
        <w:ind w:left="0"/>
        <w:rPr>
          <w:rFonts w:asciiTheme="minorHAnsi" w:hAnsiTheme="minorHAnsi" w:cstheme="minorHAnsi"/>
          <w:color w:val="E6007E"/>
          <w:sz w:val="52"/>
        </w:rPr>
      </w:pPr>
      <w:bookmarkStart w:id="597" w:name="_Toc168309226"/>
      <w:r>
        <w:rPr>
          <w:rFonts w:asciiTheme="minorHAnsi" w:hAnsiTheme="minorHAnsi" w:cstheme="minorHAnsi"/>
        </w:rPr>
        <w:br w:type="page"/>
      </w:r>
    </w:p>
    <w:p w14:paraId="08A4553D" w14:textId="6CA3D239" w:rsidR="00AF0CA2" w:rsidRPr="00CC6968" w:rsidRDefault="006B2C09" w:rsidP="00987B39">
      <w:pPr>
        <w:pStyle w:val="Heading1"/>
        <w:jc w:val="both"/>
      </w:pPr>
      <w:bookmarkStart w:id="598" w:name="_Toc208851212"/>
      <w:r>
        <w:t>5</w:t>
      </w:r>
      <w:r w:rsidR="00CF2E73" w:rsidRPr="00CC6968">
        <w:t>. Pr</w:t>
      </w:r>
      <w:r w:rsidR="00AF0CA2" w:rsidRPr="00CC6968">
        <w:t>écisions juridiques</w:t>
      </w:r>
      <w:bookmarkEnd w:id="597"/>
      <w:bookmarkEnd w:id="598"/>
      <w:r w:rsidR="00AF0CA2" w:rsidRPr="00CC6968">
        <w:t xml:space="preserve"> </w:t>
      </w:r>
    </w:p>
    <w:p w14:paraId="768E4BF8" w14:textId="39606EAB" w:rsidR="002B36D4" w:rsidRPr="00CC6968" w:rsidRDefault="00B41238" w:rsidP="00BA3150">
      <w:pPr>
        <w:ind w:left="0"/>
        <w:rPr>
          <w:rFonts w:asciiTheme="minorHAnsi" w:hAnsiTheme="minorHAnsi" w:cstheme="minorBidi"/>
        </w:rPr>
      </w:pPr>
      <w:r w:rsidRPr="00CC6968">
        <w:rPr>
          <w:rFonts w:asciiTheme="minorHAnsi" w:eastAsia="Calibri" w:hAnsiTheme="minorHAnsi" w:cstheme="minorHAnsi"/>
          <w:noProof/>
          <w:sz w:val="22"/>
        </w:rPr>
        <mc:AlternateContent>
          <mc:Choice Requires="wpg">
            <w:drawing>
              <wp:inline distT="0" distB="0" distL="0" distR="0" wp14:anchorId="4382653F" wp14:editId="7C72F487">
                <wp:extent cx="5615940" cy="27432"/>
                <wp:effectExtent l="0" t="0" r="22860" b="10795"/>
                <wp:docPr id="243802821" name="Groupe 243802821"/>
                <wp:cNvGraphicFramePr/>
                <a:graphic xmlns:a="http://schemas.openxmlformats.org/drawingml/2006/main">
                  <a:graphicData uri="http://schemas.microsoft.com/office/word/2010/wordprocessingGroup">
                    <wpg:wgp>
                      <wpg:cNvGrpSpPr/>
                      <wpg:grpSpPr>
                        <a:xfrm>
                          <a:off x="0" y="0"/>
                          <a:ext cx="5615940" cy="27432"/>
                          <a:chOff x="0" y="0"/>
                          <a:chExt cx="5615940" cy="27432"/>
                        </a:xfrm>
                        <a:solidFill>
                          <a:srgbClr val="0B769F"/>
                        </a:solidFill>
                      </wpg:grpSpPr>
                      <wps:wsp>
                        <wps:cNvPr id="1156709436" name="Shape 33586"/>
                        <wps:cNvSpPr/>
                        <wps:spPr>
                          <a:xfrm>
                            <a:off x="0" y="0"/>
                            <a:ext cx="5615940" cy="27432"/>
                          </a:xfrm>
                          <a:custGeom>
                            <a:avLst/>
                            <a:gdLst/>
                            <a:ahLst/>
                            <a:cxnLst/>
                            <a:rect l="0" t="0" r="0" b="0"/>
                            <a:pathLst>
                              <a:path w="5615940" h="27432">
                                <a:moveTo>
                                  <a:pt x="0" y="0"/>
                                </a:moveTo>
                                <a:lnTo>
                                  <a:pt x="5615940" y="0"/>
                                </a:lnTo>
                                <a:lnTo>
                                  <a:pt x="5615940" y="27432"/>
                                </a:lnTo>
                                <a:lnTo>
                                  <a:pt x="0" y="27432"/>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a14="http://schemas.microsoft.com/office/drawing/2010/main" xmlns:arto="http://schemas.microsoft.com/office/word/2006/arto">
            <w:pict w14:anchorId="6A4F8E87">
              <v:group id="Groupe 243802821" style="width:442.2pt;height:2.15pt;mso-position-horizontal-relative:char;mso-position-vertical-relative:line" coordsize="56159,274" o:spid="_x0000_s1026" w14:anchorId="6A06A1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">
                <v:shape id="Shape 33586" style="position:absolute;width:56159;height:274;visibility:visible;mso-wrap-style:square;v-text-anchor:top" coordsize="5615940,27432" o:spid="_x0000_s1027" filled="f" strokecolor="#0b769f" strokeweight="0" path="m,l5615940,r,27432l,2743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">
                  <v:stroke miterlimit="83231f" joinstyle="miter"/>
                  <v:path textboxrect="0,0,5615940,27432" arrowok="t"/>
                </v:shape>
                <w10:anchorlock/>
              </v:group>
            </w:pict>
          </mc:Fallback>
        </mc:AlternateContent>
      </w:r>
    </w:p>
    <w:p w14:paraId="3CA6B411" w14:textId="77777777" w:rsidR="002B36D4" w:rsidRPr="00CC6968" w:rsidRDefault="002B36D4" w:rsidP="00E63A39">
      <w:pPr>
        <w:rPr>
          <w:rFonts w:asciiTheme="minorHAnsi" w:hAnsiTheme="minorHAnsi" w:cstheme="minorHAnsi"/>
        </w:rPr>
      </w:pPr>
    </w:p>
    <w:p w14:paraId="0BEDA3C0" w14:textId="052B1F46" w:rsidR="008275AD" w:rsidRPr="00CC6968" w:rsidRDefault="006B2C09" w:rsidP="00934298">
      <w:pPr>
        <w:pStyle w:val="Heading4"/>
      </w:pPr>
      <w:r>
        <w:t>5</w:t>
      </w:r>
      <w:r w:rsidR="00AF0CA2" w:rsidRPr="00CC6968">
        <w:t>.1. Pr</w:t>
      </w:r>
      <w:r w:rsidR="00CF2E73" w:rsidRPr="00CC6968">
        <w:t xml:space="preserve">opriété intellectuelle </w:t>
      </w:r>
    </w:p>
    <w:p w14:paraId="0D6D0E38" w14:textId="231BF415" w:rsidR="008275AD" w:rsidRPr="00CC6968" w:rsidRDefault="00287639" w:rsidP="006A5424">
      <w:pPr>
        <w:ind w:left="0"/>
        <w:rPr>
          <w:rFonts w:asciiTheme="minorHAnsi" w:hAnsiTheme="minorHAnsi" w:cstheme="minorHAnsi"/>
        </w:rPr>
      </w:pPr>
      <w:r w:rsidRPr="00CC6968">
        <w:rPr>
          <w:rFonts w:asciiTheme="minorHAnsi" w:hAnsiTheme="minorHAnsi" w:cstheme="minorHAnsi"/>
        </w:rPr>
        <w:t>Les documents et éléments présentés par les candidats</w:t>
      </w:r>
      <w:r w:rsidR="006B09DF" w:rsidRPr="00CC6968">
        <w:rPr>
          <w:rFonts w:asciiTheme="minorHAnsi" w:hAnsiTheme="minorHAnsi" w:cstheme="minorHAnsi"/>
        </w:rPr>
        <w:t xml:space="preserve">, ainsi que ceux fournis par </w:t>
      </w:r>
      <w:r w:rsidR="003E6BB4">
        <w:rPr>
          <w:rFonts w:asciiTheme="minorHAnsi" w:hAnsiTheme="minorHAnsi" w:cstheme="minorHAnsi"/>
        </w:rPr>
        <w:t>l</w:t>
      </w:r>
      <w:r w:rsidR="003E6BB4" w:rsidRPr="00332E29">
        <w:rPr>
          <w:rFonts w:asciiTheme="minorHAnsi" w:hAnsiTheme="minorHAnsi" w:cstheme="minorHAnsi"/>
        </w:rPr>
        <w:t>a Société Agréée</w:t>
      </w:r>
      <w:r w:rsidR="006B09DF" w:rsidRPr="00CC6968">
        <w:rPr>
          <w:rFonts w:asciiTheme="minorHAnsi" w:hAnsiTheme="minorHAnsi" w:cstheme="minorHAnsi"/>
        </w:rPr>
        <w:t xml:space="preserve">, </w:t>
      </w:r>
      <w:r w:rsidR="007257BD" w:rsidRPr="00CC6968">
        <w:rPr>
          <w:rFonts w:asciiTheme="minorHAnsi" w:hAnsiTheme="minorHAnsi" w:cstheme="minorHAnsi"/>
        </w:rPr>
        <w:t>le sont aux fins exclusives d</w:t>
      </w:r>
      <w:r w:rsidR="00007E12" w:rsidRPr="00CC6968">
        <w:rPr>
          <w:rFonts w:asciiTheme="minorHAnsi" w:hAnsiTheme="minorHAnsi" w:cstheme="minorHAnsi"/>
        </w:rPr>
        <w:t xml:space="preserve">u présent </w:t>
      </w:r>
      <w:r w:rsidR="003E6BB4">
        <w:rPr>
          <w:rFonts w:asciiTheme="minorHAnsi" w:hAnsiTheme="minorHAnsi" w:cstheme="minorHAnsi"/>
        </w:rPr>
        <w:t>AMI</w:t>
      </w:r>
      <w:r w:rsidR="00C61F8E" w:rsidRPr="00CC6968">
        <w:rPr>
          <w:rFonts w:asciiTheme="minorHAnsi" w:hAnsiTheme="minorHAnsi" w:cstheme="minorHAnsi"/>
        </w:rPr>
        <w:t xml:space="preserve">. </w:t>
      </w:r>
      <w:r w:rsidR="00780866" w:rsidRPr="00CC6968">
        <w:rPr>
          <w:rFonts w:asciiTheme="minorHAnsi" w:hAnsiTheme="minorHAnsi" w:cstheme="minorHAnsi"/>
        </w:rPr>
        <w:t>Ils ne peuvent être utilisés par la personne réceptrice à d’autres fins.</w:t>
      </w:r>
    </w:p>
    <w:p w14:paraId="37C3B9AD" w14:textId="7191AC96" w:rsidR="004D5279" w:rsidRPr="00CC6968" w:rsidRDefault="004D5279" w:rsidP="006A5424">
      <w:pPr>
        <w:ind w:left="0"/>
        <w:rPr>
          <w:rFonts w:asciiTheme="minorHAnsi" w:hAnsiTheme="minorHAnsi" w:cstheme="minorHAnsi"/>
        </w:rPr>
      </w:pPr>
      <w:r w:rsidRPr="00CC6968">
        <w:rPr>
          <w:rFonts w:asciiTheme="minorHAnsi" w:hAnsiTheme="minorHAnsi" w:cstheme="minorHAnsi"/>
        </w:rPr>
        <w:t xml:space="preserve">Les candidats demeurent </w:t>
      </w:r>
      <w:r w:rsidR="00321063" w:rsidRPr="00CC6968">
        <w:rPr>
          <w:rFonts w:asciiTheme="minorHAnsi" w:hAnsiTheme="minorHAnsi" w:cstheme="minorHAnsi"/>
        </w:rPr>
        <w:t xml:space="preserve">le cas échéant, </w:t>
      </w:r>
      <w:r w:rsidR="00AC4548" w:rsidRPr="00CC6968">
        <w:rPr>
          <w:rFonts w:asciiTheme="minorHAnsi" w:hAnsiTheme="minorHAnsi" w:cstheme="minorHAnsi"/>
        </w:rPr>
        <w:t>titulaires des droits</w:t>
      </w:r>
      <w:r w:rsidRPr="00CC6968">
        <w:rPr>
          <w:rFonts w:asciiTheme="minorHAnsi" w:hAnsiTheme="minorHAnsi" w:cstheme="minorHAnsi"/>
        </w:rPr>
        <w:t xml:space="preserve"> de propriété intellectuelle </w:t>
      </w:r>
      <w:r w:rsidR="00087522" w:rsidRPr="00CC6968">
        <w:rPr>
          <w:rFonts w:asciiTheme="minorHAnsi" w:hAnsiTheme="minorHAnsi" w:cstheme="minorHAnsi"/>
        </w:rPr>
        <w:t xml:space="preserve">attachés </w:t>
      </w:r>
      <w:r w:rsidR="00171BB8" w:rsidRPr="00CC6968">
        <w:rPr>
          <w:rFonts w:asciiTheme="minorHAnsi" w:hAnsiTheme="minorHAnsi" w:cstheme="minorHAnsi"/>
        </w:rPr>
        <w:t xml:space="preserve">aux </w:t>
      </w:r>
      <w:r w:rsidR="003E6BB4">
        <w:rPr>
          <w:rFonts w:asciiTheme="minorHAnsi" w:hAnsiTheme="minorHAnsi" w:cstheme="minorHAnsi"/>
        </w:rPr>
        <w:t>candidatures</w:t>
      </w:r>
      <w:r w:rsidR="00087522" w:rsidRPr="00CC6968">
        <w:rPr>
          <w:rFonts w:asciiTheme="minorHAnsi" w:hAnsiTheme="minorHAnsi" w:cstheme="minorHAnsi"/>
        </w:rPr>
        <w:t xml:space="preserve"> </w:t>
      </w:r>
      <w:r w:rsidR="00321063" w:rsidRPr="00CC6968">
        <w:rPr>
          <w:rFonts w:asciiTheme="minorHAnsi" w:hAnsiTheme="minorHAnsi" w:cstheme="minorHAnsi"/>
        </w:rPr>
        <w:t>transmis</w:t>
      </w:r>
      <w:r w:rsidR="00087522" w:rsidRPr="00CC6968">
        <w:rPr>
          <w:rFonts w:asciiTheme="minorHAnsi" w:hAnsiTheme="minorHAnsi" w:cstheme="minorHAnsi"/>
        </w:rPr>
        <w:t>es</w:t>
      </w:r>
      <w:r w:rsidR="00321063" w:rsidRPr="00CC6968">
        <w:rPr>
          <w:rFonts w:asciiTheme="minorHAnsi" w:hAnsiTheme="minorHAnsi" w:cstheme="minorHAnsi"/>
        </w:rPr>
        <w:t xml:space="preserve"> à </w:t>
      </w:r>
      <w:r w:rsidR="003E6BB4">
        <w:rPr>
          <w:rFonts w:asciiTheme="minorHAnsi" w:hAnsiTheme="minorHAnsi" w:cstheme="minorHAnsi"/>
        </w:rPr>
        <w:t>l</w:t>
      </w:r>
      <w:r w:rsidR="003E6BB4" w:rsidRPr="00332E29">
        <w:rPr>
          <w:rFonts w:asciiTheme="minorHAnsi" w:hAnsiTheme="minorHAnsi" w:cstheme="minorHAnsi"/>
        </w:rPr>
        <w:t>a Société Agréée</w:t>
      </w:r>
      <w:r w:rsidR="00171BB8" w:rsidRPr="00CC6968">
        <w:rPr>
          <w:rFonts w:asciiTheme="minorHAnsi" w:hAnsiTheme="minorHAnsi" w:cstheme="minorHAnsi"/>
        </w:rPr>
        <w:t xml:space="preserve">. </w:t>
      </w:r>
    </w:p>
    <w:p w14:paraId="57A9B98C" w14:textId="616D1E61" w:rsidR="00171BB8" w:rsidRPr="00CC6968" w:rsidRDefault="003E6BB4" w:rsidP="006A5424">
      <w:pPr>
        <w:ind w:left="0"/>
        <w:rPr>
          <w:rFonts w:asciiTheme="minorHAnsi" w:hAnsiTheme="minorHAnsi" w:cstheme="minorHAnsi"/>
        </w:rPr>
      </w:pPr>
      <w:r>
        <w:rPr>
          <w:rFonts w:asciiTheme="minorHAnsi" w:hAnsiTheme="minorHAnsi" w:cstheme="minorHAnsi"/>
        </w:rPr>
        <w:t>L</w:t>
      </w:r>
      <w:r w:rsidRPr="00332E29">
        <w:rPr>
          <w:rFonts w:asciiTheme="minorHAnsi" w:hAnsiTheme="minorHAnsi" w:cstheme="minorHAnsi"/>
        </w:rPr>
        <w:t xml:space="preserve">a Société Agréée </w:t>
      </w:r>
      <w:r w:rsidR="00171BB8" w:rsidRPr="00CC6968">
        <w:rPr>
          <w:rFonts w:asciiTheme="minorHAnsi" w:hAnsiTheme="minorHAnsi" w:cstheme="minorHAnsi"/>
        </w:rPr>
        <w:t>demeure titulaire des droits de propriété intellectuelle attachés aux documents constituant l’</w:t>
      </w:r>
      <w:r>
        <w:rPr>
          <w:rFonts w:asciiTheme="minorHAnsi" w:hAnsiTheme="minorHAnsi" w:cstheme="minorHAnsi"/>
        </w:rPr>
        <w:t>AMI</w:t>
      </w:r>
      <w:r w:rsidR="002507F8" w:rsidRPr="00CC6968">
        <w:rPr>
          <w:rFonts w:asciiTheme="minorHAnsi" w:hAnsiTheme="minorHAnsi" w:cstheme="minorHAnsi"/>
        </w:rPr>
        <w:t xml:space="preserve"> </w:t>
      </w:r>
      <w:r w:rsidR="00171BB8" w:rsidRPr="00CC6968">
        <w:rPr>
          <w:rFonts w:asciiTheme="minorHAnsi" w:hAnsiTheme="minorHAnsi" w:cstheme="minorHAnsi"/>
        </w:rPr>
        <w:t xml:space="preserve">transmis aux candidats. </w:t>
      </w:r>
    </w:p>
    <w:p w14:paraId="16A08A16" w14:textId="75B2487C" w:rsidR="002507F8" w:rsidRPr="00CC6968" w:rsidRDefault="002507F8" w:rsidP="006A5424">
      <w:pPr>
        <w:ind w:left="0"/>
        <w:rPr>
          <w:rFonts w:asciiTheme="minorHAnsi" w:hAnsiTheme="minorHAnsi" w:cstheme="minorHAnsi"/>
        </w:rPr>
      </w:pPr>
      <w:r w:rsidRPr="00CC6968">
        <w:rPr>
          <w:rFonts w:asciiTheme="minorHAnsi" w:hAnsiTheme="minorHAnsi" w:cstheme="minorHAnsi"/>
        </w:rPr>
        <w:t xml:space="preserve">Les candidats et </w:t>
      </w:r>
      <w:r w:rsidR="003E6BB4">
        <w:rPr>
          <w:rFonts w:asciiTheme="minorHAnsi" w:hAnsiTheme="minorHAnsi" w:cstheme="minorHAnsi"/>
        </w:rPr>
        <w:t>l</w:t>
      </w:r>
      <w:r w:rsidR="003E6BB4" w:rsidRPr="00332E29">
        <w:rPr>
          <w:rFonts w:asciiTheme="minorHAnsi" w:hAnsiTheme="minorHAnsi" w:cstheme="minorHAnsi"/>
        </w:rPr>
        <w:t xml:space="preserve">a Société Agréée </w:t>
      </w:r>
      <w:r w:rsidRPr="00CC6968">
        <w:rPr>
          <w:rFonts w:asciiTheme="minorHAnsi" w:hAnsiTheme="minorHAnsi" w:cstheme="minorHAnsi"/>
        </w:rPr>
        <w:t>se garantissent réciproquement une jouissance paisible.</w:t>
      </w:r>
    </w:p>
    <w:p w14:paraId="4C2C19DE" w14:textId="77777777" w:rsidR="00E13B21" w:rsidRPr="00CC6968" w:rsidRDefault="00E13B21" w:rsidP="006A5424">
      <w:pPr>
        <w:ind w:left="0"/>
        <w:rPr>
          <w:rFonts w:asciiTheme="minorHAnsi" w:hAnsiTheme="minorHAnsi" w:cstheme="minorHAnsi"/>
        </w:rPr>
      </w:pPr>
    </w:p>
    <w:p w14:paraId="2BC73696" w14:textId="625B6CA3" w:rsidR="008275AD" w:rsidRPr="00CC6968" w:rsidRDefault="006B2C09" w:rsidP="00934298">
      <w:pPr>
        <w:pStyle w:val="Heading4"/>
      </w:pPr>
      <w:r>
        <w:t>5</w:t>
      </w:r>
      <w:r w:rsidR="00AF0CA2" w:rsidRPr="00CC6968">
        <w:t>.2</w:t>
      </w:r>
      <w:r w:rsidR="00284AD7" w:rsidRPr="00CC6968">
        <w:t>.</w:t>
      </w:r>
      <w:r w:rsidR="00287639" w:rsidRPr="00CC6968">
        <w:t xml:space="preserve"> Confidentialité </w:t>
      </w:r>
    </w:p>
    <w:p w14:paraId="0CDCFDB4" w14:textId="54099529" w:rsidR="00332E34" w:rsidRPr="00CC6968" w:rsidRDefault="003E6BB4" w:rsidP="006A5424">
      <w:pPr>
        <w:ind w:left="0"/>
        <w:rPr>
          <w:rFonts w:asciiTheme="minorHAnsi" w:hAnsiTheme="minorHAnsi" w:cstheme="minorBidi"/>
        </w:rPr>
      </w:pPr>
      <w:r w:rsidRPr="7811B293">
        <w:rPr>
          <w:rFonts w:asciiTheme="minorHAnsi" w:hAnsiTheme="minorHAnsi" w:cstheme="minorBidi"/>
        </w:rPr>
        <w:t xml:space="preserve">La Société Agréée </w:t>
      </w:r>
      <w:r w:rsidR="00287639" w:rsidRPr="7811B293">
        <w:rPr>
          <w:rFonts w:asciiTheme="minorHAnsi" w:hAnsiTheme="minorHAnsi" w:cstheme="minorBidi"/>
        </w:rPr>
        <w:t xml:space="preserve">et chaque candidat s’engagent </w:t>
      </w:r>
      <w:r w:rsidR="00C91FF6" w:rsidRPr="7811B293">
        <w:rPr>
          <w:rFonts w:asciiTheme="minorHAnsi" w:hAnsiTheme="minorHAnsi" w:cstheme="minorBidi"/>
        </w:rPr>
        <w:t xml:space="preserve">réciproquement </w:t>
      </w:r>
      <w:r w:rsidR="00287639" w:rsidRPr="7811B293">
        <w:rPr>
          <w:rFonts w:asciiTheme="minorHAnsi" w:hAnsiTheme="minorHAnsi" w:cstheme="minorBidi"/>
        </w:rPr>
        <w:t xml:space="preserve">à assurer la confidentialité </w:t>
      </w:r>
      <w:r w:rsidR="00C91FF6" w:rsidRPr="7811B293">
        <w:rPr>
          <w:rFonts w:asciiTheme="minorHAnsi" w:hAnsiTheme="minorHAnsi" w:cstheme="minorBidi"/>
        </w:rPr>
        <w:t>des données</w:t>
      </w:r>
      <w:r w:rsidR="00287639" w:rsidRPr="7811B293">
        <w:rPr>
          <w:rFonts w:asciiTheme="minorHAnsi" w:hAnsiTheme="minorHAnsi" w:cstheme="minorBidi"/>
        </w:rPr>
        <w:t xml:space="preserve"> </w:t>
      </w:r>
      <w:r w:rsidR="00496DF2" w:rsidRPr="7811B293">
        <w:rPr>
          <w:rFonts w:asciiTheme="minorHAnsi" w:hAnsiTheme="minorHAnsi" w:cstheme="minorBidi"/>
        </w:rPr>
        <w:t>que chacun reçoit de l’autre</w:t>
      </w:r>
      <w:r w:rsidR="005025CA" w:rsidRPr="7811B293">
        <w:rPr>
          <w:rFonts w:asciiTheme="minorHAnsi" w:hAnsiTheme="minorHAnsi" w:cstheme="minorBidi"/>
        </w:rPr>
        <w:t xml:space="preserve"> dans le cadre du présent </w:t>
      </w:r>
      <w:r w:rsidRPr="7811B293">
        <w:rPr>
          <w:rFonts w:asciiTheme="minorHAnsi" w:hAnsiTheme="minorHAnsi" w:cstheme="minorBidi"/>
        </w:rPr>
        <w:t>AMI</w:t>
      </w:r>
      <w:r w:rsidR="00FF5782" w:rsidRPr="7811B293">
        <w:rPr>
          <w:rFonts w:asciiTheme="minorHAnsi" w:hAnsiTheme="minorHAnsi" w:cstheme="minorBidi"/>
        </w:rPr>
        <w:t>.</w:t>
      </w:r>
      <w:r w:rsidR="00287639" w:rsidRPr="7811B293">
        <w:rPr>
          <w:rFonts w:asciiTheme="minorHAnsi" w:hAnsiTheme="minorHAnsi" w:cstheme="minorBidi"/>
        </w:rPr>
        <w:t xml:space="preserve"> </w:t>
      </w:r>
      <w:r w:rsidR="0059700B" w:rsidRPr="7811B293">
        <w:rPr>
          <w:rFonts w:asciiTheme="minorHAnsi" w:hAnsiTheme="minorHAnsi" w:cstheme="minorBidi"/>
        </w:rPr>
        <w:t>La confidentialité ainsi définie couvre</w:t>
      </w:r>
      <w:r w:rsidR="004B0520" w:rsidRPr="7811B293">
        <w:rPr>
          <w:rFonts w:asciiTheme="minorHAnsi" w:hAnsiTheme="minorHAnsi" w:cstheme="minorBidi"/>
        </w:rPr>
        <w:t xml:space="preserve"> </w:t>
      </w:r>
      <w:r w:rsidR="00C85C15" w:rsidRPr="7811B293">
        <w:rPr>
          <w:rFonts w:asciiTheme="minorHAnsi" w:hAnsiTheme="minorHAnsi" w:cstheme="minorBidi"/>
        </w:rPr>
        <w:t>les</w:t>
      </w:r>
      <w:r w:rsidR="0059700B" w:rsidRPr="7811B293">
        <w:rPr>
          <w:rFonts w:asciiTheme="minorHAnsi" w:hAnsiTheme="minorHAnsi" w:cstheme="minorBidi"/>
        </w:rPr>
        <w:t xml:space="preserve"> </w:t>
      </w:r>
      <w:r w:rsidR="00FF668C" w:rsidRPr="7811B293">
        <w:rPr>
          <w:rFonts w:asciiTheme="minorHAnsi" w:hAnsiTheme="minorHAnsi" w:cstheme="minorBidi"/>
        </w:rPr>
        <w:t xml:space="preserve">éléments </w:t>
      </w:r>
      <w:r w:rsidR="006E4BB8" w:rsidRPr="7811B293">
        <w:rPr>
          <w:rFonts w:asciiTheme="minorHAnsi" w:hAnsiTheme="minorHAnsi" w:cstheme="minorBidi"/>
        </w:rPr>
        <w:t xml:space="preserve">remis </w:t>
      </w:r>
      <w:r w:rsidR="00FF668C" w:rsidRPr="7811B293">
        <w:rPr>
          <w:rFonts w:asciiTheme="minorHAnsi" w:hAnsiTheme="minorHAnsi" w:cstheme="minorBidi"/>
        </w:rPr>
        <w:t xml:space="preserve">par les candidats à </w:t>
      </w:r>
      <w:r w:rsidRPr="7811B293">
        <w:rPr>
          <w:rFonts w:asciiTheme="minorHAnsi" w:hAnsiTheme="minorHAnsi" w:cstheme="minorBidi"/>
        </w:rPr>
        <w:t xml:space="preserve">la Société Agréée </w:t>
      </w:r>
      <w:r w:rsidR="006E4BB8" w:rsidRPr="7811B293">
        <w:rPr>
          <w:rFonts w:asciiTheme="minorHAnsi" w:hAnsiTheme="minorHAnsi" w:cstheme="minorBidi"/>
        </w:rPr>
        <w:t>au titre des candidatures</w:t>
      </w:r>
      <w:r w:rsidR="0059700B" w:rsidRPr="7811B293">
        <w:rPr>
          <w:rFonts w:asciiTheme="minorHAnsi" w:hAnsiTheme="minorHAnsi" w:cstheme="minorBidi"/>
        </w:rPr>
        <w:t>, mais également l</w:t>
      </w:r>
      <w:r w:rsidR="00C97EF4" w:rsidRPr="7811B293">
        <w:rPr>
          <w:rFonts w:asciiTheme="minorHAnsi" w:hAnsiTheme="minorHAnsi" w:cstheme="minorBidi"/>
        </w:rPr>
        <w:t xml:space="preserve">’ensemble des documents constituant le </w:t>
      </w:r>
      <w:r w:rsidR="0059700B" w:rsidRPr="7811B293">
        <w:rPr>
          <w:rFonts w:asciiTheme="minorHAnsi" w:hAnsiTheme="minorHAnsi" w:cstheme="minorBidi"/>
        </w:rPr>
        <w:t xml:space="preserve">présent </w:t>
      </w:r>
      <w:r w:rsidRPr="7811B293">
        <w:rPr>
          <w:rFonts w:asciiTheme="minorHAnsi" w:hAnsiTheme="minorHAnsi" w:cstheme="minorBidi"/>
        </w:rPr>
        <w:t>AMI</w:t>
      </w:r>
      <w:r w:rsidR="00C911EC" w:rsidRPr="7811B293">
        <w:rPr>
          <w:rFonts w:asciiTheme="minorHAnsi" w:hAnsiTheme="minorHAnsi" w:cstheme="minorBidi"/>
        </w:rPr>
        <w:t xml:space="preserve">. </w:t>
      </w:r>
    </w:p>
    <w:p w14:paraId="54052557" w14:textId="6A20A064" w:rsidR="006E0E30" w:rsidRPr="00CC6968" w:rsidRDefault="00B25014" w:rsidP="006A5424">
      <w:pPr>
        <w:ind w:left="0"/>
        <w:rPr>
          <w:rFonts w:asciiTheme="minorHAnsi" w:hAnsiTheme="minorHAnsi" w:cstheme="minorHAnsi"/>
        </w:rPr>
      </w:pPr>
      <w:r w:rsidRPr="00CC6968">
        <w:rPr>
          <w:rFonts w:asciiTheme="minorHAnsi" w:hAnsiTheme="minorHAnsi" w:cstheme="minorHAnsi"/>
        </w:rPr>
        <w:t>Sont inclus dans le périmètre de la confidentialité</w:t>
      </w:r>
      <w:r w:rsidR="001E3A34" w:rsidRPr="00CC6968">
        <w:rPr>
          <w:rFonts w:asciiTheme="minorHAnsi" w:hAnsiTheme="minorHAnsi" w:cstheme="minorHAnsi"/>
        </w:rPr>
        <w:t xml:space="preserve"> </w:t>
      </w:r>
      <w:r w:rsidR="003F2B14" w:rsidRPr="00CC6968">
        <w:rPr>
          <w:rFonts w:asciiTheme="minorHAnsi" w:hAnsiTheme="minorHAnsi" w:cstheme="minorHAnsi"/>
        </w:rPr>
        <w:t xml:space="preserve">les sociétés </w:t>
      </w:r>
      <w:r w:rsidR="00D92176" w:rsidRPr="00CC6968">
        <w:rPr>
          <w:rFonts w:asciiTheme="minorHAnsi" w:hAnsiTheme="minorHAnsi" w:cstheme="minorHAnsi"/>
        </w:rPr>
        <w:t xml:space="preserve">affiliées </w:t>
      </w:r>
      <w:r w:rsidR="003F2B14" w:rsidRPr="00CC6968">
        <w:rPr>
          <w:rFonts w:asciiTheme="minorHAnsi" w:hAnsiTheme="minorHAnsi" w:cstheme="minorHAnsi"/>
        </w:rPr>
        <w:t>d’un même groupe</w:t>
      </w:r>
      <w:r w:rsidR="00FA1B48" w:rsidRPr="00CC6968">
        <w:rPr>
          <w:rFonts w:asciiTheme="minorHAnsi" w:hAnsiTheme="minorHAnsi" w:cstheme="minorHAnsi"/>
        </w:rPr>
        <w:t xml:space="preserve">, ainsi que </w:t>
      </w:r>
      <w:r w:rsidR="00283C2E" w:rsidRPr="00CC6968">
        <w:rPr>
          <w:rFonts w:asciiTheme="minorHAnsi" w:hAnsiTheme="minorHAnsi" w:cstheme="minorHAnsi"/>
        </w:rPr>
        <w:t xml:space="preserve">les </w:t>
      </w:r>
      <w:r w:rsidR="00C0386D" w:rsidRPr="00CC6968">
        <w:rPr>
          <w:rFonts w:asciiTheme="minorHAnsi" w:hAnsiTheme="minorHAnsi" w:cstheme="minorHAnsi"/>
        </w:rPr>
        <w:t>personnes</w:t>
      </w:r>
      <w:r w:rsidR="00981C0E" w:rsidRPr="00CC6968">
        <w:rPr>
          <w:rFonts w:asciiTheme="minorHAnsi" w:hAnsiTheme="minorHAnsi" w:cstheme="minorHAnsi"/>
        </w:rPr>
        <w:t xml:space="preserve"> concourant</w:t>
      </w:r>
      <w:r w:rsidR="002D30AB" w:rsidRPr="00CC6968">
        <w:rPr>
          <w:rFonts w:asciiTheme="minorHAnsi" w:hAnsiTheme="minorHAnsi" w:cstheme="minorHAnsi"/>
        </w:rPr>
        <w:t xml:space="preserve"> </w:t>
      </w:r>
      <w:r w:rsidR="00A114FA" w:rsidRPr="00CC6968">
        <w:rPr>
          <w:rFonts w:asciiTheme="minorHAnsi" w:hAnsiTheme="minorHAnsi" w:cstheme="minorHAnsi"/>
        </w:rPr>
        <w:t xml:space="preserve">aux activités </w:t>
      </w:r>
      <w:r w:rsidR="002D30AB" w:rsidRPr="00CC6968">
        <w:rPr>
          <w:rFonts w:asciiTheme="minorHAnsi" w:hAnsiTheme="minorHAnsi" w:cstheme="minorHAnsi"/>
        </w:rPr>
        <w:t xml:space="preserve">du groupe </w:t>
      </w:r>
      <w:r w:rsidR="00691589" w:rsidRPr="00CC6968">
        <w:rPr>
          <w:rFonts w:asciiTheme="minorHAnsi" w:hAnsiTheme="minorHAnsi" w:cstheme="minorHAnsi"/>
        </w:rPr>
        <w:t xml:space="preserve">potentiellement concernées par </w:t>
      </w:r>
      <w:r w:rsidR="00A114FA" w:rsidRPr="00CC6968">
        <w:rPr>
          <w:rFonts w:asciiTheme="minorHAnsi" w:hAnsiTheme="minorHAnsi" w:cstheme="minorHAnsi"/>
        </w:rPr>
        <w:t>l</w:t>
      </w:r>
      <w:r w:rsidR="00E42E33" w:rsidRPr="00CC6968">
        <w:rPr>
          <w:rFonts w:asciiTheme="minorHAnsi" w:hAnsiTheme="minorHAnsi" w:cstheme="minorHAnsi"/>
        </w:rPr>
        <w:t xml:space="preserve">e présent </w:t>
      </w:r>
      <w:r w:rsidR="003E6BB4">
        <w:rPr>
          <w:rFonts w:asciiTheme="minorHAnsi" w:hAnsiTheme="minorHAnsi" w:cstheme="minorHAnsi"/>
        </w:rPr>
        <w:t>AMI</w:t>
      </w:r>
      <w:r w:rsidR="00E42E33" w:rsidRPr="00CC6968">
        <w:rPr>
          <w:rFonts w:asciiTheme="minorHAnsi" w:hAnsiTheme="minorHAnsi" w:cstheme="minorHAnsi"/>
        </w:rPr>
        <w:t xml:space="preserve"> </w:t>
      </w:r>
      <w:r w:rsidR="00BB0D2C" w:rsidRPr="00CC6968">
        <w:rPr>
          <w:rFonts w:asciiTheme="minorHAnsi" w:hAnsiTheme="minorHAnsi" w:cstheme="minorHAnsi"/>
        </w:rPr>
        <w:t>(tout administrateur, dirigeant, mandataire social, employé, prestataire, sous-traitant ou conseil d’une des Parties ainsi que tout tiers agissant pour le compte de cette Partie</w:t>
      </w:r>
      <w:r w:rsidR="00C0386D" w:rsidRPr="00CC6968">
        <w:rPr>
          <w:rFonts w:asciiTheme="minorHAnsi" w:hAnsiTheme="minorHAnsi" w:cstheme="minorHAnsi"/>
        </w:rPr>
        <w:t>)</w:t>
      </w:r>
      <w:r w:rsidR="00BB0D2C" w:rsidRPr="00CC6968">
        <w:rPr>
          <w:rFonts w:asciiTheme="minorHAnsi" w:hAnsiTheme="minorHAnsi" w:cstheme="minorHAnsi"/>
        </w:rPr>
        <w:t>. </w:t>
      </w:r>
    </w:p>
    <w:p w14:paraId="66816151" w14:textId="6085452C" w:rsidR="00DE25EF" w:rsidRPr="00CC6968" w:rsidRDefault="00C34778" w:rsidP="006A5424">
      <w:pPr>
        <w:ind w:left="0"/>
        <w:rPr>
          <w:rFonts w:asciiTheme="minorHAnsi" w:hAnsiTheme="minorHAnsi" w:cstheme="minorHAnsi"/>
        </w:rPr>
      </w:pPr>
      <w:r w:rsidRPr="00CC6968">
        <w:rPr>
          <w:rFonts w:asciiTheme="minorHAnsi" w:hAnsiTheme="minorHAnsi" w:cstheme="minorHAnsi"/>
        </w:rPr>
        <w:t xml:space="preserve">Il </w:t>
      </w:r>
      <w:r w:rsidR="002D30AB" w:rsidRPr="00CC6968">
        <w:rPr>
          <w:rFonts w:asciiTheme="minorHAnsi" w:hAnsiTheme="minorHAnsi" w:cstheme="minorHAnsi"/>
        </w:rPr>
        <w:t>est fait</w:t>
      </w:r>
      <w:r w:rsidRPr="00CC6968">
        <w:rPr>
          <w:rFonts w:asciiTheme="minorHAnsi" w:hAnsiTheme="minorHAnsi" w:cstheme="minorHAnsi"/>
        </w:rPr>
        <w:t xml:space="preserve"> exception</w:t>
      </w:r>
      <w:r w:rsidR="002D30AB" w:rsidRPr="00CC6968">
        <w:rPr>
          <w:rFonts w:asciiTheme="minorHAnsi" w:hAnsiTheme="minorHAnsi" w:cstheme="minorHAnsi"/>
        </w:rPr>
        <w:t xml:space="preserve"> à la confidentialité</w:t>
      </w:r>
      <w:r w:rsidRPr="00CC6968">
        <w:rPr>
          <w:rFonts w:asciiTheme="minorHAnsi" w:hAnsiTheme="minorHAnsi" w:cstheme="minorHAnsi"/>
        </w:rPr>
        <w:t xml:space="preserve"> </w:t>
      </w:r>
      <w:r w:rsidR="00EA4865" w:rsidRPr="00CC6968">
        <w:rPr>
          <w:rFonts w:asciiTheme="minorHAnsi" w:hAnsiTheme="minorHAnsi" w:cstheme="minorHAnsi"/>
        </w:rPr>
        <w:t>s’agissant des</w:t>
      </w:r>
      <w:r w:rsidR="000C4CDC" w:rsidRPr="00CC6968">
        <w:rPr>
          <w:rFonts w:asciiTheme="minorHAnsi" w:hAnsiTheme="minorHAnsi" w:cstheme="minorHAnsi"/>
        </w:rPr>
        <w:t xml:space="preserve"> </w:t>
      </w:r>
      <w:r w:rsidR="009E0B44" w:rsidRPr="00CC6968">
        <w:rPr>
          <w:rFonts w:asciiTheme="minorHAnsi" w:hAnsiTheme="minorHAnsi" w:cstheme="minorHAnsi"/>
        </w:rPr>
        <w:t>questions</w:t>
      </w:r>
      <w:r w:rsidR="00762FBF" w:rsidRPr="00CC6968">
        <w:rPr>
          <w:rFonts w:asciiTheme="minorHAnsi" w:hAnsiTheme="minorHAnsi" w:cstheme="minorHAnsi"/>
        </w:rPr>
        <w:t xml:space="preserve"> formulées par les candidats </w:t>
      </w:r>
      <w:r w:rsidR="006B2C09" w:rsidRPr="006B2C09">
        <w:rPr>
          <w:rFonts w:asciiTheme="minorHAnsi" w:hAnsiTheme="minorHAnsi" w:cstheme="minorHAnsi"/>
        </w:rPr>
        <w:t xml:space="preserve">qui seraient susceptibles d’intéresser les autres candidats à la procédure </w:t>
      </w:r>
      <w:r w:rsidR="00762FBF" w:rsidRPr="00CC6968">
        <w:rPr>
          <w:rFonts w:asciiTheme="minorHAnsi" w:hAnsiTheme="minorHAnsi" w:cstheme="minorHAnsi"/>
        </w:rPr>
        <w:t xml:space="preserve">afin de mieux appréhender les documents de </w:t>
      </w:r>
      <w:r w:rsidR="005C295B" w:rsidRPr="00CC6968">
        <w:rPr>
          <w:rFonts w:asciiTheme="minorHAnsi" w:hAnsiTheme="minorHAnsi" w:cstheme="minorHAnsi"/>
        </w:rPr>
        <w:t>l’</w:t>
      </w:r>
      <w:r w:rsidR="00DB1DDD">
        <w:rPr>
          <w:rFonts w:asciiTheme="minorHAnsi" w:hAnsiTheme="minorHAnsi" w:cstheme="minorHAnsi"/>
        </w:rPr>
        <w:t>AMI</w:t>
      </w:r>
      <w:r w:rsidR="00426C37" w:rsidRPr="00CC6968">
        <w:rPr>
          <w:rFonts w:asciiTheme="minorHAnsi" w:hAnsiTheme="minorHAnsi" w:cstheme="minorHAnsi"/>
        </w:rPr>
        <w:t xml:space="preserve">. </w:t>
      </w:r>
      <w:r w:rsidR="00260ED5" w:rsidRPr="00CC6968">
        <w:rPr>
          <w:rFonts w:asciiTheme="minorHAnsi" w:hAnsiTheme="minorHAnsi" w:cstheme="minorHAnsi"/>
        </w:rPr>
        <w:t>L</w:t>
      </w:r>
      <w:r w:rsidR="00426C37" w:rsidRPr="00CC6968">
        <w:rPr>
          <w:rFonts w:asciiTheme="minorHAnsi" w:hAnsiTheme="minorHAnsi" w:cstheme="minorHAnsi"/>
        </w:rPr>
        <w:t>es questions/réponse</w:t>
      </w:r>
      <w:r w:rsidR="007E58BF" w:rsidRPr="00CC6968">
        <w:rPr>
          <w:rFonts w:asciiTheme="minorHAnsi" w:hAnsiTheme="minorHAnsi" w:cstheme="minorHAnsi"/>
        </w:rPr>
        <w:t>s</w:t>
      </w:r>
      <w:r w:rsidR="00D05D23" w:rsidRPr="00CC6968">
        <w:rPr>
          <w:rFonts w:asciiTheme="minorHAnsi" w:hAnsiTheme="minorHAnsi" w:cstheme="minorHAnsi"/>
        </w:rPr>
        <w:t xml:space="preserve"> agrégées</w:t>
      </w:r>
      <w:r w:rsidR="007E58BF" w:rsidRPr="00CC6968">
        <w:rPr>
          <w:rFonts w:asciiTheme="minorHAnsi" w:hAnsiTheme="minorHAnsi" w:cstheme="minorHAnsi"/>
        </w:rPr>
        <w:t xml:space="preserve"> sont diffusé</w:t>
      </w:r>
      <w:r w:rsidR="00D05D23" w:rsidRPr="00CC6968">
        <w:rPr>
          <w:rFonts w:asciiTheme="minorHAnsi" w:hAnsiTheme="minorHAnsi" w:cstheme="minorHAnsi"/>
        </w:rPr>
        <w:t>e</w:t>
      </w:r>
      <w:r w:rsidR="007E58BF" w:rsidRPr="00CC6968">
        <w:rPr>
          <w:rFonts w:asciiTheme="minorHAnsi" w:hAnsiTheme="minorHAnsi" w:cstheme="minorHAnsi"/>
        </w:rPr>
        <w:t xml:space="preserve">s </w:t>
      </w:r>
      <w:r w:rsidR="00D05D23" w:rsidRPr="00CC6968">
        <w:rPr>
          <w:rFonts w:asciiTheme="minorHAnsi" w:hAnsiTheme="minorHAnsi" w:cstheme="minorHAnsi"/>
        </w:rPr>
        <w:t xml:space="preserve">à l’ensemble des </w:t>
      </w:r>
      <w:r w:rsidR="00274099" w:rsidRPr="00CC6968">
        <w:rPr>
          <w:rFonts w:asciiTheme="minorHAnsi" w:hAnsiTheme="minorHAnsi" w:cstheme="minorHAnsi"/>
        </w:rPr>
        <w:t>candidats</w:t>
      </w:r>
      <w:r w:rsidR="004A15EC" w:rsidRPr="00CC6968">
        <w:rPr>
          <w:rFonts w:asciiTheme="minorHAnsi" w:hAnsiTheme="minorHAnsi" w:cstheme="minorHAnsi"/>
        </w:rPr>
        <w:t xml:space="preserve">, et donnent le cas échéant lieu à une modification du règlement de </w:t>
      </w:r>
      <w:r w:rsidR="003E6BB4">
        <w:rPr>
          <w:rFonts w:asciiTheme="minorHAnsi" w:hAnsiTheme="minorHAnsi" w:cstheme="minorHAnsi"/>
        </w:rPr>
        <w:t>consultation.</w:t>
      </w:r>
    </w:p>
    <w:p w14:paraId="3CACAA7E" w14:textId="51E56082" w:rsidR="00AD003A" w:rsidRDefault="00765D04">
      <w:pPr>
        <w:ind w:left="0" w:firstLine="0"/>
        <w:rPr>
          <w:rFonts w:asciiTheme="minorHAnsi" w:hAnsiTheme="minorHAnsi" w:cstheme="minorHAnsi"/>
        </w:rPr>
      </w:pPr>
      <w:r w:rsidRPr="00765D04">
        <w:rPr>
          <w:rFonts w:asciiTheme="minorHAnsi" w:hAnsiTheme="minorHAnsi" w:cstheme="minorHAnsi"/>
        </w:rPr>
        <w:t>Les conseils externes qui accompagnent la Société Agréée dans l’analyse des dossiers remis par les Candidats sont également tenus par cette obligation de confidentialité. </w:t>
      </w:r>
    </w:p>
    <w:p w14:paraId="3C6CCB7D" w14:textId="23C47C44" w:rsidR="00603502" w:rsidRPr="00CC6968" w:rsidRDefault="00603502" w:rsidP="00310D34">
      <w:pPr>
        <w:ind w:left="0" w:firstLine="0"/>
        <w:rPr>
          <w:rFonts w:asciiTheme="minorHAnsi" w:hAnsiTheme="minorHAnsi" w:cstheme="minorHAnsi"/>
        </w:rPr>
      </w:pPr>
      <w:r>
        <w:rPr>
          <w:rFonts w:asciiTheme="minorHAnsi" w:hAnsiTheme="minorHAnsi" w:cstheme="minorHAnsi"/>
        </w:rPr>
        <w:t xml:space="preserve">Le candidat est informé que dans l’hypothèse où il serait lauréat, certaines </w:t>
      </w:r>
      <w:r w:rsidRPr="00603502">
        <w:rPr>
          <w:rFonts w:asciiTheme="minorHAnsi" w:hAnsiTheme="minorHAnsi" w:cstheme="minorHAnsi"/>
        </w:rPr>
        <w:t xml:space="preserve">informations de </w:t>
      </w:r>
      <w:r>
        <w:rPr>
          <w:rFonts w:asciiTheme="minorHAnsi" w:hAnsiTheme="minorHAnsi" w:cstheme="minorHAnsi"/>
        </w:rPr>
        <w:t>s</w:t>
      </w:r>
      <w:r w:rsidRPr="00603502">
        <w:rPr>
          <w:rFonts w:asciiTheme="minorHAnsi" w:hAnsiTheme="minorHAnsi" w:cstheme="minorHAnsi"/>
        </w:rPr>
        <w:t>a candidature (adresse magasin, contact, etc.) ser</w:t>
      </w:r>
      <w:r w:rsidR="00D87BE5">
        <w:rPr>
          <w:rFonts w:asciiTheme="minorHAnsi" w:hAnsiTheme="minorHAnsi" w:cstheme="minorHAnsi"/>
        </w:rPr>
        <w:t>ont</w:t>
      </w:r>
      <w:r w:rsidRPr="00603502">
        <w:rPr>
          <w:rFonts w:asciiTheme="minorHAnsi" w:hAnsiTheme="minorHAnsi" w:cstheme="minorHAnsi"/>
        </w:rPr>
        <w:t xml:space="preserve"> transmis</w:t>
      </w:r>
      <w:r w:rsidR="00D87BE5">
        <w:rPr>
          <w:rFonts w:asciiTheme="minorHAnsi" w:hAnsiTheme="minorHAnsi" w:cstheme="minorHAnsi"/>
        </w:rPr>
        <w:t>es</w:t>
      </w:r>
      <w:r w:rsidRPr="00603502">
        <w:rPr>
          <w:rFonts w:asciiTheme="minorHAnsi" w:hAnsiTheme="minorHAnsi" w:cstheme="minorHAnsi"/>
        </w:rPr>
        <w:t xml:space="preserve"> aux </w:t>
      </w:r>
      <w:r w:rsidR="00D87BE5">
        <w:rPr>
          <w:rFonts w:asciiTheme="minorHAnsi" w:hAnsiTheme="minorHAnsi" w:cstheme="minorHAnsi"/>
        </w:rPr>
        <w:t>Fournisseurs d’Equipements de récupération et de déconsignation</w:t>
      </w:r>
      <w:r w:rsidR="00873842">
        <w:rPr>
          <w:rFonts w:asciiTheme="minorHAnsi" w:hAnsiTheme="minorHAnsi" w:cstheme="minorHAnsi"/>
        </w:rPr>
        <w:t xml:space="preserve"> pour les besoins du Contrat</w:t>
      </w:r>
      <w:r w:rsidR="00D87BE5">
        <w:rPr>
          <w:rFonts w:asciiTheme="minorHAnsi" w:hAnsiTheme="minorHAnsi" w:cstheme="minorHAnsi"/>
        </w:rPr>
        <w:t>.</w:t>
      </w:r>
    </w:p>
    <w:p w14:paraId="1B95F21E" w14:textId="22A4523A" w:rsidR="000F7C2E" w:rsidRPr="00CC6968" w:rsidRDefault="000F7C2E" w:rsidP="000F7C2E">
      <w:pPr>
        <w:tabs>
          <w:tab w:val="left" w:pos="2980"/>
        </w:tabs>
        <w:rPr>
          <w:rFonts w:asciiTheme="minorHAnsi" w:hAnsiTheme="minorHAnsi" w:cstheme="minorHAnsi"/>
        </w:rPr>
        <w:sectPr w:rsidR="000F7C2E" w:rsidRPr="00CC6968" w:rsidSect="00D7041D">
          <w:headerReference w:type="even" r:id="rId16"/>
          <w:footerReference w:type="even" r:id="rId17"/>
          <w:footerReference w:type="default" r:id="rId18"/>
          <w:headerReference w:type="first" r:id="rId19"/>
          <w:footerReference w:type="first" r:id="rId20"/>
          <w:pgSz w:w="11906" w:h="16838"/>
          <w:pgMar w:top="1417" w:right="1417" w:bottom="1417" w:left="1417" w:header="1050" w:footer="397" w:gutter="0"/>
          <w:pgNumType w:start="1"/>
          <w:cols w:space="720"/>
          <w:docGrid w:linePitch="272"/>
        </w:sectPr>
      </w:pPr>
      <w:r w:rsidRPr="00CC6968">
        <w:rPr>
          <w:rFonts w:asciiTheme="minorHAnsi" w:hAnsiTheme="minorHAnsi" w:cstheme="minorHAnsi"/>
        </w:rPr>
        <w:tab/>
      </w:r>
    </w:p>
    <w:p w14:paraId="62761CBF" w14:textId="77777777" w:rsidR="008275AD" w:rsidRPr="00CC6968" w:rsidRDefault="00287639">
      <w:pPr>
        <w:spacing w:after="2175" w:line="259" w:lineRule="auto"/>
        <w:ind w:left="0" w:right="5" w:firstLine="0"/>
        <w:jc w:val="right"/>
        <w:rPr>
          <w:rFonts w:asciiTheme="minorHAnsi" w:hAnsiTheme="minorHAnsi" w:cstheme="minorHAnsi"/>
        </w:rPr>
      </w:pPr>
      <w:r w:rsidRPr="00CC6968">
        <w:rPr>
          <w:rFonts w:asciiTheme="minorHAnsi" w:hAnsiTheme="minorHAnsi" w:cstheme="minorHAnsi"/>
          <w:color w:val="E6007E"/>
          <w:sz w:val="18"/>
        </w:rPr>
        <w:t xml:space="preserve"> </w:t>
      </w:r>
    </w:p>
    <w:p w14:paraId="6839BFE6" w14:textId="36B92CE3" w:rsidR="008275AD" w:rsidRPr="00987B39" w:rsidRDefault="00287639" w:rsidP="00987B39">
      <w:pPr>
        <w:pStyle w:val="Heading1"/>
        <w:jc w:val="both"/>
      </w:pPr>
      <w:bookmarkStart w:id="599" w:name="_Toc168309227"/>
      <w:bookmarkStart w:id="600" w:name="_Toc208851213"/>
      <w:r w:rsidRPr="00987B39">
        <w:t>ANNEXES</w:t>
      </w:r>
      <w:bookmarkEnd w:id="599"/>
      <w:bookmarkEnd w:id="600"/>
      <w:r w:rsidRPr="00987B39">
        <w:t xml:space="preserve"> </w:t>
      </w:r>
    </w:p>
    <w:p w14:paraId="0A83C5B5" w14:textId="77777777" w:rsidR="008275AD" w:rsidRPr="00CC6968" w:rsidRDefault="00287639">
      <w:pPr>
        <w:spacing w:after="0" w:line="259" w:lineRule="auto"/>
        <w:ind w:left="0" w:firstLine="0"/>
        <w:jc w:val="left"/>
        <w:rPr>
          <w:rFonts w:asciiTheme="minorHAnsi" w:hAnsiTheme="minorHAnsi" w:cstheme="minorHAnsi"/>
        </w:rPr>
      </w:pPr>
      <w:r w:rsidRPr="00CC6968">
        <w:rPr>
          <w:rFonts w:asciiTheme="minorHAnsi" w:hAnsiTheme="minorHAnsi" w:cstheme="minorHAnsi"/>
          <w:color w:val="E6007E"/>
          <w:sz w:val="60"/>
        </w:rPr>
        <w:t xml:space="preserve"> </w:t>
      </w:r>
    </w:p>
    <w:p w14:paraId="05BC27A8" w14:textId="68144AA4" w:rsidR="00746AC7" w:rsidRDefault="00287639" w:rsidP="0099097E">
      <w:pPr>
        <w:spacing w:after="947" w:line="259" w:lineRule="auto"/>
        <w:ind w:left="-29" w:firstLine="0"/>
        <w:jc w:val="left"/>
        <w:rPr>
          <w:rFonts w:asciiTheme="minorHAnsi" w:hAnsiTheme="minorHAnsi" w:cstheme="minorHAnsi"/>
          <w:highlight w:val="yellow"/>
        </w:rPr>
      </w:pPr>
      <w:r w:rsidRPr="00CC6968">
        <w:rPr>
          <w:rFonts w:asciiTheme="minorHAnsi" w:eastAsia="Calibri" w:hAnsiTheme="minorHAnsi" w:cstheme="minorHAnsi"/>
          <w:noProof/>
          <w:sz w:val="26"/>
          <w:szCs w:val="26"/>
        </w:rPr>
        <mc:AlternateContent>
          <mc:Choice Requires="wpg">
            <w:drawing>
              <wp:inline distT="0" distB="0" distL="0" distR="0" wp14:anchorId="77BABDAB" wp14:editId="4748D15A">
                <wp:extent cx="719328" cy="38100"/>
                <wp:effectExtent l="0" t="0" r="24130" b="19050"/>
                <wp:docPr id="25091" name="Groupe 25091"/>
                <wp:cNvGraphicFramePr/>
                <a:graphic xmlns:a="http://schemas.openxmlformats.org/drawingml/2006/main">
                  <a:graphicData uri="http://schemas.microsoft.com/office/word/2010/wordprocessingGroup">
                    <wpg:wgp>
                      <wpg:cNvGrpSpPr/>
                      <wpg:grpSpPr>
                        <a:xfrm>
                          <a:off x="0" y="0"/>
                          <a:ext cx="719328" cy="38100"/>
                          <a:chOff x="0" y="0"/>
                          <a:chExt cx="719328" cy="38100"/>
                        </a:xfrm>
                        <a:solidFill>
                          <a:srgbClr val="0B769F"/>
                        </a:solidFill>
                      </wpg:grpSpPr>
                      <wps:wsp>
                        <wps:cNvPr id="33912" name="Shape 33912"/>
                        <wps:cNvSpPr/>
                        <wps:spPr>
                          <a:xfrm>
                            <a:off x="0" y="0"/>
                            <a:ext cx="719328" cy="38100"/>
                          </a:xfrm>
                          <a:custGeom>
                            <a:avLst/>
                            <a:gdLst/>
                            <a:ahLst/>
                            <a:cxnLst/>
                            <a:rect l="0" t="0" r="0" b="0"/>
                            <a:pathLst>
                              <a:path w="719328" h="38100">
                                <a:moveTo>
                                  <a:pt x="0" y="0"/>
                                </a:moveTo>
                                <a:lnTo>
                                  <a:pt x="719328" y="0"/>
                                </a:lnTo>
                                <a:lnTo>
                                  <a:pt x="719328" y="38100"/>
                                </a:lnTo>
                                <a:lnTo>
                                  <a:pt x="0" y="38100"/>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a14="http://schemas.microsoft.com/office/drawing/2010/main" xmlns:arto="http://schemas.microsoft.com/office/word/2006/arto">
            <w:pict w14:anchorId="49CCB3CD">
              <v:group id="Groupe 25091" style="width:56.65pt;height:3pt;mso-position-horizontal-relative:char;mso-position-vertical-relative:line" coordsize="7193,381" o:spid="_x0000_s1026" w14:anchorId="695092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">
                <v:shape id="Shape 33912" style="position:absolute;width:7193;height:381;visibility:visible;mso-wrap-style:square;v-text-anchor:top" coordsize="719328,38100" o:spid="_x0000_s1027" filled="f" strokecolor="#0b769f" strokeweight="0" path="m,l719328,r,38100l,3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">
                  <v:stroke miterlimit="83231f" joinstyle="miter"/>
                  <v:path textboxrect="0,0,719328,38100" arrowok="t"/>
                </v:shape>
                <w10:anchorlock/>
              </v:group>
            </w:pict>
          </mc:Fallback>
        </mc:AlternateContent>
      </w:r>
    </w:p>
    <w:p w14:paraId="1CCB7700" w14:textId="77777777" w:rsidR="0099097E" w:rsidRDefault="0099097E" w:rsidP="0099097E">
      <w:pPr>
        <w:pStyle w:val="ListParagraph"/>
        <w:numPr>
          <w:ilvl w:val="0"/>
          <w:numId w:val="23"/>
        </w:numPr>
        <w:ind w:left="1560"/>
        <w:rPr>
          <w:rFonts w:asciiTheme="minorHAnsi" w:hAnsiTheme="minorHAnsi" w:cstheme="minorHAnsi"/>
        </w:rPr>
      </w:pPr>
      <w:r w:rsidRPr="00B04053">
        <w:rPr>
          <w:rFonts w:asciiTheme="minorHAnsi" w:hAnsiTheme="minorHAnsi" w:cstheme="minorHAnsi"/>
        </w:rPr>
        <w:t xml:space="preserve">Annexe </w:t>
      </w:r>
      <w:r>
        <w:rPr>
          <w:rFonts w:asciiTheme="minorHAnsi" w:hAnsiTheme="minorHAnsi" w:cstheme="minorHAnsi"/>
        </w:rPr>
        <w:t>1</w:t>
      </w:r>
      <w:r w:rsidRPr="00B04053">
        <w:rPr>
          <w:rFonts w:asciiTheme="minorHAnsi" w:hAnsiTheme="minorHAnsi" w:cstheme="minorHAnsi"/>
        </w:rPr>
        <w:t xml:space="preserve"> : </w:t>
      </w:r>
      <w:r>
        <w:rPr>
          <w:rFonts w:asciiTheme="minorHAnsi" w:hAnsiTheme="minorHAnsi" w:cstheme="minorHAnsi"/>
        </w:rPr>
        <w:t xml:space="preserve">Projet </w:t>
      </w:r>
      <w:commentRangeStart w:id="601"/>
      <w:r>
        <w:rPr>
          <w:rFonts w:asciiTheme="minorHAnsi" w:hAnsiTheme="minorHAnsi" w:cstheme="minorHAnsi"/>
        </w:rPr>
        <w:t>de</w:t>
      </w:r>
      <w:commentRangeEnd w:id="601"/>
      <w:r w:rsidR="001C215F">
        <w:rPr>
          <w:rStyle w:val="CommentReference"/>
          <w:rFonts w:asciiTheme="minorHAnsi" w:hAnsiTheme="minorHAnsi" w:cstheme="minorHAnsi"/>
          <w:sz w:val="20"/>
          <w:szCs w:val="22"/>
        </w:rPr>
        <w:commentReference w:id="601"/>
      </w:r>
      <w:r>
        <w:rPr>
          <w:rFonts w:asciiTheme="minorHAnsi" w:hAnsiTheme="minorHAnsi" w:cstheme="minorHAnsi"/>
        </w:rPr>
        <w:t xml:space="preserve"> c</w:t>
      </w:r>
      <w:r w:rsidRPr="00B04053">
        <w:rPr>
          <w:rFonts w:asciiTheme="minorHAnsi" w:hAnsiTheme="minorHAnsi" w:cstheme="minorHAnsi"/>
        </w:rPr>
        <w:t>ontrat</w:t>
      </w:r>
    </w:p>
    <w:p w14:paraId="44A10E65" w14:textId="77777777" w:rsidR="0099097E" w:rsidRDefault="0099097E" w:rsidP="0099097E">
      <w:pPr>
        <w:pStyle w:val="ListParagraph"/>
        <w:numPr>
          <w:ilvl w:val="1"/>
          <w:numId w:val="23"/>
        </w:numPr>
        <w:rPr>
          <w:rFonts w:asciiTheme="minorHAnsi" w:hAnsiTheme="minorHAnsi" w:cstheme="minorHAnsi"/>
        </w:rPr>
      </w:pPr>
      <w:r w:rsidRPr="00334964">
        <w:rPr>
          <w:rFonts w:asciiTheme="minorHAnsi" w:hAnsiTheme="minorHAnsi" w:cstheme="minorHAnsi"/>
        </w:rPr>
        <w:t>Annexe 1A _Protocole transmission données traçabilité</w:t>
      </w:r>
    </w:p>
    <w:p w14:paraId="71B218E6" w14:textId="77777777" w:rsidR="0099097E" w:rsidRDefault="0099097E" w:rsidP="0099097E">
      <w:pPr>
        <w:pStyle w:val="ListParagraph"/>
        <w:numPr>
          <w:ilvl w:val="1"/>
          <w:numId w:val="23"/>
        </w:numPr>
        <w:rPr>
          <w:rFonts w:asciiTheme="minorHAnsi" w:hAnsiTheme="minorHAnsi" w:cstheme="minorHAnsi"/>
        </w:rPr>
      </w:pPr>
      <w:r w:rsidRPr="009A1C9B">
        <w:rPr>
          <w:rFonts w:asciiTheme="minorHAnsi" w:hAnsiTheme="minorHAnsi" w:cstheme="minorHAnsi"/>
        </w:rPr>
        <w:t>Annexe 1B_Template de transmission des données de ventes mensuelles</w:t>
      </w:r>
    </w:p>
    <w:p w14:paraId="58721216" w14:textId="77777777" w:rsidR="0099097E" w:rsidRDefault="0099097E" w:rsidP="0099097E">
      <w:pPr>
        <w:pStyle w:val="ListParagraph"/>
        <w:numPr>
          <w:ilvl w:val="0"/>
          <w:numId w:val="23"/>
        </w:numPr>
        <w:ind w:left="1560"/>
        <w:rPr>
          <w:rFonts w:asciiTheme="minorHAnsi" w:hAnsiTheme="minorHAnsi" w:cstheme="minorHAnsi"/>
        </w:rPr>
      </w:pPr>
      <w:r>
        <w:rPr>
          <w:rFonts w:asciiTheme="minorHAnsi" w:hAnsiTheme="minorHAnsi" w:cstheme="minorHAnsi"/>
        </w:rPr>
        <w:t>Annexe 2 : Spécifications techniques</w:t>
      </w:r>
    </w:p>
    <w:p w14:paraId="2B2CAA70" w14:textId="77777777" w:rsidR="0099097E" w:rsidRDefault="0099097E" w:rsidP="0099097E">
      <w:pPr>
        <w:pStyle w:val="ListParagraph"/>
        <w:numPr>
          <w:ilvl w:val="0"/>
          <w:numId w:val="23"/>
        </w:numPr>
        <w:ind w:left="1560"/>
        <w:rPr>
          <w:rFonts w:asciiTheme="minorHAnsi" w:hAnsiTheme="minorHAnsi" w:cstheme="minorHAnsi"/>
        </w:rPr>
      </w:pPr>
      <w:r>
        <w:rPr>
          <w:rFonts w:asciiTheme="minorHAnsi" w:hAnsiTheme="minorHAnsi" w:cstheme="minorHAnsi"/>
        </w:rPr>
        <w:t>Annexe 3 : Fiche Candidature</w:t>
      </w:r>
    </w:p>
    <w:p w14:paraId="6B93595C" w14:textId="77777777" w:rsidR="0099097E" w:rsidRDefault="0099097E" w:rsidP="0099097E">
      <w:pPr>
        <w:pStyle w:val="ListParagraph"/>
        <w:numPr>
          <w:ilvl w:val="0"/>
          <w:numId w:val="23"/>
        </w:numPr>
        <w:ind w:left="1560"/>
        <w:rPr>
          <w:rFonts w:asciiTheme="minorHAnsi" w:hAnsiTheme="minorHAnsi" w:cstheme="minorHAnsi"/>
        </w:rPr>
      </w:pPr>
      <w:r>
        <w:rPr>
          <w:rFonts w:asciiTheme="minorHAnsi" w:hAnsiTheme="minorHAnsi" w:cstheme="minorHAnsi"/>
        </w:rPr>
        <w:t>Annexe 4 : Présentation du projet</w:t>
      </w:r>
    </w:p>
    <w:p w14:paraId="0ED813FD" w14:textId="77777777" w:rsidR="0099097E" w:rsidRDefault="0099097E" w:rsidP="0099097E">
      <w:pPr>
        <w:pStyle w:val="ListParagraph"/>
        <w:numPr>
          <w:ilvl w:val="0"/>
          <w:numId w:val="23"/>
        </w:numPr>
        <w:ind w:left="1560"/>
        <w:rPr>
          <w:rFonts w:asciiTheme="minorHAnsi" w:hAnsiTheme="minorHAnsi" w:cstheme="minorHAnsi"/>
        </w:rPr>
      </w:pPr>
      <w:r>
        <w:rPr>
          <w:rFonts w:asciiTheme="minorHAnsi" w:hAnsiTheme="minorHAnsi" w:cstheme="minorHAnsi"/>
        </w:rPr>
        <w:t>Annexe 5 : Fiche Fournisseur</w:t>
      </w:r>
    </w:p>
    <w:p w14:paraId="1283843D" w14:textId="77777777" w:rsidR="0099097E" w:rsidRDefault="0099097E" w:rsidP="0099097E">
      <w:pPr>
        <w:pStyle w:val="ListParagraph"/>
        <w:numPr>
          <w:ilvl w:val="0"/>
          <w:numId w:val="23"/>
        </w:numPr>
        <w:ind w:left="1560"/>
        <w:rPr>
          <w:rFonts w:asciiTheme="minorHAnsi" w:hAnsiTheme="minorHAnsi" w:cstheme="minorHAnsi"/>
        </w:rPr>
      </w:pPr>
      <w:r w:rsidRPr="00B659F0">
        <w:rPr>
          <w:rFonts w:asciiTheme="minorHAnsi" w:hAnsiTheme="minorHAnsi" w:cstheme="minorHAnsi"/>
        </w:rPr>
        <w:t>Annexe</w:t>
      </w:r>
      <w:r>
        <w:rPr>
          <w:rFonts w:asciiTheme="minorHAnsi" w:hAnsiTheme="minorHAnsi" w:cstheme="minorHAnsi"/>
        </w:rPr>
        <w:t xml:space="preserve"> </w:t>
      </w:r>
      <w:r w:rsidRPr="00B659F0">
        <w:rPr>
          <w:rFonts w:asciiTheme="minorHAnsi" w:hAnsiTheme="minorHAnsi" w:cstheme="minorHAnsi"/>
        </w:rPr>
        <w:t>6 :</w:t>
      </w:r>
      <w:r>
        <w:rPr>
          <w:rFonts w:asciiTheme="minorHAnsi" w:hAnsiTheme="minorHAnsi" w:cstheme="minorHAnsi"/>
        </w:rPr>
        <w:t xml:space="preserve"> Fiches techniques des Equipements de récupération et de déconsignation disponibles</w:t>
      </w:r>
    </w:p>
    <w:p w14:paraId="5A74DBE5" w14:textId="77777777" w:rsidR="0099097E" w:rsidRDefault="0099097E" w:rsidP="0099097E">
      <w:pPr>
        <w:pStyle w:val="ListParagraph"/>
        <w:numPr>
          <w:ilvl w:val="0"/>
          <w:numId w:val="23"/>
        </w:numPr>
        <w:ind w:left="1560"/>
        <w:rPr>
          <w:ins w:id="602" w:author="Marie WENDLING" w:date="2025-12-05T10:30:00Z" w16du:dateUtc="2025-12-05T09:30:00Z"/>
          <w:rFonts w:asciiTheme="minorHAnsi" w:hAnsiTheme="minorHAnsi" w:cstheme="minorHAnsi"/>
        </w:rPr>
      </w:pPr>
      <w:r>
        <w:rPr>
          <w:rFonts w:asciiTheme="minorHAnsi" w:hAnsiTheme="minorHAnsi" w:cstheme="minorHAnsi"/>
        </w:rPr>
        <w:t>Annexe 7 : Calendrier de déploiement</w:t>
      </w:r>
    </w:p>
    <w:p w14:paraId="74EE3222" w14:textId="62E0C595" w:rsidR="00943790" w:rsidRPr="000A3E9C" w:rsidRDefault="00943790" w:rsidP="0099097E">
      <w:pPr>
        <w:pStyle w:val="ListParagraph"/>
        <w:numPr>
          <w:ilvl w:val="0"/>
          <w:numId w:val="23"/>
        </w:numPr>
        <w:ind w:left="1560"/>
        <w:rPr>
          <w:rFonts w:asciiTheme="minorHAnsi" w:hAnsiTheme="minorHAnsi" w:cstheme="minorHAnsi"/>
        </w:rPr>
      </w:pPr>
      <w:ins w:id="603" w:author="Marie WENDLING" w:date="2025-12-05T10:30:00Z" w16du:dateUtc="2025-12-05T09:30:00Z">
        <w:r>
          <w:rPr>
            <w:rFonts w:asciiTheme="minorHAnsi" w:hAnsiTheme="minorHAnsi" w:cstheme="minorHAnsi"/>
          </w:rPr>
          <w:t xml:space="preserve">Annexe 8 : </w:t>
        </w:r>
        <w:r w:rsidR="00DB6F96">
          <w:rPr>
            <w:rFonts w:asciiTheme="minorHAnsi" w:hAnsiTheme="minorHAnsi" w:cstheme="minorHAnsi"/>
          </w:rPr>
          <w:t>Catalogue des références ReUse</w:t>
        </w:r>
      </w:ins>
    </w:p>
    <w:p w14:paraId="2129E07D" w14:textId="0578D312" w:rsidR="00650D6F" w:rsidRPr="00650D6F" w:rsidRDefault="00650D6F" w:rsidP="00310D34">
      <w:pPr>
        <w:spacing w:after="0" w:line="240" w:lineRule="auto"/>
        <w:ind w:left="0" w:firstLine="0"/>
        <w:jc w:val="left"/>
        <w:rPr>
          <w:color w:val="auto"/>
          <w:kern w:val="0"/>
          <w:sz w:val="24"/>
          <w:szCs w:val="24"/>
          <w14:ligatures w14:val="none"/>
        </w:rPr>
      </w:pPr>
    </w:p>
    <w:p w14:paraId="12D11402" w14:textId="1F0CDE3C" w:rsidR="0CEB346D" w:rsidRDefault="0CEB346D" w:rsidP="401CEB6A">
      <w:pPr>
        <w:pStyle w:val="ListParagraph"/>
        <w:spacing w:after="123" w:line="259" w:lineRule="auto"/>
        <w:jc w:val="left"/>
        <w:rPr>
          <w:rFonts w:asciiTheme="minorHAnsi" w:hAnsiTheme="minorHAnsi" w:cstheme="minorBidi"/>
          <w:sz w:val="26"/>
          <w:szCs w:val="26"/>
          <w:highlight w:val="yellow"/>
        </w:rPr>
      </w:pPr>
    </w:p>
    <w:p w14:paraId="41AF10DD" w14:textId="77777777" w:rsidR="0068151E" w:rsidRPr="0068151E" w:rsidRDefault="0068151E" w:rsidP="0068151E">
      <w:pPr>
        <w:pStyle w:val="ListParagraph"/>
        <w:rPr>
          <w:rFonts w:asciiTheme="minorHAnsi" w:hAnsiTheme="minorHAnsi" w:cstheme="minorHAnsi"/>
          <w:sz w:val="26"/>
          <w:szCs w:val="26"/>
        </w:rPr>
      </w:pPr>
    </w:p>
    <w:p w14:paraId="4D7AC171"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795BEF54"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56F95D34" w14:textId="77777777" w:rsidR="008275AD" w:rsidRPr="00CC6968" w:rsidRDefault="00287639">
      <w:pPr>
        <w:spacing w:after="123"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37797F1D"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4B0E529A"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7F83BA54" w14:textId="77777777" w:rsidR="008275AD" w:rsidRPr="00CC6968" w:rsidRDefault="00287639">
      <w:pPr>
        <w:spacing w:after="123"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7B90274A"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64404EF9"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1222817F"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50CEB336" w14:textId="77777777" w:rsidR="008275AD" w:rsidRPr="00CC6968" w:rsidRDefault="00287639">
      <w:pPr>
        <w:spacing w:after="123"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7F56F668" w14:textId="2CB674FA" w:rsidR="008275AD" w:rsidRPr="00CC6968" w:rsidRDefault="008275AD">
      <w:pPr>
        <w:spacing w:after="120" w:line="259" w:lineRule="auto"/>
        <w:ind w:left="113" w:firstLine="0"/>
        <w:jc w:val="left"/>
        <w:rPr>
          <w:rFonts w:asciiTheme="minorHAnsi" w:hAnsiTheme="minorHAnsi" w:cstheme="minorHAnsi"/>
        </w:rPr>
      </w:pPr>
    </w:p>
    <w:p w14:paraId="5E13AEEB" w14:textId="625F3639" w:rsidR="008275AD" w:rsidRPr="00CC6968" w:rsidRDefault="008275AD" w:rsidP="000A3E9C">
      <w:pPr>
        <w:spacing w:after="123" w:line="259" w:lineRule="auto"/>
        <w:jc w:val="left"/>
        <w:rPr>
          <w:rFonts w:asciiTheme="minorHAnsi" w:hAnsiTheme="minorHAnsi" w:cstheme="minorHAnsi"/>
        </w:rPr>
      </w:pPr>
    </w:p>
    <w:sectPr w:rsidR="008275AD" w:rsidRPr="00CC6968" w:rsidSect="00AD003A">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1020" w:footer="720"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6" w:author="Bérangère DUFRESNE" w:date="2026-01-19T09:29:00Z" w:initials="BD">
    <w:p w14:paraId="4219DA91" w14:textId="77777777" w:rsidR="00A10A87" w:rsidRDefault="00A10A87" w:rsidP="00A10A87">
      <w:pPr>
        <w:pStyle w:val="CommentText"/>
        <w:ind w:left="0" w:firstLine="0"/>
        <w:jc w:val="left"/>
      </w:pPr>
      <w:r>
        <w:rPr>
          <w:rStyle w:val="CommentReference"/>
        </w:rPr>
        <w:annotationRef/>
      </w:r>
      <w:r>
        <w:t>Cela désigne l’emplacement physique dans le magasin et non le magasin</w:t>
      </w:r>
    </w:p>
  </w:comment>
  <w:comment w:id="140" w:author="Marie WENDLING" w:date="2026-01-16T12:21:00Z" w:initials="MW">
    <w:p w14:paraId="7CDCE931" w14:textId="77777777" w:rsidR="00BE52E9" w:rsidRDefault="00BE52E9" w:rsidP="00BE52E9">
      <w:pPr>
        <w:pStyle w:val="CommentText"/>
        <w:ind w:left="0" w:firstLine="0"/>
        <w:jc w:val="left"/>
      </w:pPr>
      <w:r>
        <w:rPr>
          <w:rStyle w:val="CommentReference"/>
        </w:rPr>
        <w:annotationRef/>
      </w:r>
      <w:r>
        <w:t>Rajouter dans le contrat les modalités d’utilisation du tce</w:t>
      </w:r>
    </w:p>
  </w:comment>
  <w:comment w:id="130" w:author="Bérangère DUFRESNE" w:date="2026-01-19T10:03:00Z" w:initials="BD">
    <w:p w14:paraId="7F41543C" w14:textId="77777777" w:rsidR="00F515D1" w:rsidRDefault="00F515D1" w:rsidP="00F515D1">
      <w:pPr>
        <w:pStyle w:val="CommentText"/>
        <w:ind w:left="0" w:firstLine="0"/>
        <w:jc w:val="left"/>
      </w:pPr>
      <w:r>
        <w:rPr>
          <w:rStyle w:val="CommentReference"/>
        </w:rPr>
        <w:annotationRef/>
      </w:r>
      <w:r>
        <w:t>Ce n’est pas dans le descriptif des équipements mais plutôt dans les conditions de candidature qu’il faut l’intégrer</w:t>
      </w:r>
    </w:p>
  </w:comment>
  <w:comment w:id="452" w:author="Marie WENDLING" w:date="2026-01-16T12:21:00Z" w:initials="MW">
    <w:p w14:paraId="795193B9" w14:textId="77777777" w:rsidR="00442C2A" w:rsidRDefault="00442C2A" w:rsidP="00442C2A">
      <w:pPr>
        <w:pStyle w:val="CommentText"/>
        <w:ind w:left="0" w:firstLine="0"/>
        <w:jc w:val="left"/>
      </w:pPr>
      <w:r>
        <w:rPr>
          <w:rStyle w:val="CommentReference"/>
        </w:rPr>
        <w:annotationRef/>
      </w:r>
      <w:r>
        <w:t>Rajouter dans le contrat les modalités d’utilisation du tce</w:t>
      </w:r>
    </w:p>
  </w:comment>
  <w:comment w:id="466" w:author="Marie WENDLING" w:date="2026-01-16T12:26:00Z" w:initials="MW">
    <w:p w14:paraId="038829B4" w14:textId="77777777" w:rsidR="00B67C66" w:rsidRDefault="00BB054D" w:rsidP="00B67C66">
      <w:pPr>
        <w:pStyle w:val="CommentText"/>
        <w:ind w:left="0" w:firstLine="0"/>
        <w:jc w:val="left"/>
      </w:pPr>
      <w:r>
        <w:rPr>
          <w:rStyle w:val="CommentReference"/>
        </w:rPr>
        <w:annotationRef/>
      </w:r>
      <w:r w:rsidR="00B67C66">
        <w:t>MAJ / cf CR Margaux</w:t>
      </w:r>
    </w:p>
  </w:comment>
  <w:comment w:id="462" w:author="Bérangère DUFRESNE" w:date="2026-01-19T10:38:00Z" w:initials="BD">
    <w:p w14:paraId="2438FDA2" w14:textId="77777777" w:rsidR="00A1064D" w:rsidRDefault="00A1064D" w:rsidP="00A1064D">
      <w:pPr>
        <w:pStyle w:val="CommentText"/>
        <w:ind w:left="0" w:firstLine="0"/>
        <w:jc w:val="left"/>
      </w:pPr>
      <w:r>
        <w:rPr>
          <w:rStyle w:val="CommentReference"/>
        </w:rPr>
        <w:annotationRef/>
      </w:r>
      <w:r>
        <w:t>Conforme à nos échanges, vérifier avec la réponse à la suite du Webinaire</w:t>
      </w:r>
    </w:p>
  </w:comment>
  <w:comment w:id="507" w:author="Bérangère DUFRESNE" w:date="2025-12-04T09:09:00Z" w:initials="BD">
    <w:p w14:paraId="5444B1FE" w14:textId="7A3C804D" w:rsidR="001E11EE" w:rsidRDefault="001E11EE" w:rsidP="001E11EE">
      <w:pPr>
        <w:pStyle w:val="CommentText"/>
        <w:ind w:left="0" w:firstLine="0"/>
        <w:jc w:val="left"/>
      </w:pPr>
      <w:r>
        <w:rPr>
          <w:rStyle w:val="CommentReference"/>
        </w:rPr>
        <w:annotationRef/>
      </w:r>
      <w:r>
        <w:t>À annexer au RC</w:t>
      </w:r>
    </w:p>
  </w:comment>
  <w:comment w:id="564" w:author="Bérangère DUFRESNE" w:date="2025-12-04T14:34:00Z" w:initials="BD">
    <w:p w14:paraId="65B5B2A7" w14:textId="77777777" w:rsidR="00A27236" w:rsidRDefault="00A27236" w:rsidP="00A27236">
      <w:pPr>
        <w:pStyle w:val="CommentText"/>
        <w:ind w:left="0" w:firstLine="0"/>
        <w:jc w:val="left"/>
      </w:pPr>
      <w:r>
        <w:rPr>
          <w:rStyle w:val="CommentReference"/>
        </w:rPr>
        <w:annotationRef/>
      </w:r>
      <w:r>
        <w:t>Ajouter le lien</w:t>
      </w:r>
    </w:p>
  </w:comment>
  <w:comment w:id="601" w:author="Bérangère DUFRESNE" w:date="2025-12-04T09:17:00Z" w:initials="BD">
    <w:p w14:paraId="7239D63D" w14:textId="5F23D2AC" w:rsidR="001C215F" w:rsidRDefault="001C215F" w:rsidP="001C215F">
      <w:pPr>
        <w:pStyle w:val="CommentText"/>
        <w:ind w:left="0" w:firstLine="0"/>
        <w:jc w:val="left"/>
      </w:pPr>
      <w:r>
        <w:rPr>
          <w:rStyle w:val="CommentReference"/>
        </w:rPr>
        <w:annotationRef/>
      </w:r>
      <w:r>
        <w:t>Ajouter catalogue ReUse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219DA91" w15:done="1"/>
  <w15:commentEx w15:paraId="7CDCE931" w15:done="0"/>
  <w15:commentEx w15:paraId="7F41543C" w15:done="0"/>
  <w15:commentEx w15:paraId="795193B9" w15:done="0"/>
  <w15:commentEx w15:paraId="038829B4" w15:done="0"/>
  <w15:commentEx w15:paraId="2438FDA2" w15:done="0"/>
  <w15:commentEx w15:paraId="5444B1FE" w15:done="1"/>
  <w15:commentEx w15:paraId="65B5B2A7" w15:done="1"/>
  <w15:commentEx w15:paraId="7239D63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8EBD399" w16cex:dateUtc="2026-01-19T08:29:00Z"/>
  <w16cex:commentExtensible w16cex:durableId="5D8D0359" w16cex:dateUtc="2026-01-16T11:21:00Z"/>
  <w16cex:commentExtensible w16cex:durableId="3EF01B13" w16cex:dateUtc="2026-01-19T09:03:00Z"/>
  <w16cex:commentExtensible w16cex:durableId="390B76AB" w16cex:dateUtc="2026-01-16T11:21:00Z"/>
  <w16cex:commentExtensible w16cex:durableId="2E940BC3" w16cex:dateUtc="2026-01-16T11:26:00Z"/>
  <w16cex:commentExtensible w16cex:durableId="338CDBB0" w16cex:dateUtc="2026-01-19T09:38:00Z"/>
  <w16cex:commentExtensible w16cex:durableId="6ACE6609" w16cex:dateUtc="2025-12-04T08:09:00Z"/>
  <w16cex:commentExtensible w16cex:durableId="40830FB5" w16cex:dateUtc="2025-12-04T13:34:00Z"/>
  <w16cex:commentExtensible w16cex:durableId="1D665329" w16cex:dateUtc="2025-12-04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219DA91" w16cid:durableId="18EBD399"/>
  <w16cid:commentId w16cid:paraId="7CDCE931" w16cid:durableId="5D8D0359"/>
  <w16cid:commentId w16cid:paraId="7F41543C" w16cid:durableId="3EF01B13"/>
  <w16cid:commentId w16cid:paraId="795193B9" w16cid:durableId="390B76AB"/>
  <w16cid:commentId w16cid:paraId="038829B4" w16cid:durableId="2E940BC3"/>
  <w16cid:commentId w16cid:paraId="2438FDA2" w16cid:durableId="338CDBB0"/>
  <w16cid:commentId w16cid:paraId="5444B1FE" w16cid:durableId="6ACE6609"/>
  <w16cid:commentId w16cid:paraId="65B5B2A7" w16cid:durableId="40830FB5"/>
  <w16cid:commentId w16cid:paraId="7239D63D" w16cid:durableId="1D6653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B5F1B" w14:textId="77777777" w:rsidR="00E22AED" w:rsidRDefault="00E22AED">
      <w:pPr>
        <w:spacing w:after="0" w:line="240" w:lineRule="auto"/>
      </w:pPr>
      <w:r>
        <w:separator/>
      </w:r>
    </w:p>
  </w:endnote>
  <w:endnote w:type="continuationSeparator" w:id="0">
    <w:p w14:paraId="78FD2F50" w14:textId="77777777" w:rsidR="00E22AED" w:rsidRDefault="00E22AED">
      <w:pPr>
        <w:spacing w:after="0" w:line="240" w:lineRule="auto"/>
      </w:pPr>
      <w:r>
        <w:continuationSeparator/>
      </w:r>
    </w:p>
  </w:endnote>
  <w:endnote w:type="continuationNotice" w:id="1">
    <w:p w14:paraId="228F4563" w14:textId="77777777" w:rsidR="00E22AED" w:rsidRDefault="00E22A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A9692" w14:textId="77777777" w:rsidR="008275AD" w:rsidRDefault="00287639">
    <w:pPr>
      <w:spacing w:after="0" w:line="259" w:lineRule="auto"/>
      <w:ind w:left="-1078" w:right="10774"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678D0371" wp14:editId="27C9F82B">
              <wp:simplePos x="0" y="0"/>
              <wp:positionH relativeFrom="page">
                <wp:posOffset>30480</wp:posOffset>
              </wp:positionH>
              <wp:positionV relativeFrom="page">
                <wp:posOffset>9604249</wp:posOffset>
              </wp:positionV>
              <wp:extent cx="7523988" cy="1082041"/>
              <wp:effectExtent l="0" t="0" r="0" b="0"/>
              <wp:wrapSquare wrapText="bothSides"/>
              <wp:docPr id="32644" name="Groupe 32644"/>
              <wp:cNvGraphicFramePr/>
              <a:graphic xmlns:a="http://schemas.openxmlformats.org/drawingml/2006/main">
                <a:graphicData uri="http://schemas.microsoft.com/office/word/2010/wordprocessingGroup">
                  <wpg:wgp>
                    <wpg:cNvGrpSpPr/>
                    <wpg:grpSpPr>
                      <a:xfrm>
                        <a:off x="0" y="0"/>
                        <a:ext cx="7523988" cy="1082041"/>
                        <a:chOff x="0" y="0"/>
                        <a:chExt cx="7523988" cy="1082041"/>
                      </a:xfrm>
                    </wpg:grpSpPr>
                    <wps:wsp>
                      <wps:cNvPr id="32645" name="Shape 32645"/>
                      <wps:cNvSpPr/>
                      <wps:spPr>
                        <a:xfrm>
                          <a:off x="6204204" y="0"/>
                          <a:ext cx="1088136" cy="1082041"/>
                        </a:xfrm>
                        <a:custGeom>
                          <a:avLst/>
                          <a:gdLst/>
                          <a:ahLst/>
                          <a:cxnLst/>
                          <a:rect l="0" t="0" r="0" b="0"/>
                          <a:pathLst>
                            <a:path w="1088136" h="1082041">
                              <a:moveTo>
                                <a:pt x="1078992" y="0"/>
                              </a:moveTo>
                              <a:lnTo>
                                <a:pt x="1088136" y="0"/>
                              </a:lnTo>
                              <a:lnTo>
                                <a:pt x="9144" y="1082041"/>
                              </a:lnTo>
                              <a:lnTo>
                                <a:pt x="0" y="1082041"/>
                              </a:lnTo>
                              <a:lnTo>
                                <a:pt x="1078992"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46" name="Shape 32646"/>
                      <wps:cNvSpPr/>
                      <wps:spPr>
                        <a:xfrm>
                          <a:off x="6289549" y="0"/>
                          <a:ext cx="1088136" cy="1082041"/>
                        </a:xfrm>
                        <a:custGeom>
                          <a:avLst/>
                          <a:gdLst/>
                          <a:ahLst/>
                          <a:cxnLst/>
                          <a:rect l="0" t="0" r="0" b="0"/>
                          <a:pathLst>
                            <a:path w="1088136" h="1082041">
                              <a:moveTo>
                                <a:pt x="1078992" y="0"/>
                              </a:moveTo>
                              <a:lnTo>
                                <a:pt x="1088136" y="0"/>
                              </a:lnTo>
                              <a:lnTo>
                                <a:pt x="9144" y="1082041"/>
                              </a:lnTo>
                              <a:lnTo>
                                <a:pt x="0" y="1082041"/>
                              </a:lnTo>
                              <a:lnTo>
                                <a:pt x="1078992"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47" name="Shape 32647"/>
                      <wps:cNvSpPr/>
                      <wps:spPr>
                        <a:xfrm>
                          <a:off x="6374892" y="0"/>
                          <a:ext cx="1089661" cy="1082041"/>
                        </a:xfrm>
                        <a:custGeom>
                          <a:avLst/>
                          <a:gdLst/>
                          <a:ahLst/>
                          <a:cxnLst/>
                          <a:rect l="0" t="0" r="0" b="0"/>
                          <a:pathLst>
                            <a:path w="1089661" h="1082041">
                              <a:moveTo>
                                <a:pt x="1082040" y="0"/>
                              </a:moveTo>
                              <a:lnTo>
                                <a:pt x="1089661" y="0"/>
                              </a:lnTo>
                              <a:lnTo>
                                <a:pt x="9144" y="1082041"/>
                              </a:lnTo>
                              <a:lnTo>
                                <a:pt x="0" y="1082041"/>
                              </a:lnTo>
                              <a:lnTo>
                                <a:pt x="1082040"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48" name="Shape 32648"/>
                      <wps:cNvSpPr/>
                      <wps:spPr>
                        <a:xfrm>
                          <a:off x="6464808" y="16764"/>
                          <a:ext cx="1059180" cy="1065277"/>
                        </a:xfrm>
                        <a:custGeom>
                          <a:avLst/>
                          <a:gdLst/>
                          <a:ahLst/>
                          <a:cxnLst/>
                          <a:rect l="0" t="0" r="0" b="0"/>
                          <a:pathLst>
                            <a:path w="1059180" h="1065277">
                              <a:moveTo>
                                <a:pt x="1059180" y="0"/>
                              </a:moveTo>
                              <a:lnTo>
                                <a:pt x="1059180" y="9144"/>
                              </a:lnTo>
                              <a:lnTo>
                                <a:pt x="9144" y="1065277"/>
                              </a:lnTo>
                              <a:lnTo>
                                <a:pt x="0" y="1065277"/>
                              </a:lnTo>
                              <a:lnTo>
                                <a:pt x="1059180"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49" name="Shape 32649"/>
                      <wps:cNvSpPr/>
                      <wps:spPr>
                        <a:xfrm>
                          <a:off x="6550152" y="105156"/>
                          <a:ext cx="973835" cy="976885"/>
                        </a:xfrm>
                        <a:custGeom>
                          <a:avLst/>
                          <a:gdLst/>
                          <a:ahLst/>
                          <a:cxnLst/>
                          <a:rect l="0" t="0" r="0" b="0"/>
                          <a:pathLst>
                            <a:path w="973835" h="976885">
                              <a:moveTo>
                                <a:pt x="973835" y="0"/>
                              </a:moveTo>
                              <a:lnTo>
                                <a:pt x="973835" y="9144"/>
                              </a:lnTo>
                              <a:lnTo>
                                <a:pt x="9144" y="976885"/>
                              </a:lnTo>
                              <a:lnTo>
                                <a:pt x="0" y="976885"/>
                              </a:lnTo>
                              <a:lnTo>
                                <a:pt x="973835"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0" name="Shape 32650"/>
                      <wps:cNvSpPr/>
                      <wps:spPr>
                        <a:xfrm>
                          <a:off x="6635496" y="192024"/>
                          <a:ext cx="888492" cy="890017"/>
                        </a:xfrm>
                        <a:custGeom>
                          <a:avLst/>
                          <a:gdLst/>
                          <a:ahLst/>
                          <a:cxnLst/>
                          <a:rect l="0" t="0" r="0" b="0"/>
                          <a:pathLst>
                            <a:path w="888492" h="890017">
                              <a:moveTo>
                                <a:pt x="888492" y="0"/>
                              </a:moveTo>
                              <a:lnTo>
                                <a:pt x="888492" y="9144"/>
                              </a:lnTo>
                              <a:lnTo>
                                <a:pt x="9144" y="890017"/>
                              </a:lnTo>
                              <a:lnTo>
                                <a:pt x="0" y="890017"/>
                              </a:lnTo>
                              <a:lnTo>
                                <a:pt x="888492"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1" name="Shape 32651"/>
                      <wps:cNvSpPr/>
                      <wps:spPr>
                        <a:xfrm>
                          <a:off x="6723888" y="277368"/>
                          <a:ext cx="800100" cy="804673"/>
                        </a:xfrm>
                        <a:custGeom>
                          <a:avLst/>
                          <a:gdLst/>
                          <a:ahLst/>
                          <a:cxnLst/>
                          <a:rect l="0" t="0" r="0" b="0"/>
                          <a:pathLst>
                            <a:path w="800100" h="804673">
                              <a:moveTo>
                                <a:pt x="800100" y="0"/>
                              </a:moveTo>
                              <a:lnTo>
                                <a:pt x="800100" y="9145"/>
                              </a:lnTo>
                              <a:lnTo>
                                <a:pt x="10668" y="804673"/>
                              </a:lnTo>
                              <a:lnTo>
                                <a:pt x="0" y="804673"/>
                              </a:lnTo>
                              <a:lnTo>
                                <a:pt x="800100"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2" name="Shape 32652"/>
                      <wps:cNvSpPr/>
                      <wps:spPr>
                        <a:xfrm>
                          <a:off x="6810756" y="365760"/>
                          <a:ext cx="713232" cy="716281"/>
                        </a:xfrm>
                        <a:custGeom>
                          <a:avLst/>
                          <a:gdLst/>
                          <a:ahLst/>
                          <a:cxnLst/>
                          <a:rect l="0" t="0" r="0" b="0"/>
                          <a:pathLst>
                            <a:path w="713232" h="716281">
                              <a:moveTo>
                                <a:pt x="713232" y="0"/>
                              </a:moveTo>
                              <a:lnTo>
                                <a:pt x="713232" y="10668"/>
                              </a:lnTo>
                              <a:lnTo>
                                <a:pt x="9144" y="716281"/>
                              </a:lnTo>
                              <a:lnTo>
                                <a:pt x="0" y="716281"/>
                              </a:lnTo>
                              <a:lnTo>
                                <a:pt x="713232"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3" name="Shape 32653"/>
                      <wps:cNvSpPr/>
                      <wps:spPr>
                        <a:xfrm>
                          <a:off x="6896100" y="452628"/>
                          <a:ext cx="627887" cy="629413"/>
                        </a:xfrm>
                        <a:custGeom>
                          <a:avLst/>
                          <a:gdLst/>
                          <a:ahLst/>
                          <a:cxnLst/>
                          <a:rect l="0" t="0" r="0" b="0"/>
                          <a:pathLst>
                            <a:path w="627887" h="629413">
                              <a:moveTo>
                                <a:pt x="627887" y="0"/>
                              </a:moveTo>
                              <a:lnTo>
                                <a:pt x="627887" y="9144"/>
                              </a:lnTo>
                              <a:lnTo>
                                <a:pt x="9144" y="629413"/>
                              </a:lnTo>
                              <a:lnTo>
                                <a:pt x="0" y="629413"/>
                              </a:lnTo>
                              <a:lnTo>
                                <a:pt x="627887"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4" name="Shape 32654"/>
                      <wps:cNvSpPr/>
                      <wps:spPr>
                        <a:xfrm>
                          <a:off x="6984492" y="537973"/>
                          <a:ext cx="539496" cy="544068"/>
                        </a:xfrm>
                        <a:custGeom>
                          <a:avLst/>
                          <a:gdLst/>
                          <a:ahLst/>
                          <a:cxnLst/>
                          <a:rect l="0" t="0" r="0" b="0"/>
                          <a:pathLst>
                            <a:path w="539496" h="544068">
                              <a:moveTo>
                                <a:pt x="539496" y="0"/>
                              </a:moveTo>
                              <a:lnTo>
                                <a:pt x="539496" y="9144"/>
                              </a:lnTo>
                              <a:lnTo>
                                <a:pt x="9144" y="544068"/>
                              </a:lnTo>
                              <a:lnTo>
                                <a:pt x="0" y="544068"/>
                              </a:lnTo>
                              <a:lnTo>
                                <a:pt x="539496"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5" name="Shape 32655"/>
                      <wps:cNvSpPr/>
                      <wps:spPr>
                        <a:xfrm>
                          <a:off x="7069836" y="627888"/>
                          <a:ext cx="454151" cy="454153"/>
                        </a:xfrm>
                        <a:custGeom>
                          <a:avLst/>
                          <a:gdLst/>
                          <a:ahLst/>
                          <a:cxnLst/>
                          <a:rect l="0" t="0" r="0" b="0"/>
                          <a:pathLst>
                            <a:path w="454151" h="454153">
                              <a:moveTo>
                                <a:pt x="454151" y="0"/>
                              </a:moveTo>
                              <a:lnTo>
                                <a:pt x="454151" y="9144"/>
                              </a:lnTo>
                              <a:lnTo>
                                <a:pt x="10668" y="454153"/>
                              </a:lnTo>
                              <a:lnTo>
                                <a:pt x="0" y="454153"/>
                              </a:lnTo>
                              <a:lnTo>
                                <a:pt x="454151"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6" name="Shape 32656"/>
                      <wps:cNvSpPr/>
                      <wps:spPr>
                        <a:xfrm>
                          <a:off x="7156704" y="713232"/>
                          <a:ext cx="367284" cy="368809"/>
                        </a:xfrm>
                        <a:custGeom>
                          <a:avLst/>
                          <a:gdLst/>
                          <a:ahLst/>
                          <a:cxnLst/>
                          <a:rect l="0" t="0" r="0" b="0"/>
                          <a:pathLst>
                            <a:path w="367284" h="368809">
                              <a:moveTo>
                                <a:pt x="367284" y="0"/>
                              </a:moveTo>
                              <a:lnTo>
                                <a:pt x="367284" y="9144"/>
                              </a:lnTo>
                              <a:lnTo>
                                <a:pt x="9144" y="368809"/>
                              </a:lnTo>
                              <a:lnTo>
                                <a:pt x="0" y="368809"/>
                              </a:lnTo>
                              <a:lnTo>
                                <a:pt x="367284"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7" name="Shape 32657"/>
                      <wps:cNvSpPr/>
                      <wps:spPr>
                        <a:xfrm>
                          <a:off x="7245096" y="800100"/>
                          <a:ext cx="278892" cy="281941"/>
                        </a:xfrm>
                        <a:custGeom>
                          <a:avLst/>
                          <a:gdLst/>
                          <a:ahLst/>
                          <a:cxnLst/>
                          <a:rect l="0" t="0" r="0" b="0"/>
                          <a:pathLst>
                            <a:path w="278892" h="281941">
                              <a:moveTo>
                                <a:pt x="278892" y="0"/>
                              </a:moveTo>
                              <a:lnTo>
                                <a:pt x="278892" y="9144"/>
                              </a:lnTo>
                              <a:lnTo>
                                <a:pt x="9144" y="281941"/>
                              </a:lnTo>
                              <a:lnTo>
                                <a:pt x="0" y="281941"/>
                              </a:lnTo>
                              <a:lnTo>
                                <a:pt x="278892"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8" name="Shape 32658"/>
                      <wps:cNvSpPr/>
                      <wps:spPr>
                        <a:xfrm>
                          <a:off x="7330440" y="888492"/>
                          <a:ext cx="193548" cy="193549"/>
                        </a:xfrm>
                        <a:custGeom>
                          <a:avLst/>
                          <a:gdLst/>
                          <a:ahLst/>
                          <a:cxnLst/>
                          <a:rect l="0" t="0" r="0" b="0"/>
                          <a:pathLst>
                            <a:path w="193548" h="193549">
                              <a:moveTo>
                                <a:pt x="193548" y="0"/>
                              </a:moveTo>
                              <a:lnTo>
                                <a:pt x="193548" y="9145"/>
                              </a:lnTo>
                              <a:lnTo>
                                <a:pt x="9144" y="193549"/>
                              </a:lnTo>
                              <a:lnTo>
                                <a:pt x="0" y="193549"/>
                              </a:lnTo>
                              <a:lnTo>
                                <a:pt x="193548"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9" name="Shape 32659"/>
                      <wps:cNvSpPr/>
                      <wps:spPr>
                        <a:xfrm>
                          <a:off x="7415784" y="973837"/>
                          <a:ext cx="108203" cy="108204"/>
                        </a:xfrm>
                        <a:custGeom>
                          <a:avLst/>
                          <a:gdLst/>
                          <a:ahLst/>
                          <a:cxnLst/>
                          <a:rect l="0" t="0" r="0" b="0"/>
                          <a:pathLst>
                            <a:path w="108203" h="108204">
                              <a:moveTo>
                                <a:pt x="108203" y="0"/>
                              </a:moveTo>
                              <a:lnTo>
                                <a:pt x="108203" y="10668"/>
                              </a:lnTo>
                              <a:lnTo>
                                <a:pt x="10668" y="108204"/>
                              </a:lnTo>
                              <a:lnTo>
                                <a:pt x="0" y="108204"/>
                              </a:lnTo>
                              <a:lnTo>
                                <a:pt x="108203"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60" name="Shape 32660"/>
                      <wps:cNvSpPr/>
                      <wps:spPr>
                        <a:xfrm>
                          <a:off x="7505700" y="1060704"/>
                          <a:ext cx="18287" cy="21337"/>
                        </a:xfrm>
                        <a:custGeom>
                          <a:avLst/>
                          <a:gdLst/>
                          <a:ahLst/>
                          <a:cxnLst/>
                          <a:rect l="0" t="0" r="0" b="0"/>
                          <a:pathLst>
                            <a:path w="18287" h="21337">
                              <a:moveTo>
                                <a:pt x="18287" y="0"/>
                              </a:moveTo>
                              <a:lnTo>
                                <a:pt x="18287" y="9144"/>
                              </a:lnTo>
                              <a:lnTo>
                                <a:pt x="9144" y="21337"/>
                              </a:lnTo>
                              <a:lnTo>
                                <a:pt x="0" y="21337"/>
                              </a:lnTo>
                              <a:lnTo>
                                <a:pt x="18287"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67" name="Rectangle 32667"/>
                      <wps:cNvSpPr/>
                      <wps:spPr>
                        <a:xfrm>
                          <a:off x="1229868" y="407986"/>
                          <a:ext cx="37619" cy="125132"/>
                        </a:xfrm>
                        <a:prstGeom prst="rect">
                          <a:avLst/>
                        </a:prstGeom>
                        <a:ln>
                          <a:noFill/>
                        </a:ln>
                      </wps:spPr>
                      <wps:txbx>
                        <w:txbxContent>
                          <w:p w14:paraId="143682FD"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69" name="Rectangle 32669"/>
                      <wps:cNvSpPr/>
                      <wps:spPr>
                        <a:xfrm>
                          <a:off x="6630924" y="399561"/>
                          <a:ext cx="42111" cy="140074"/>
                        </a:xfrm>
                        <a:prstGeom prst="rect">
                          <a:avLst/>
                        </a:prstGeom>
                        <a:ln>
                          <a:noFill/>
                        </a:ln>
                      </wps:spPr>
                      <wps:txbx>
                        <w:txbxContent>
                          <w:p w14:paraId="199E6DA2" w14:textId="77777777" w:rsidR="008275AD" w:rsidRDefault="00287639">
                            <w:pPr>
                              <w:spacing w:after="160" w:line="259" w:lineRule="auto"/>
                              <w:ind w:left="0" w:firstLine="0"/>
                              <w:jc w:val="left"/>
                            </w:pPr>
                            <w:r>
                              <w:rPr>
                                <w:color w:val="E6007E"/>
                                <w:sz w:val="18"/>
                              </w:rPr>
                              <w:t xml:space="preserve"> </w:t>
                            </w:r>
                          </w:p>
                        </w:txbxContent>
                      </wps:txbx>
                      <wps:bodyPr horzOverflow="overflow" vert="horz" lIns="0" tIns="0" rIns="0" bIns="0" rtlCol="0">
                        <a:noAutofit/>
                      </wps:bodyPr>
                    </wps:wsp>
                    <wps:wsp>
                      <wps:cNvPr id="32668" name="Rectangle 32668"/>
                      <wps:cNvSpPr/>
                      <wps:spPr>
                        <a:xfrm>
                          <a:off x="1229868" y="532148"/>
                          <a:ext cx="42111" cy="140074"/>
                        </a:xfrm>
                        <a:prstGeom prst="rect">
                          <a:avLst/>
                        </a:prstGeom>
                        <a:ln>
                          <a:noFill/>
                        </a:ln>
                      </wps:spPr>
                      <wps:txbx>
                        <w:txbxContent>
                          <w:p w14:paraId="5C30274C" w14:textId="77777777" w:rsidR="008275AD" w:rsidRDefault="00287639">
                            <w:pPr>
                              <w:spacing w:after="160" w:line="259" w:lineRule="auto"/>
                              <w:ind w:left="0" w:firstLine="0"/>
                              <w:jc w:val="left"/>
                            </w:pPr>
                            <w:r>
                              <w:rPr>
                                <w:color w:val="E6007E"/>
                                <w:sz w:val="18"/>
                              </w:rPr>
                              <w:t xml:space="preserve"> </w:t>
                            </w:r>
                          </w:p>
                        </w:txbxContent>
                      </wps:txbx>
                      <wps:bodyPr horzOverflow="overflow" vert="horz" lIns="0" tIns="0" rIns="0" bIns="0" rtlCol="0">
                        <a:noAutofit/>
                      </wps:bodyPr>
                    </wps:wsp>
                    <wps:wsp>
                      <wps:cNvPr id="32693" name="Rectangle 32693"/>
                      <wps:cNvSpPr/>
                      <wps:spPr>
                        <a:xfrm>
                          <a:off x="0" y="726501"/>
                          <a:ext cx="37619" cy="125132"/>
                        </a:xfrm>
                        <a:prstGeom prst="rect">
                          <a:avLst/>
                        </a:prstGeom>
                        <a:ln>
                          <a:noFill/>
                        </a:ln>
                      </wps:spPr>
                      <wps:txbx>
                        <w:txbxContent>
                          <w:p w14:paraId="1617B87C"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4578" name="Shape 34578"/>
                      <wps:cNvSpPr/>
                      <wps:spPr>
                        <a:xfrm>
                          <a:off x="684276" y="665987"/>
                          <a:ext cx="5760720" cy="205740"/>
                        </a:xfrm>
                        <a:custGeom>
                          <a:avLst/>
                          <a:gdLst/>
                          <a:ahLst/>
                          <a:cxnLst/>
                          <a:rect l="0" t="0" r="0" b="0"/>
                          <a:pathLst>
                            <a:path w="5760720" h="205740">
                              <a:moveTo>
                                <a:pt x="0" y="0"/>
                              </a:moveTo>
                              <a:lnTo>
                                <a:pt x="5760720" y="0"/>
                              </a:lnTo>
                              <a:lnTo>
                                <a:pt x="5760720" y="205740"/>
                              </a:lnTo>
                              <a:lnTo>
                                <a:pt x="0" y="20574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4579" name="Shape 34579"/>
                      <wps:cNvSpPr/>
                      <wps:spPr>
                        <a:xfrm>
                          <a:off x="720852" y="702562"/>
                          <a:ext cx="5687568" cy="117349"/>
                        </a:xfrm>
                        <a:custGeom>
                          <a:avLst/>
                          <a:gdLst/>
                          <a:ahLst/>
                          <a:cxnLst/>
                          <a:rect l="0" t="0" r="0" b="0"/>
                          <a:pathLst>
                            <a:path w="5687568" h="117349">
                              <a:moveTo>
                                <a:pt x="0" y="0"/>
                              </a:moveTo>
                              <a:lnTo>
                                <a:pt x="5687568" y="0"/>
                              </a:lnTo>
                              <a:lnTo>
                                <a:pt x="5687568" y="117349"/>
                              </a:lnTo>
                              <a:lnTo>
                                <a:pt x="0" y="117349"/>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2670" name="Rectangle 32670"/>
                      <wps:cNvSpPr/>
                      <wps:spPr>
                        <a:xfrm>
                          <a:off x="720852" y="726501"/>
                          <a:ext cx="347366" cy="125132"/>
                        </a:xfrm>
                        <a:prstGeom prst="rect">
                          <a:avLst/>
                        </a:prstGeom>
                        <a:ln>
                          <a:noFill/>
                        </a:ln>
                      </wps:spPr>
                      <wps:txbx>
                        <w:txbxContent>
                          <w:p w14:paraId="3D384B44" w14:textId="77777777" w:rsidR="008275AD" w:rsidRDefault="00287639">
                            <w:pPr>
                              <w:spacing w:after="160" w:line="259" w:lineRule="auto"/>
                              <w:ind w:left="0" w:firstLine="0"/>
                              <w:jc w:val="left"/>
                            </w:pPr>
                            <w:r>
                              <w:rPr>
                                <w:sz w:val="16"/>
                              </w:rPr>
                              <w:t>Citeo</w:t>
                            </w:r>
                            <w:r>
                              <w:rPr>
                                <w:spacing w:val="4"/>
                                <w:sz w:val="16"/>
                              </w:rPr>
                              <w:t xml:space="preserve"> </w:t>
                            </w:r>
                          </w:p>
                        </w:txbxContent>
                      </wps:txbx>
                      <wps:bodyPr horzOverflow="overflow" vert="horz" lIns="0" tIns="0" rIns="0" bIns="0" rtlCol="0">
                        <a:noAutofit/>
                      </wps:bodyPr>
                    </wps:wsp>
                    <wps:wsp>
                      <wps:cNvPr id="32671" name="Rectangle 32671"/>
                      <wps:cNvSpPr/>
                      <wps:spPr>
                        <a:xfrm>
                          <a:off x="982980" y="726501"/>
                          <a:ext cx="67904" cy="125132"/>
                        </a:xfrm>
                        <a:prstGeom prst="rect">
                          <a:avLst/>
                        </a:prstGeom>
                        <a:ln>
                          <a:noFill/>
                        </a:ln>
                      </wps:spPr>
                      <wps:txbx>
                        <w:txbxContent>
                          <w:p w14:paraId="73F5A682" w14:textId="77777777" w:rsidR="008275AD" w:rsidRDefault="00287639">
                            <w:pPr>
                              <w:spacing w:after="160" w:line="259" w:lineRule="auto"/>
                              <w:ind w:left="0" w:firstLine="0"/>
                              <w:jc w:val="left"/>
                            </w:pPr>
                            <w:r>
                              <w:rPr>
                                <w:sz w:val="16"/>
                              </w:rPr>
                              <w:t>–</w:t>
                            </w:r>
                          </w:p>
                        </w:txbxContent>
                      </wps:txbx>
                      <wps:bodyPr horzOverflow="overflow" vert="horz" lIns="0" tIns="0" rIns="0" bIns="0" rtlCol="0">
                        <a:noAutofit/>
                      </wps:bodyPr>
                    </wps:wsp>
                    <wps:wsp>
                      <wps:cNvPr id="32672" name="Rectangle 32672"/>
                      <wps:cNvSpPr/>
                      <wps:spPr>
                        <a:xfrm>
                          <a:off x="1033272" y="726501"/>
                          <a:ext cx="37619" cy="125132"/>
                        </a:xfrm>
                        <a:prstGeom prst="rect">
                          <a:avLst/>
                        </a:prstGeom>
                        <a:ln>
                          <a:noFill/>
                        </a:ln>
                      </wps:spPr>
                      <wps:txbx>
                        <w:txbxContent>
                          <w:p w14:paraId="0A4B8AB1"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73" name="Rectangle 32673"/>
                      <wps:cNvSpPr/>
                      <wps:spPr>
                        <a:xfrm>
                          <a:off x="1062228" y="726501"/>
                          <a:ext cx="266727" cy="125132"/>
                        </a:xfrm>
                        <a:prstGeom prst="rect">
                          <a:avLst/>
                        </a:prstGeom>
                        <a:ln>
                          <a:noFill/>
                        </a:ln>
                      </wps:spPr>
                      <wps:txbx>
                        <w:txbxContent>
                          <w:p w14:paraId="1DFFF137" w14:textId="77777777" w:rsidR="008275AD" w:rsidRDefault="00287639">
                            <w:pPr>
                              <w:spacing w:after="160" w:line="259" w:lineRule="auto"/>
                              <w:ind w:left="0" w:firstLine="0"/>
                              <w:jc w:val="left"/>
                            </w:pPr>
                            <w:r>
                              <w:rPr>
                                <w:sz w:val="16"/>
                              </w:rPr>
                              <w:t>AMI</w:t>
                            </w:r>
                            <w:r>
                              <w:rPr>
                                <w:spacing w:val="4"/>
                                <w:sz w:val="16"/>
                              </w:rPr>
                              <w:t xml:space="preserve"> </w:t>
                            </w:r>
                          </w:p>
                        </w:txbxContent>
                      </wps:txbx>
                      <wps:bodyPr horzOverflow="overflow" vert="horz" lIns="0" tIns="0" rIns="0" bIns="0" rtlCol="0">
                        <a:noAutofit/>
                      </wps:bodyPr>
                    </wps:wsp>
                    <wps:wsp>
                      <wps:cNvPr id="32674" name="Rectangle 32674"/>
                      <wps:cNvSpPr/>
                      <wps:spPr>
                        <a:xfrm>
                          <a:off x="1261872" y="726501"/>
                          <a:ext cx="43866" cy="125132"/>
                        </a:xfrm>
                        <a:prstGeom prst="rect">
                          <a:avLst/>
                        </a:prstGeom>
                        <a:ln>
                          <a:noFill/>
                        </a:ln>
                      </wps:spPr>
                      <wps:txbx>
                        <w:txbxContent>
                          <w:p w14:paraId="5F194368" w14:textId="77777777" w:rsidR="008275AD" w:rsidRDefault="00287639">
                            <w:pPr>
                              <w:spacing w:after="160" w:line="259" w:lineRule="auto"/>
                              <w:ind w:left="0" w:firstLine="0"/>
                              <w:jc w:val="left"/>
                            </w:pPr>
                            <w:r>
                              <w:rPr>
                                <w:sz w:val="16"/>
                              </w:rPr>
                              <w:t>-</w:t>
                            </w:r>
                          </w:p>
                        </w:txbxContent>
                      </wps:txbx>
                      <wps:bodyPr horzOverflow="overflow" vert="horz" lIns="0" tIns="0" rIns="0" bIns="0" rtlCol="0">
                        <a:noAutofit/>
                      </wps:bodyPr>
                    </wps:wsp>
                    <wps:wsp>
                      <wps:cNvPr id="32675" name="Rectangle 32675"/>
                      <wps:cNvSpPr/>
                      <wps:spPr>
                        <a:xfrm>
                          <a:off x="1295400" y="726501"/>
                          <a:ext cx="37619" cy="125132"/>
                        </a:xfrm>
                        <a:prstGeom prst="rect">
                          <a:avLst/>
                        </a:prstGeom>
                        <a:ln>
                          <a:noFill/>
                        </a:ln>
                      </wps:spPr>
                      <wps:txbx>
                        <w:txbxContent>
                          <w:p w14:paraId="7F2226AF"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76" name="Rectangle 32676"/>
                      <wps:cNvSpPr/>
                      <wps:spPr>
                        <a:xfrm>
                          <a:off x="1324356" y="726501"/>
                          <a:ext cx="3025297" cy="125132"/>
                        </a:xfrm>
                        <a:prstGeom prst="rect">
                          <a:avLst/>
                        </a:prstGeom>
                        <a:ln>
                          <a:noFill/>
                        </a:ln>
                      </wps:spPr>
                      <wps:txbx>
                        <w:txbxContent>
                          <w:p w14:paraId="2BB5BAF0" w14:textId="77777777" w:rsidR="008275AD" w:rsidRDefault="00287639">
                            <w:pPr>
                              <w:spacing w:after="160" w:line="259" w:lineRule="auto"/>
                              <w:ind w:left="0" w:firstLine="0"/>
                              <w:jc w:val="left"/>
                            </w:pPr>
                            <w:r>
                              <w:rPr>
                                <w:sz w:val="16"/>
                              </w:rPr>
                              <w:t>Création</w:t>
                            </w:r>
                            <w:r>
                              <w:rPr>
                                <w:spacing w:val="5"/>
                                <w:sz w:val="16"/>
                              </w:rPr>
                              <w:t xml:space="preserve"> </w:t>
                            </w:r>
                            <w:r>
                              <w:rPr>
                                <w:sz w:val="16"/>
                              </w:rPr>
                              <w:t>de</w:t>
                            </w:r>
                            <w:r>
                              <w:rPr>
                                <w:spacing w:val="5"/>
                                <w:sz w:val="16"/>
                              </w:rPr>
                              <w:t xml:space="preserve"> </w:t>
                            </w:r>
                            <w:r>
                              <w:rPr>
                                <w:sz w:val="16"/>
                              </w:rPr>
                              <w:t>capacités</w:t>
                            </w:r>
                            <w:r>
                              <w:rPr>
                                <w:spacing w:val="1"/>
                                <w:sz w:val="16"/>
                              </w:rPr>
                              <w:t xml:space="preserve"> </w:t>
                            </w:r>
                            <w:r>
                              <w:rPr>
                                <w:sz w:val="16"/>
                              </w:rPr>
                              <w:t>de</w:t>
                            </w:r>
                            <w:r>
                              <w:rPr>
                                <w:spacing w:val="4"/>
                                <w:sz w:val="16"/>
                              </w:rPr>
                              <w:t xml:space="preserve"> </w:t>
                            </w:r>
                            <w:r>
                              <w:rPr>
                                <w:sz w:val="16"/>
                              </w:rPr>
                              <w:t>surtri</w:t>
                            </w:r>
                            <w:r>
                              <w:rPr>
                                <w:spacing w:val="6"/>
                                <w:sz w:val="16"/>
                              </w:rPr>
                              <w:t xml:space="preserve"> </w:t>
                            </w:r>
                            <w:r>
                              <w:rPr>
                                <w:sz w:val="16"/>
                              </w:rPr>
                              <w:t>du</w:t>
                            </w:r>
                            <w:r>
                              <w:rPr>
                                <w:spacing w:val="3"/>
                                <w:sz w:val="16"/>
                              </w:rPr>
                              <w:t xml:space="preserve"> </w:t>
                            </w:r>
                            <w:r>
                              <w:rPr>
                                <w:sz w:val="16"/>
                              </w:rPr>
                              <w:t>flux</w:t>
                            </w:r>
                            <w:r>
                              <w:rPr>
                                <w:spacing w:val="6"/>
                                <w:sz w:val="16"/>
                              </w:rPr>
                              <w:t xml:space="preserve"> </w:t>
                            </w:r>
                            <w:r>
                              <w:rPr>
                                <w:sz w:val="16"/>
                              </w:rPr>
                              <w:t>développement</w:t>
                            </w:r>
                            <w:r>
                              <w:rPr>
                                <w:spacing w:val="1"/>
                                <w:sz w:val="16"/>
                              </w:rPr>
                              <w:t xml:space="preserve"> </w:t>
                            </w:r>
                          </w:p>
                        </w:txbxContent>
                      </wps:txbx>
                      <wps:bodyPr horzOverflow="overflow" vert="horz" lIns="0" tIns="0" rIns="0" bIns="0" rtlCol="0">
                        <a:noAutofit/>
                      </wps:bodyPr>
                    </wps:wsp>
                    <wps:wsp>
                      <wps:cNvPr id="32677" name="Rectangle 32677"/>
                      <wps:cNvSpPr/>
                      <wps:spPr>
                        <a:xfrm>
                          <a:off x="3599688" y="726501"/>
                          <a:ext cx="67904" cy="125132"/>
                        </a:xfrm>
                        <a:prstGeom prst="rect">
                          <a:avLst/>
                        </a:prstGeom>
                        <a:ln>
                          <a:noFill/>
                        </a:ln>
                      </wps:spPr>
                      <wps:txbx>
                        <w:txbxContent>
                          <w:p w14:paraId="7D1E71B8" w14:textId="77777777" w:rsidR="008275AD" w:rsidRDefault="00287639">
                            <w:pPr>
                              <w:spacing w:after="160" w:line="259" w:lineRule="auto"/>
                              <w:ind w:left="0" w:firstLine="0"/>
                              <w:jc w:val="left"/>
                            </w:pPr>
                            <w:r>
                              <w:rPr>
                                <w:sz w:val="16"/>
                              </w:rPr>
                              <w:t>–</w:t>
                            </w:r>
                          </w:p>
                        </w:txbxContent>
                      </wps:txbx>
                      <wps:bodyPr horzOverflow="overflow" vert="horz" lIns="0" tIns="0" rIns="0" bIns="0" rtlCol="0">
                        <a:noAutofit/>
                      </wps:bodyPr>
                    </wps:wsp>
                    <wps:wsp>
                      <wps:cNvPr id="32678" name="Rectangle 32678"/>
                      <wps:cNvSpPr/>
                      <wps:spPr>
                        <a:xfrm>
                          <a:off x="3649980" y="726501"/>
                          <a:ext cx="37619" cy="125132"/>
                        </a:xfrm>
                        <a:prstGeom prst="rect">
                          <a:avLst/>
                        </a:prstGeom>
                        <a:ln>
                          <a:noFill/>
                        </a:ln>
                      </wps:spPr>
                      <wps:txbx>
                        <w:txbxContent>
                          <w:p w14:paraId="0475F829"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79" name="Rectangle 32679"/>
                      <wps:cNvSpPr/>
                      <wps:spPr>
                        <a:xfrm>
                          <a:off x="3678936" y="726501"/>
                          <a:ext cx="134451" cy="125132"/>
                        </a:xfrm>
                        <a:prstGeom prst="rect">
                          <a:avLst/>
                        </a:prstGeom>
                        <a:ln>
                          <a:noFill/>
                        </a:ln>
                      </wps:spPr>
                      <wps:txbx>
                        <w:txbxContent>
                          <w:p w14:paraId="5F0B8F0D" w14:textId="77777777" w:rsidR="008275AD" w:rsidRDefault="00287639">
                            <w:pPr>
                              <w:spacing w:after="160" w:line="259" w:lineRule="auto"/>
                              <w:ind w:left="0" w:firstLine="0"/>
                              <w:jc w:val="left"/>
                            </w:pPr>
                            <w:fldSimple w:instr="NUMPAGES   \* MERGEFORMAT">
                              <w:r>
                                <w:rPr>
                                  <w:sz w:val="16"/>
                                </w:rPr>
                                <w:t>11</w:t>
                              </w:r>
                            </w:fldSimple>
                          </w:p>
                        </w:txbxContent>
                      </wps:txbx>
                      <wps:bodyPr horzOverflow="overflow" vert="horz" lIns="0" tIns="0" rIns="0" bIns="0" rtlCol="0">
                        <a:noAutofit/>
                      </wps:bodyPr>
                    </wps:wsp>
                    <wps:wsp>
                      <wps:cNvPr id="32680" name="Rectangle 32680"/>
                      <wps:cNvSpPr/>
                      <wps:spPr>
                        <a:xfrm>
                          <a:off x="3780027" y="726501"/>
                          <a:ext cx="742588" cy="125132"/>
                        </a:xfrm>
                        <a:prstGeom prst="rect">
                          <a:avLst/>
                        </a:prstGeom>
                        <a:ln>
                          <a:noFill/>
                        </a:ln>
                      </wps:spPr>
                      <wps:txbx>
                        <w:txbxContent>
                          <w:p w14:paraId="7DDACD2D" w14:textId="77777777" w:rsidR="008275AD" w:rsidRDefault="00287639">
                            <w:pPr>
                              <w:spacing w:after="160" w:line="259" w:lineRule="auto"/>
                              <w:ind w:left="0" w:firstLine="0"/>
                              <w:jc w:val="left"/>
                            </w:pPr>
                            <w:r>
                              <w:rPr>
                                <w:spacing w:val="4"/>
                                <w:sz w:val="16"/>
                              </w:rPr>
                              <w:t xml:space="preserve"> </w:t>
                            </w:r>
                            <w:r>
                              <w:rPr>
                                <w:sz w:val="16"/>
                              </w:rPr>
                              <w:t>février</w:t>
                            </w:r>
                            <w:r>
                              <w:rPr>
                                <w:spacing w:val="4"/>
                                <w:sz w:val="16"/>
                              </w:rPr>
                              <w:t xml:space="preserve"> </w:t>
                            </w:r>
                            <w:r>
                              <w:rPr>
                                <w:sz w:val="16"/>
                              </w:rPr>
                              <w:t>2022</w:t>
                            </w:r>
                            <w:r>
                              <w:rPr>
                                <w:spacing w:val="3"/>
                                <w:sz w:val="16"/>
                              </w:rPr>
                              <w:t xml:space="preserve"> </w:t>
                            </w:r>
                          </w:p>
                        </w:txbxContent>
                      </wps:txbx>
                      <wps:bodyPr horzOverflow="overflow" vert="horz" lIns="0" tIns="0" rIns="0" bIns="0" rtlCol="0">
                        <a:noAutofit/>
                      </wps:bodyPr>
                    </wps:wsp>
                    <wps:wsp>
                      <wps:cNvPr id="32681" name="Rectangle 32681"/>
                      <wps:cNvSpPr/>
                      <wps:spPr>
                        <a:xfrm>
                          <a:off x="4337304" y="726501"/>
                          <a:ext cx="67904" cy="125132"/>
                        </a:xfrm>
                        <a:prstGeom prst="rect">
                          <a:avLst/>
                        </a:prstGeom>
                        <a:ln>
                          <a:noFill/>
                        </a:ln>
                      </wps:spPr>
                      <wps:txbx>
                        <w:txbxContent>
                          <w:p w14:paraId="2C07D502" w14:textId="77777777" w:rsidR="008275AD" w:rsidRDefault="00287639">
                            <w:pPr>
                              <w:spacing w:after="160" w:line="259" w:lineRule="auto"/>
                              <w:ind w:left="0" w:firstLine="0"/>
                              <w:jc w:val="left"/>
                            </w:pPr>
                            <w:r>
                              <w:rPr>
                                <w:sz w:val="16"/>
                              </w:rPr>
                              <w:t>–</w:t>
                            </w:r>
                          </w:p>
                        </w:txbxContent>
                      </wps:txbx>
                      <wps:bodyPr horzOverflow="overflow" vert="horz" lIns="0" tIns="0" rIns="0" bIns="0" rtlCol="0">
                        <a:noAutofit/>
                      </wps:bodyPr>
                    </wps:wsp>
                    <wps:wsp>
                      <wps:cNvPr id="32682" name="Rectangle 32682"/>
                      <wps:cNvSpPr/>
                      <wps:spPr>
                        <a:xfrm>
                          <a:off x="4389120" y="726501"/>
                          <a:ext cx="37619" cy="125132"/>
                        </a:xfrm>
                        <a:prstGeom prst="rect">
                          <a:avLst/>
                        </a:prstGeom>
                        <a:ln>
                          <a:noFill/>
                        </a:ln>
                      </wps:spPr>
                      <wps:txbx>
                        <w:txbxContent>
                          <w:p w14:paraId="275C3E34"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83" name="Rectangle 32683"/>
                      <wps:cNvSpPr/>
                      <wps:spPr>
                        <a:xfrm>
                          <a:off x="4418076" y="726501"/>
                          <a:ext cx="1040719" cy="125132"/>
                        </a:xfrm>
                        <a:prstGeom prst="rect">
                          <a:avLst/>
                        </a:prstGeom>
                        <a:ln>
                          <a:noFill/>
                        </a:ln>
                      </wps:spPr>
                      <wps:txbx>
                        <w:txbxContent>
                          <w:p w14:paraId="435E8EB0" w14:textId="77777777" w:rsidR="008275AD" w:rsidRDefault="00287639">
                            <w:pPr>
                              <w:spacing w:after="160" w:line="259" w:lineRule="auto"/>
                              <w:ind w:left="0" w:firstLine="0"/>
                              <w:jc w:val="left"/>
                            </w:pPr>
                            <w:r>
                              <w:rPr>
                                <w:sz w:val="16"/>
                              </w:rPr>
                              <w:t>Cahier</w:t>
                            </w:r>
                            <w:r>
                              <w:rPr>
                                <w:spacing w:val="4"/>
                                <w:sz w:val="16"/>
                              </w:rPr>
                              <w:t xml:space="preserve"> </w:t>
                            </w:r>
                            <w:r>
                              <w:rPr>
                                <w:sz w:val="16"/>
                              </w:rPr>
                              <w:t>des</w:t>
                            </w:r>
                            <w:r>
                              <w:rPr>
                                <w:spacing w:val="7"/>
                                <w:sz w:val="16"/>
                              </w:rPr>
                              <w:t xml:space="preserve"> </w:t>
                            </w:r>
                            <w:r>
                              <w:rPr>
                                <w:sz w:val="16"/>
                              </w:rPr>
                              <w:t>charges</w:t>
                            </w:r>
                          </w:p>
                        </w:txbxContent>
                      </wps:txbx>
                      <wps:bodyPr horzOverflow="overflow" vert="horz" lIns="0" tIns="0" rIns="0" bIns="0" rtlCol="0">
                        <a:noAutofit/>
                      </wps:bodyPr>
                    </wps:wsp>
                    <wps:wsp>
                      <wps:cNvPr id="32684" name="Rectangle 32684"/>
                      <wps:cNvSpPr/>
                      <wps:spPr>
                        <a:xfrm>
                          <a:off x="5199888" y="726501"/>
                          <a:ext cx="37619" cy="125132"/>
                        </a:xfrm>
                        <a:prstGeom prst="rect">
                          <a:avLst/>
                        </a:prstGeom>
                        <a:ln>
                          <a:noFill/>
                        </a:ln>
                      </wps:spPr>
                      <wps:txbx>
                        <w:txbxContent>
                          <w:p w14:paraId="6E111833"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4615" name="Shape 34615"/>
                      <wps:cNvSpPr/>
                      <wps:spPr>
                        <a:xfrm>
                          <a:off x="6444996" y="665987"/>
                          <a:ext cx="359663" cy="205740"/>
                        </a:xfrm>
                        <a:custGeom>
                          <a:avLst/>
                          <a:gdLst/>
                          <a:ahLst/>
                          <a:cxnLst/>
                          <a:rect l="0" t="0" r="0" b="0"/>
                          <a:pathLst>
                            <a:path w="359663" h="205740">
                              <a:moveTo>
                                <a:pt x="0" y="0"/>
                              </a:moveTo>
                              <a:lnTo>
                                <a:pt x="359663" y="0"/>
                              </a:lnTo>
                              <a:lnTo>
                                <a:pt x="359663" y="205740"/>
                              </a:lnTo>
                              <a:lnTo>
                                <a:pt x="0" y="20574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4616" name="Shape 34616"/>
                      <wps:cNvSpPr/>
                      <wps:spPr>
                        <a:xfrm>
                          <a:off x="6481572" y="702562"/>
                          <a:ext cx="288036" cy="132589"/>
                        </a:xfrm>
                        <a:custGeom>
                          <a:avLst/>
                          <a:gdLst/>
                          <a:ahLst/>
                          <a:cxnLst/>
                          <a:rect l="0" t="0" r="0" b="0"/>
                          <a:pathLst>
                            <a:path w="288036" h="132589">
                              <a:moveTo>
                                <a:pt x="0" y="0"/>
                              </a:moveTo>
                              <a:lnTo>
                                <a:pt x="288036" y="0"/>
                              </a:lnTo>
                              <a:lnTo>
                                <a:pt x="288036" y="132589"/>
                              </a:lnTo>
                              <a:lnTo>
                                <a:pt x="0" y="132589"/>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2685" name="Rectangle 32685"/>
                      <wps:cNvSpPr/>
                      <wps:spPr>
                        <a:xfrm>
                          <a:off x="6565392" y="730269"/>
                          <a:ext cx="76013" cy="140073"/>
                        </a:xfrm>
                        <a:prstGeom prst="rect">
                          <a:avLst/>
                        </a:prstGeom>
                        <a:ln>
                          <a:noFill/>
                        </a:ln>
                      </wps:spPr>
                      <wps:txbx>
                        <w:txbxContent>
                          <w:p w14:paraId="71D13E60" w14:textId="77777777" w:rsidR="008275AD" w:rsidRDefault="00287639">
                            <w:pPr>
                              <w:spacing w:after="160" w:line="259" w:lineRule="auto"/>
                              <w:ind w:left="0" w:firstLine="0"/>
                              <w:jc w:val="left"/>
                            </w:pPr>
                            <w:r>
                              <w:fldChar w:fldCharType="begin"/>
                            </w:r>
                            <w:r>
                              <w:instrText xml:space="preserve"> PAGE   \* MERGEFORMAT </w:instrText>
                            </w:r>
                            <w:r>
                              <w:fldChar w:fldCharType="separate"/>
                            </w:r>
                            <w:r>
                              <w:rPr>
                                <w:color w:val="E6007E"/>
                                <w:sz w:val="18"/>
                              </w:rPr>
                              <w:t>8</w:t>
                            </w:r>
                            <w:r>
                              <w:rPr>
                                <w:color w:val="E6007E"/>
                                <w:sz w:val="18"/>
                              </w:rPr>
                              <w:fldChar w:fldCharType="end"/>
                            </w:r>
                          </w:p>
                        </w:txbxContent>
                      </wps:txbx>
                      <wps:bodyPr horzOverflow="overflow" vert="horz" lIns="0" tIns="0" rIns="0" bIns="0" rtlCol="0">
                        <a:noAutofit/>
                      </wps:bodyPr>
                    </wps:wsp>
                    <wps:wsp>
                      <wps:cNvPr id="32686" name="Rectangle 32686"/>
                      <wps:cNvSpPr/>
                      <wps:spPr>
                        <a:xfrm>
                          <a:off x="6623304" y="730269"/>
                          <a:ext cx="42567" cy="140073"/>
                        </a:xfrm>
                        <a:prstGeom prst="rect">
                          <a:avLst/>
                        </a:prstGeom>
                        <a:ln>
                          <a:noFill/>
                        </a:ln>
                      </wps:spPr>
                      <wps:txbx>
                        <w:txbxContent>
                          <w:p w14:paraId="1A4F496F" w14:textId="77777777" w:rsidR="008275AD" w:rsidRDefault="00287639">
                            <w:pPr>
                              <w:spacing w:after="160" w:line="259" w:lineRule="auto"/>
                              <w:ind w:left="0" w:firstLine="0"/>
                              <w:jc w:val="left"/>
                            </w:pPr>
                            <w:r>
                              <w:rPr>
                                <w:color w:val="E6007E"/>
                                <w:sz w:val="18"/>
                              </w:rPr>
                              <w:t>/</w:t>
                            </w:r>
                          </w:p>
                        </w:txbxContent>
                      </wps:txbx>
                      <wps:bodyPr horzOverflow="overflow" vert="horz" lIns="0" tIns="0" rIns="0" bIns="0" rtlCol="0">
                        <a:noAutofit/>
                      </wps:bodyPr>
                    </wps:wsp>
                    <wps:wsp>
                      <wps:cNvPr id="32687" name="Rectangle 32687"/>
                      <wps:cNvSpPr/>
                      <wps:spPr>
                        <a:xfrm>
                          <a:off x="6655308" y="730269"/>
                          <a:ext cx="153546" cy="140073"/>
                        </a:xfrm>
                        <a:prstGeom prst="rect">
                          <a:avLst/>
                        </a:prstGeom>
                        <a:ln>
                          <a:noFill/>
                        </a:ln>
                      </wps:spPr>
                      <wps:txbx>
                        <w:txbxContent>
                          <w:p w14:paraId="7793F346" w14:textId="77777777" w:rsidR="008275AD" w:rsidRDefault="00287639">
                            <w:pPr>
                              <w:spacing w:after="160" w:line="259" w:lineRule="auto"/>
                              <w:ind w:left="0" w:firstLine="0"/>
                              <w:jc w:val="left"/>
                            </w:pPr>
                            <w:fldSimple w:instr="NUMPAGES   \* MERGEFORMAT">
                              <w:r>
                                <w:rPr>
                                  <w:color w:val="E6007E"/>
                                  <w:sz w:val="18"/>
                                </w:rPr>
                                <w:t>11</w:t>
                              </w:r>
                            </w:fldSimple>
                          </w:p>
                        </w:txbxContent>
                      </wps:txbx>
                      <wps:bodyPr horzOverflow="overflow" vert="horz" lIns="0" tIns="0" rIns="0" bIns="0" rtlCol="0">
                        <a:noAutofit/>
                      </wps:bodyPr>
                    </wps:wsp>
                    <wps:wsp>
                      <wps:cNvPr id="32688" name="Rectangle 32688"/>
                      <wps:cNvSpPr/>
                      <wps:spPr>
                        <a:xfrm>
                          <a:off x="6769608" y="730270"/>
                          <a:ext cx="42111" cy="140072"/>
                        </a:xfrm>
                        <a:prstGeom prst="rect">
                          <a:avLst/>
                        </a:prstGeom>
                        <a:ln>
                          <a:noFill/>
                        </a:ln>
                      </wps:spPr>
                      <wps:txbx>
                        <w:txbxContent>
                          <w:p w14:paraId="58FD55E9" w14:textId="77777777" w:rsidR="008275AD" w:rsidRDefault="00287639">
                            <w:pPr>
                              <w:spacing w:after="160" w:line="259" w:lineRule="auto"/>
                              <w:ind w:left="0" w:firstLine="0"/>
                              <w:jc w:val="left"/>
                            </w:pPr>
                            <w:r>
                              <w:rPr>
                                <w:color w:val="E6007E"/>
                                <w:sz w:val="18"/>
                              </w:rPr>
                              <w:t xml:space="preserve"> </w:t>
                            </w:r>
                          </w:p>
                        </w:txbxContent>
                      </wps:txbx>
                      <wps:bodyPr horzOverflow="overflow" vert="horz" lIns="0" tIns="0" rIns="0" bIns="0" rtlCol="0">
                        <a:noAutofit/>
                      </wps:bodyPr>
                    </wps:wsp>
                    <wps:wsp>
                      <wps:cNvPr id="32689" name="Rectangle 32689"/>
                      <wps:cNvSpPr/>
                      <wps:spPr>
                        <a:xfrm>
                          <a:off x="6841236" y="726501"/>
                          <a:ext cx="37619" cy="125132"/>
                        </a:xfrm>
                        <a:prstGeom prst="rect">
                          <a:avLst/>
                        </a:prstGeom>
                        <a:ln>
                          <a:noFill/>
                        </a:ln>
                      </wps:spPr>
                      <wps:txbx>
                        <w:txbxContent>
                          <w:p w14:paraId="63AD950F"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4617" name="Shape 34617"/>
                      <wps:cNvSpPr/>
                      <wps:spPr>
                        <a:xfrm>
                          <a:off x="685800" y="835151"/>
                          <a:ext cx="6120384" cy="36576"/>
                        </a:xfrm>
                        <a:custGeom>
                          <a:avLst/>
                          <a:gdLst/>
                          <a:ahLst/>
                          <a:cxnLst/>
                          <a:rect l="0" t="0" r="0" b="0"/>
                          <a:pathLst>
                            <a:path w="6120384" h="36576">
                              <a:moveTo>
                                <a:pt x="0" y="0"/>
                              </a:moveTo>
                              <a:lnTo>
                                <a:pt x="6120384" y="0"/>
                              </a:lnTo>
                              <a:lnTo>
                                <a:pt x="6120384" y="36576"/>
                              </a:lnTo>
                              <a:lnTo>
                                <a:pt x="0" y="3657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4618" name="Shape 34618"/>
                      <wps:cNvSpPr/>
                      <wps:spPr>
                        <a:xfrm>
                          <a:off x="685800" y="665987"/>
                          <a:ext cx="6120384" cy="36575"/>
                        </a:xfrm>
                        <a:custGeom>
                          <a:avLst/>
                          <a:gdLst/>
                          <a:ahLst/>
                          <a:cxnLst/>
                          <a:rect l="0" t="0" r="0" b="0"/>
                          <a:pathLst>
                            <a:path w="6120384" h="36575">
                              <a:moveTo>
                                <a:pt x="0" y="0"/>
                              </a:moveTo>
                              <a:lnTo>
                                <a:pt x="6120384" y="0"/>
                              </a:lnTo>
                              <a:lnTo>
                                <a:pt x="6120384" y="36575"/>
                              </a:lnTo>
                              <a:lnTo>
                                <a:pt x="0" y="3657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2694" name="Rectangle 32694"/>
                      <wps:cNvSpPr/>
                      <wps:spPr>
                        <a:xfrm>
                          <a:off x="0" y="930717"/>
                          <a:ext cx="37619" cy="125132"/>
                        </a:xfrm>
                        <a:prstGeom prst="rect">
                          <a:avLst/>
                        </a:prstGeom>
                        <a:ln>
                          <a:noFill/>
                        </a:ln>
                      </wps:spPr>
                      <wps:txbx>
                        <w:txbxContent>
                          <w:p w14:paraId="42ABF985"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90" name="Rectangle 32690"/>
                      <wps:cNvSpPr/>
                      <wps:spPr>
                        <a:xfrm>
                          <a:off x="720852" y="930717"/>
                          <a:ext cx="37619" cy="125132"/>
                        </a:xfrm>
                        <a:prstGeom prst="rect">
                          <a:avLst/>
                        </a:prstGeom>
                        <a:ln>
                          <a:noFill/>
                        </a:ln>
                      </wps:spPr>
                      <wps:txbx>
                        <w:txbxContent>
                          <w:p w14:paraId="6B44B0AA"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91" name="Rectangle 32691"/>
                      <wps:cNvSpPr/>
                      <wps:spPr>
                        <a:xfrm>
                          <a:off x="6481572" y="930717"/>
                          <a:ext cx="37619" cy="125132"/>
                        </a:xfrm>
                        <a:prstGeom prst="rect">
                          <a:avLst/>
                        </a:prstGeom>
                        <a:ln>
                          <a:noFill/>
                        </a:ln>
                      </wps:spPr>
                      <wps:txbx>
                        <w:txbxContent>
                          <w:p w14:paraId="6C6A5AD6"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92" name="Rectangle 32692"/>
                      <wps:cNvSpPr/>
                      <wps:spPr>
                        <a:xfrm>
                          <a:off x="6841236" y="930717"/>
                          <a:ext cx="37619" cy="125132"/>
                        </a:xfrm>
                        <a:prstGeom prst="rect">
                          <a:avLst/>
                        </a:prstGeom>
                        <a:ln>
                          <a:noFill/>
                        </a:ln>
                      </wps:spPr>
                      <wps:txbx>
                        <w:txbxContent>
                          <w:p w14:paraId="73A19CE6"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g:wgp>
                </a:graphicData>
              </a:graphic>
            </wp:anchor>
          </w:drawing>
        </mc:Choice>
        <mc:Fallback>
          <w:pict>
            <v:group w14:anchorId="678D0371" id="Groupe 32644" o:spid="_x0000_s1026" style="position:absolute;left:0;text-align:left;margin-left:2.4pt;margin-top:756.25pt;width:592.45pt;height:85.2pt;z-index:251658240;mso-position-horizontal-relative:page;mso-position-vertical-relative:page" coordsize="75239,1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">
              <v:shape id="Shape 32645" o:spid="_x0000_s1027" style="position:absolute;left:62042;width:10881;height:10820;visibility:visible;mso-wrap-style:square;v-text-anchor:top" coordsize="1088136,1082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" path="m1078992,r9144,l9144,1082041r-9144,l1078992,xe" fillcolor="#e6007e" stroked="f" strokeweight="0">
                <v:stroke miterlimit="83231f" joinstyle="miter"/>
                <v:path arrowok="t" textboxrect="0,0,1088136,1082041"/>
              </v:shape>
              <v:shape id="Shape 32646" o:spid="_x0000_s1028" style="position:absolute;left:62895;width:10881;height:10820;visibility:visible;mso-wrap-style:square;v-text-anchor:top" coordsize="1088136,1082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" path="m1078992,r9144,l9144,1082041r-9144,l1078992,xe" fillcolor="#e6007e" stroked="f" strokeweight="0">
                <v:stroke miterlimit="83231f" joinstyle="miter"/>
                <v:path arrowok="t" textboxrect="0,0,1088136,1082041"/>
              </v:shape>
              <v:shape id="Shape 32647" o:spid="_x0000_s1029" style="position:absolute;left:63748;width:10897;height:10820;visibility:visible;mso-wrap-style:square;v-text-anchor:top" coordsize="1089661,1082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" path="m1082040,r7621,l9144,1082041r-9144,l1082040,xe" fillcolor="#e6007e" stroked="f" strokeweight="0">
                <v:stroke miterlimit="83231f" joinstyle="miter"/>
                <v:path arrowok="t" textboxrect="0,0,1089661,1082041"/>
              </v:shape>
              <v:shape id="Shape 32648" o:spid="_x0000_s1030" style="position:absolute;left:64648;top:167;width:10591;height:10653;visibility:visible;mso-wrap-style:square;v-text-anchor:top" coordsize="1059180,1065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" path="m1059180,r,9144l9144,1065277r-9144,l1059180,xe" fillcolor="#e6007e" stroked="f" strokeweight="0">
                <v:stroke miterlimit="83231f" joinstyle="miter"/>
                <v:path arrowok="t" textboxrect="0,0,1059180,1065277"/>
              </v:shape>
              <v:shape id="Shape 32649" o:spid="_x0000_s1031" style="position:absolute;left:65501;top:1051;width:9738;height:9769;visibility:visible;mso-wrap-style:square;v-text-anchor:top" coordsize="973835,976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" path="m973835,r,9144l9144,976885r-9144,l973835,xe" fillcolor="#e6007e" stroked="f" strokeweight="0">
                <v:stroke miterlimit="83231f" joinstyle="miter"/>
                <v:path arrowok="t" textboxrect="0,0,973835,976885"/>
              </v:shape>
              <v:shape id="Shape 32650" o:spid="_x0000_s1032" style="position:absolute;left:66354;top:1920;width:8885;height:8900;visibility:visible;mso-wrap-style:square;v-text-anchor:top" coordsize="888492,890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" path="m888492,r,9144l9144,890017r-9144,l888492,xe" fillcolor="#e6007e" stroked="f" strokeweight="0">
                <v:stroke miterlimit="83231f" joinstyle="miter"/>
                <v:path arrowok="t" textboxrect="0,0,888492,890017"/>
              </v:shape>
              <v:shape id="Shape 32651" o:spid="_x0000_s1033" style="position:absolute;left:67238;top:2773;width:8001;height:8047;visibility:visible;mso-wrap-style:square;v-text-anchor:top" coordsize="800100,804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" path="m800100,r,9145l10668,804673,,804673,800100,xe" fillcolor="#e6007e" stroked="f" strokeweight="0">
                <v:stroke miterlimit="83231f" joinstyle="miter"/>
                <v:path arrowok="t" textboxrect="0,0,800100,804673"/>
              </v:shape>
              <v:shape id="Shape 32652" o:spid="_x0000_s1034" style="position:absolute;left:68107;top:3657;width:7132;height:7163;visibility:visible;mso-wrap-style:square;v-text-anchor:top" coordsize="713232,71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" path="m713232,r,10668l9144,716281r-9144,l713232,xe" fillcolor="#e6007e" stroked="f" strokeweight="0">
                <v:stroke miterlimit="83231f" joinstyle="miter"/>
                <v:path arrowok="t" textboxrect="0,0,713232,716281"/>
              </v:shape>
              <v:shape id="Shape 32653" o:spid="_x0000_s1035" style="position:absolute;left:68961;top:4526;width:6278;height:6294;visibility:visible;mso-wrap-style:square;v-text-anchor:top" coordsize="627887,629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" path="m627887,r,9144l9144,629413r-9144,l627887,xe" fillcolor="#e6007e" stroked="f" strokeweight="0">
                <v:stroke miterlimit="83231f" joinstyle="miter"/>
                <v:path arrowok="t" textboxrect="0,0,627887,629413"/>
              </v:shape>
              <v:shape id="Shape 32654" o:spid="_x0000_s1036" style="position:absolute;left:69844;top:5379;width:5395;height:5441;visibility:visible;mso-wrap-style:square;v-text-anchor:top" coordsize="539496,544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" path="m539496,r,9144l9144,544068r-9144,l539496,xe" fillcolor="#e6007e" stroked="f" strokeweight="0">
                <v:stroke miterlimit="83231f" joinstyle="miter"/>
                <v:path arrowok="t" textboxrect="0,0,539496,544068"/>
              </v:shape>
              <v:shape id="Shape 32655" o:spid="_x0000_s1037" style="position:absolute;left:70698;top:6278;width:4541;height:4542;visibility:visible;mso-wrap-style:square;v-text-anchor:top" coordsize="454151,454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" path="m454151,r,9144l10668,454153,,454153,454151,xe" fillcolor="#e6007e" stroked="f" strokeweight="0">
                <v:stroke miterlimit="83231f" joinstyle="miter"/>
                <v:path arrowok="t" textboxrect="0,0,454151,454153"/>
              </v:shape>
              <v:shape id="Shape 32656" o:spid="_x0000_s1038" style="position:absolute;left:71567;top:7132;width:3672;height:3688;visibility:visible;mso-wrap-style:square;v-text-anchor:top" coordsize="367284,368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" path="m367284,r,9144l9144,368809r-9144,l367284,xe" fillcolor="#e6007e" stroked="f" strokeweight="0">
                <v:stroke miterlimit="83231f" joinstyle="miter"/>
                <v:path arrowok="t" textboxrect="0,0,367284,368809"/>
              </v:shape>
              <v:shape id="Shape 32657" o:spid="_x0000_s1039" style="position:absolute;left:72450;top:8001;width:2789;height:2819;visibility:visible;mso-wrap-style:square;v-text-anchor:top" coordsize="278892,281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" path="m278892,r,9144l9144,281941r-9144,l278892,xe" fillcolor="#e6007e" stroked="f" strokeweight="0">
                <v:stroke miterlimit="83231f" joinstyle="miter"/>
                <v:path arrowok="t" textboxrect="0,0,278892,281941"/>
              </v:shape>
              <v:shape id="Shape 32658" o:spid="_x0000_s1040" style="position:absolute;left:73304;top:8884;width:1935;height:1936;visibility:visible;mso-wrap-style:square;v-text-anchor:top" coordsize="193548,193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" path="m193548,r,9145l9144,193549r-9144,l193548,xe" fillcolor="#e6007e" stroked="f" strokeweight="0">
                <v:stroke miterlimit="83231f" joinstyle="miter"/>
                <v:path arrowok="t" textboxrect="0,0,193548,193549"/>
              </v:shape>
              <v:shape id="Shape 32659" o:spid="_x0000_s1041" style="position:absolute;left:74157;top:9738;width:1082;height:1082;visibility:visible;mso-wrap-style:square;v-text-anchor:top" coordsize="108203,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" path="m108203,r,10668l10668,108204,,108204,108203,xe" fillcolor="#e6007e" stroked="f" strokeweight="0">
                <v:stroke miterlimit="83231f" joinstyle="miter"/>
                <v:path arrowok="t" textboxrect="0,0,108203,108204"/>
              </v:shape>
              <v:shape id="Shape 32660" o:spid="_x0000_s1042" style="position:absolute;left:75057;top:10607;width:182;height:213;visibility:visible;mso-wrap-style:square;v-text-anchor:top" coordsize="18287,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" path="m18287,r,9144l9144,21337,,21337,18287,xe" fillcolor="#e6007e" stroked="f" strokeweight="0">
                <v:stroke miterlimit="83231f" joinstyle="miter"/>
                <v:path arrowok="t" textboxrect="0,0,18287,21337"/>
              </v:shape>
              <v:rect id="Rectangle 32667" o:spid="_x0000_s1043" style="position:absolute;left:12298;top:4079;width:376;height:1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" filled="f" stroked="f">
                <v:textbox inset="0,0,0,0">
                  <w:txbxContent>
                    <w:p w14:paraId="143682FD" w14:textId="77777777" w:rsidR="008275AD" w:rsidRDefault="00287639">
                      <w:pPr>
                        <w:spacing w:after="160" w:line="259" w:lineRule="auto"/>
                        <w:ind w:left="0" w:firstLine="0"/>
                        <w:jc w:val="left"/>
                      </w:pPr>
                      <w:r>
                        <w:rPr>
                          <w:sz w:val="16"/>
                        </w:rPr>
                        <w:t xml:space="preserve"> </w:t>
                      </w:r>
                    </w:p>
                  </w:txbxContent>
                </v:textbox>
              </v:rect>
              <v:rect id="Rectangle 32669" o:spid="_x0000_s1044" style="position:absolute;left:66309;top:3995;width:421;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" filled="f" stroked="f">
                <v:textbox inset="0,0,0,0">
                  <w:txbxContent>
                    <w:p w14:paraId="199E6DA2" w14:textId="77777777" w:rsidR="008275AD" w:rsidRDefault="00287639">
                      <w:pPr>
                        <w:spacing w:after="160" w:line="259" w:lineRule="auto"/>
                        <w:ind w:left="0" w:firstLine="0"/>
                        <w:jc w:val="left"/>
                      </w:pPr>
                      <w:r>
                        <w:rPr>
                          <w:color w:val="E6007E"/>
                          <w:sz w:val="18"/>
                        </w:rPr>
                        <w:t xml:space="preserve"> </w:t>
                      </w:r>
                    </w:p>
                  </w:txbxContent>
                </v:textbox>
              </v:rect>
              <v:rect id="Rectangle 32668" o:spid="_x0000_s1045" style="position:absolute;left:12298;top:5321;width:421;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" filled="f" stroked="f">
                <v:textbox inset="0,0,0,0">
                  <w:txbxContent>
                    <w:p w14:paraId="5C30274C" w14:textId="77777777" w:rsidR="008275AD" w:rsidRDefault="00287639">
                      <w:pPr>
                        <w:spacing w:after="160" w:line="259" w:lineRule="auto"/>
                        <w:ind w:left="0" w:firstLine="0"/>
                        <w:jc w:val="left"/>
                      </w:pPr>
                      <w:r>
                        <w:rPr>
                          <w:color w:val="E6007E"/>
                          <w:sz w:val="18"/>
                        </w:rPr>
                        <w:t xml:space="preserve"> </w:t>
                      </w:r>
                    </w:p>
                  </w:txbxContent>
                </v:textbox>
              </v:rect>
              <v:rect id="Rectangle 32693" o:spid="_x0000_s1046" style="position:absolute;top:7265;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" filled="f" stroked="f">
                <v:textbox inset="0,0,0,0">
                  <w:txbxContent>
                    <w:p w14:paraId="1617B87C" w14:textId="77777777" w:rsidR="008275AD" w:rsidRDefault="00287639">
                      <w:pPr>
                        <w:spacing w:after="160" w:line="259" w:lineRule="auto"/>
                        <w:ind w:left="0" w:firstLine="0"/>
                        <w:jc w:val="left"/>
                      </w:pPr>
                      <w:r>
                        <w:rPr>
                          <w:sz w:val="16"/>
                        </w:rPr>
                        <w:t xml:space="preserve"> </w:t>
                      </w:r>
                    </w:p>
                  </w:txbxContent>
                </v:textbox>
              </v:rect>
              <v:shape id="Shape 34578" o:spid="_x0000_s1047" style="position:absolute;left:6842;top:6659;width:57607;height:2058;visibility:visible;mso-wrap-style:square;v-text-anchor:top" coordsize="5760720,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" path="m,l5760720,r,205740l,205740,,e" stroked="f" strokeweight="0">
                <v:stroke miterlimit="83231f" joinstyle="miter"/>
                <v:path arrowok="t" textboxrect="0,0,5760720,205740"/>
              </v:shape>
              <v:shape id="Shape 34579" o:spid="_x0000_s1048" style="position:absolute;left:7208;top:7025;width:56876;height:1174;visibility:visible;mso-wrap-style:square;v-text-anchor:top" coordsize="5687568,117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" path="m,l5687568,r,117349l,117349,,e" stroked="f" strokeweight="0">
                <v:stroke miterlimit="83231f" joinstyle="miter"/>
                <v:path arrowok="t" textboxrect="0,0,5687568,117349"/>
              </v:shape>
              <v:rect id="Rectangle 32670" o:spid="_x0000_s1049" style="position:absolute;left:7208;top:7265;width:3474;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" filled="f" stroked="f">
                <v:textbox inset="0,0,0,0">
                  <w:txbxContent>
                    <w:p w14:paraId="3D384B44" w14:textId="77777777" w:rsidR="008275AD" w:rsidRDefault="00287639">
                      <w:pPr>
                        <w:spacing w:after="160" w:line="259" w:lineRule="auto"/>
                        <w:ind w:left="0" w:firstLine="0"/>
                        <w:jc w:val="left"/>
                      </w:pPr>
                      <w:r>
                        <w:rPr>
                          <w:sz w:val="16"/>
                        </w:rPr>
                        <w:t>Citeo</w:t>
                      </w:r>
                      <w:r>
                        <w:rPr>
                          <w:spacing w:val="4"/>
                          <w:sz w:val="16"/>
                        </w:rPr>
                        <w:t xml:space="preserve"> </w:t>
                      </w:r>
                    </w:p>
                  </w:txbxContent>
                </v:textbox>
              </v:rect>
              <v:rect id="Rectangle 32671" o:spid="_x0000_s1050" style="position:absolute;left:9829;top:7265;width:679;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" filled="f" stroked="f">
                <v:textbox inset="0,0,0,0">
                  <w:txbxContent>
                    <w:p w14:paraId="73F5A682" w14:textId="77777777" w:rsidR="008275AD" w:rsidRDefault="00287639">
                      <w:pPr>
                        <w:spacing w:after="160" w:line="259" w:lineRule="auto"/>
                        <w:ind w:left="0" w:firstLine="0"/>
                        <w:jc w:val="left"/>
                      </w:pPr>
                      <w:r>
                        <w:rPr>
                          <w:sz w:val="16"/>
                        </w:rPr>
                        <w:t>–</w:t>
                      </w:r>
                    </w:p>
                  </w:txbxContent>
                </v:textbox>
              </v:rect>
              <v:rect id="Rectangle 32672" o:spid="_x0000_s1051" style="position:absolute;left:10332;top:7265;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" filled="f" stroked="f">
                <v:textbox inset="0,0,0,0">
                  <w:txbxContent>
                    <w:p w14:paraId="0A4B8AB1" w14:textId="77777777" w:rsidR="008275AD" w:rsidRDefault="00287639">
                      <w:pPr>
                        <w:spacing w:after="160" w:line="259" w:lineRule="auto"/>
                        <w:ind w:left="0" w:firstLine="0"/>
                        <w:jc w:val="left"/>
                      </w:pPr>
                      <w:r>
                        <w:rPr>
                          <w:sz w:val="16"/>
                        </w:rPr>
                        <w:t xml:space="preserve"> </w:t>
                      </w:r>
                    </w:p>
                  </w:txbxContent>
                </v:textbox>
              </v:rect>
              <v:rect id="Rectangle 32673" o:spid="_x0000_s1052" style="position:absolute;left:10622;top:7265;width:2667;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" filled="f" stroked="f">
                <v:textbox inset="0,0,0,0">
                  <w:txbxContent>
                    <w:p w14:paraId="1DFFF137" w14:textId="77777777" w:rsidR="008275AD" w:rsidRDefault="00287639">
                      <w:pPr>
                        <w:spacing w:after="160" w:line="259" w:lineRule="auto"/>
                        <w:ind w:left="0" w:firstLine="0"/>
                        <w:jc w:val="left"/>
                      </w:pPr>
                      <w:r>
                        <w:rPr>
                          <w:sz w:val="16"/>
                        </w:rPr>
                        <w:t>AMI</w:t>
                      </w:r>
                      <w:r>
                        <w:rPr>
                          <w:spacing w:val="4"/>
                          <w:sz w:val="16"/>
                        </w:rPr>
                        <w:t xml:space="preserve"> </w:t>
                      </w:r>
                    </w:p>
                  </w:txbxContent>
                </v:textbox>
              </v:rect>
              <v:rect id="Rectangle 32674" o:spid="_x0000_s1053" style="position:absolute;left:12618;top:7265;width:439;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" filled="f" stroked="f">
                <v:textbox inset="0,0,0,0">
                  <w:txbxContent>
                    <w:p w14:paraId="5F194368" w14:textId="77777777" w:rsidR="008275AD" w:rsidRDefault="00287639">
                      <w:pPr>
                        <w:spacing w:after="160" w:line="259" w:lineRule="auto"/>
                        <w:ind w:left="0" w:firstLine="0"/>
                        <w:jc w:val="left"/>
                      </w:pPr>
                      <w:r>
                        <w:rPr>
                          <w:sz w:val="16"/>
                        </w:rPr>
                        <w:t>-</w:t>
                      </w:r>
                    </w:p>
                  </w:txbxContent>
                </v:textbox>
              </v:rect>
              <v:rect id="Rectangle 32675" o:spid="_x0000_s1054" style="position:absolute;left:12954;top:7265;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" filled="f" stroked="f">
                <v:textbox inset="0,0,0,0">
                  <w:txbxContent>
                    <w:p w14:paraId="7F2226AF" w14:textId="77777777" w:rsidR="008275AD" w:rsidRDefault="00287639">
                      <w:pPr>
                        <w:spacing w:after="160" w:line="259" w:lineRule="auto"/>
                        <w:ind w:left="0" w:firstLine="0"/>
                        <w:jc w:val="left"/>
                      </w:pPr>
                      <w:r>
                        <w:rPr>
                          <w:sz w:val="16"/>
                        </w:rPr>
                        <w:t xml:space="preserve"> </w:t>
                      </w:r>
                    </w:p>
                  </w:txbxContent>
                </v:textbox>
              </v:rect>
              <v:rect id="Rectangle 32676" o:spid="_x0000_s1055" style="position:absolute;left:13243;top:7265;width:30253;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" filled="f" stroked="f">
                <v:textbox inset="0,0,0,0">
                  <w:txbxContent>
                    <w:p w14:paraId="2BB5BAF0" w14:textId="77777777" w:rsidR="008275AD" w:rsidRDefault="00287639">
                      <w:pPr>
                        <w:spacing w:after="160" w:line="259" w:lineRule="auto"/>
                        <w:ind w:left="0" w:firstLine="0"/>
                        <w:jc w:val="left"/>
                      </w:pPr>
                      <w:r>
                        <w:rPr>
                          <w:sz w:val="16"/>
                        </w:rPr>
                        <w:t>Création</w:t>
                      </w:r>
                      <w:r>
                        <w:rPr>
                          <w:spacing w:val="5"/>
                          <w:sz w:val="16"/>
                        </w:rPr>
                        <w:t xml:space="preserve"> </w:t>
                      </w:r>
                      <w:r>
                        <w:rPr>
                          <w:sz w:val="16"/>
                        </w:rPr>
                        <w:t>de</w:t>
                      </w:r>
                      <w:r>
                        <w:rPr>
                          <w:spacing w:val="5"/>
                          <w:sz w:val="16"/>
                        </w:rPr>
                        <w:t xml:space="preserve"> </w:t>
                      </w:r>
                      <w:r>
                        <w:rPr>
                          <w:sz w:val="16"/>
                        </w:rPr>
                        <w:t>capacités</w:t>
                      </w:r>
                      <w:r>
                        <w:rPr>
                          <w:spacing w:val="1"/>
                          <w:sz w:val="16"/>
                        </w:rPr>
                        <w:t xml:space="preserve"> </w:t>
                      </w:r>
                      <w:r>
                        <w:rPr>
                          <w:sz w:val="16"/>
                        </w:rPr>
                        <w:t>de</w:t>
                      </w:r>
                      <w:r>
                        <w:rPr>
                          <w:spacing w:val="4"/>
                          <w:sz w:val="16"/>
                        </w:rPr>
                        <w:t xml:space="preserve"> </w:t>
                      </w:r>
                      <w:r>
                        <w:rPr>
                          <w:sz w:val="16"/>
                        </w:rPr>
                        <w:t>surtri</w:t>
                      </w:r>
                      <w:r>
                        <w:rPr>
                          <w:spacing w:val="6"/>
                          <w:sz w:val="16"/>
                        </w:rPr>
                        <w:t xml:space="preserve"> </w:t>
                      </w:r>
                      <w:r>
                        <w:rPr>
                          <w:sz w:val="16"/>
                        </w:rPr>
                        <w:t>du</w:t>
                      </w:r>
                      <w:r>
                        <w:rPr>
                          <w:spacing w:val="3"/>
                          <w:sz w:val="16"/>
                        </w:rPr>
                        <w:t xml:space="preserve"> </w:t>
                      </w:r>
                      <w:r>
                        <w:rPr>
                          <w:sz w:val="16"/>
                        </w:rPr>
                        <w:t>flux</w:t>
                      </w:r>
                      <w:r>
                        <w:rPr>
                          <w:spacing w:val="6"/>
                          <w:sz w:val="16"/>
                        </w:rPr>
                        <w:t xml:space="preserve"> </w:t>
                      </w:r>
                      <w:r>
                        <w:rPr>
                          <w:sz w:val="16"/>
                        </w:rPr>
                        <w:t>développement</w:t>
                      </w:r>
                      <w:r>
                        <w:rPr>
                          <w:spacing w:val="1"/>
                          <w:sz w:val="16"/>
                        </w:rPr>
                        <w:t xml:space="preserve"> </w:t>
                      </w:r>
                    </w:p>
                  </w:txbxContent>
                </v:textbox>
              </v:rect>
              <v:rect id="Rectangle 32677" o:spid="_x0000_s1056" style="position:absolute;left:35996;top:7265;width:679;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" filled="f" stroked="f">
                <v:textbox inset="0,0,0,0">
                  <w:txbxContent>
                    <w:p w14:paraId="7D1E71B8" w14:textId="77777777" w:rsidR="008275AD" w:rsidRDefault="00287639">
                      <w:pPr>
                        <w:spacing w:after="160" w:line="259" w:lineRule="auto"/>
                        <w:ind w:left="0" w:firstLine="0"/>
                        <w:jc w:val="left"/>
                      </w:pPr>
                      <w:r>
                        <w:rPr>
                          <w:sz w:val="16"/>
                        </w:rPr>
                        <w:t>–</w:t>
                      </w:r>
                    </w:p>
                  </w:txbxContent>
                </v:textbox>
              </v:rect>
              <v:rect id="Rectangle 32678" o:spid="_x0000_s1057" style="position:absolute;left:36499;top:7265;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" filled="f" stroked="f">
                <v:textbox inset="0,0,0,0">
                  <w:txbxContent>
                    <w:p w14:paraId="0475F829" w14:textId="77777777" w:rsidR="008275AD" w:rsidRDefault="00287639">
                      <w:pPr>
                        <w:spacing w:after="160" w:line="259" w:lineRule="auto"/>
                        <w:ind w:left="0" w:firstLine="0"/>
                        <w:jc w:val="left"/>
                      </w:pPr>
                      <w:r>
                        <w:rPr>
                          <w:sz w:val="16"/>
                        </w:rPr>
                        <w:t xml:space="preserve"> </w:t>
                      </w:r>
                    </w:p>
                  </w:txbxContent>
                </v:textbox>
              </v:rect>
              <v:rect id="Rectangle 32679" o:spid="_x0000_s1058" style="position:absolute;left:36789;top:7265;width:1344;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" filled="f" stroked="f">
                <v:textbox inset="0,0,0,0">
                  <w:txbxContent>
                    <w:p w14:paraId="5F0B8F0D" w14:textId="77777777" w:rsidR="008275AD" w:rsidRDefault="00287639">
                      <w:pPr>
                        <w:spacing w:after="160" w:line="259" w:lineRule="auto"/>
                        <w:ind w:left="0" w:firstLine="0"/>
                        <w:jc w:val="left"/>
                      </w:pPr>
                      <w:fldSimple w:instr="NUMPAGES   \* MERGEFORMAT">
                        <w:r>
                          <w:rPr>
                            <w:sz w:val="16"/>
                          </w:rPr>
                          <w:t>11</w:t>
                        </w:r>
                      </w:fldSimple>
                    </w:p>
                  </w:txbxContent>
                </v:textbox>
              </v:rect>
              <v:rect id="Rectangle 32680" o:spid="_x0000_s1059" style="position:absolute;left:37800;top:7265;width:742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" filled="f" stroked="f">
                <v:textbox inset="0,0,0,0">
                  <w:txbxContent>
                    <w:p w14:paraId="7DDACD2D" w14:textId="77777777" w:rsidR="008275AD" w:rsidRDefault="00287639">
                      <w:pPr>
                        <w:spacing w:after="160" w:line="259" w:lineRule="auto"/>
                        <w:ind w:left="0" w:firstLine="0"/>
                        <w:jc w:val="left"/>
                      </w:pPr>
                      <w:r>
                        <w:rPr>
                          <w:spacing w:val="4"/>
                          <w:sz w:val="16"/>
                        </w:rPr>
                        <w:t xml:space="preserve"> </w:t>
                      </w:r>
                      <w:r>
                        <w:rPr>
                          <w:sz w:val="16"/>
                        </w:rPr>
                        <w:t>février</w:t>
                      </w:r>
                      <w:r>
                        <w:rPr>
                          <w:spacing w:val="4"/>
                          <w:sz w:val="16"/>
                        </w:rPr>
                        <w:t xml:space="preserve"> </w:t>
                      </w:r>
                      <w:r>
                        <w:rPr>
                          <w:sz w:val="16"/>
                        </w:rPr>
                        <w:t>2022</w:t>
                      </w:r>
                      <w:r>
                        <w:rPr>
                          <w:spacing w:val="3"/>
                          <w:sz w:val="16"/>
                        </w:rPr>
                        <w:t xml:space="preserve"> </w:t>
                      </w:r>
                    </w:p>
                  </w:txbxContent>
                </v:textbox>
              </v:rect>
              <v:rect id="Rectangle 32681" o:spid="_x0000_s1060" style="position:absolute;left:43373;top:7265;width:679;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" filled="f" stroked="f">
                <v:textbox inset="0,0,0,0">
                  <w:txbxContent>
                    <w:p w14:paraId="2C07D502" w14:textId="77777777" w:rsidR="008275AD" w:rsidRDefault="00287639">
                      <w:pPr>
                        <w:spacing w:after="160" w:line="259" w:lineRule="auto"/>
                        <w:ind w:left="0" w:firstLine="0"/>
                        <w:jc w:val="left"/>
                      </w:pPr>
                      <w:r>
                        <w:rPr>
                          <w:sz w:val="16"/>
                        </w:rPr>
                        <w:t>–</w:t>
                      </w:r>
                    </w:p>
                  </w:txbxContent>
                </v:textbox>
              </v:rect>
              <v:rect id="Rectangle 32682" o:spid="_x0000_s1061" style="position:absolute;left:43891;top:7265;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" filled="f" stroked="f">
                <v:textbox inset="0,0,0,0">
                  <w:txbxContent>
                    <w:p w14:paraId="275C3E34" w14:textId="77777777" w:rsidR="008275AD" w:rsidRDefault="00287639">
                      <w:pPr>
                        <w:spacing w:after="160" w:line="259" w:lineRule="auto"/>
                        <w:ind w:left="0" w:firstLine="0"/>
                        <w:jc w:val="left"/>
                      </w:pPr>
                      <w:r>
                        <w:rPr>
                          <w:sz w:val="16"/>
                        </w:rPr>
                        <w:t xml:space="preserve"> </w:t>
                      </w:r>
                    </w:p>
                  </w:txbxContent>
                </v:textbox>
              </v:rect>
              <v:rect id="Rectangle 32683" o:spid="_x0000_s1062" style="position:absolute;left:44180;top:7265;width:10407;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" filled="f" stroked="f">
                <v:textbox inset="0,0,0,0">
                  <w:txbxContent>
                    <w:p w14:paraId="435E8EB0" w14:textId="77777777" w:rsidR="008275AD" w:rsidRDefault="00287639">
                      <w:pPr>
                        <w:spacing w:after="160" w:line="259" w:lineRule="auto"/>
                        <w:ind w:left="0" w:firstLine="0"/>
                        <w:jc w:val="left"/>
                      </w:pPr>
                      <w:r>
                        <w:rPr>
                          <w:sz w:val="16"/>
                        </w:rPr>
                        <w:t>Cahier</w:t>
                      </w:r>
                      <w:r>
                        <w:rPr>
                          <w:spacing w:val="4"/>
                          <w:sz w:val="16"/>
                        </w:rPr>
                        <w:t xml:space="preserve"> </w:t>
                      </w:r>
                      <w:r>
                        <w:rPr>
                          <w:sz w:val="16"/>
                        </w:rPr>
                        <w:t>des</w:t>
                      </w:r>
                      <w:r>
                        <w:rPr>
                          <w:spacing w:val="7"/>
                          <w:sz w:val="16"/>
                        </w:rPr>
                        <w:t xml:space="preserve"> </w:t>
                      </w:r>
                      <w:r>
                        <w:rPr>
                          <w:sz w:val="16"/>
                        </w:rPr>
                        <w:t>charges</w:t>
                      </w:r>
                    </w:p>
                  </w:txbxContent>
                </v:textbox>
              </v:rect>
              <v:rect id="Rectangle 32684" o:spid="_x0000_s1063" style="position:absolute;left:51998;top:7265;width:377;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" filled="f" stroked="f">
                <v:textbox inset="0,0,0,0">
                  <w:txbxContent>
                    <w:p w14:paraId="6E111833" w14:textId="77777777" w:rsidR="008275AD" w:rsidRDefault="00287639">
                      <w:pPr>
                        <w:spacing w:after="160" w:line="259" w:lineRule="auto"/>
                        <w:ind w:left="0" w:firstLine="0"/>
                        <w:jc w:val="left"/>
                      </w:pPr>
                      <w:r>
                        <w:rPr>
                          <w:sz w:val="16"/>
                        </w:rPr>
                        <w:t xml:space="preserve"> </w:t>
                      </w:r>
                    </w:p>
                  </w:txbxContent>
                </v:textbox>
              </v:rect>
              <v:shape id="Shape 34615" o:spid="_x0000_s1064" style="position:absolute;left:64449;top:6659;width:3597;height:2058;visibility:visible;mso-wrap-style:square;v-text-anchor:top" coordsize="359663,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" path="m,l359663,r,205740l,205740,,e" stroked="f" strokeweight="0">
                <v:stroke miterlimit="83231f" joinstyle="miter"/>
                <v:path arrowok="t" textboxrect="0,0,359663,205740"/>
              </v:shape>
              <v:shape id="Shape 34616" o:spid="_x0000_s1065" style="position:absolute;left:64815;top:7025;width:2881;height:1326;visibility:visible;mso-wrap-style:square;v-text-anchor:top" coordsize="288036,132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" path="m,l288036,r,132589l,132589,,e" stroked="f" strokeweight="0">
                <v:stroke miterlimit="83231f" joinstyle="miter"/>
                <v:path arrowok="t" textboxrect="0,0,288036,132589"/>
              </v:shape>
              <v:rect id="Rectangle 32685" o:spid="_x0000_s1066" style="position:absolute;left:65653;top:7302;width:761;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" filled="f" stroked="f">
                <v:textbox inset="0,0,0,0">
                  <w:txbxContent>
                    <w:p w14:paraId="71D13E60" w14:textId="77777777" w:rsidR="008275AD" w:rsidRDefault="00287639">
                      <w:pPr>
                        <w:spacing w:after="160" w:line="259" w:lineRule="auto"/>
                        <w:ind w:left="0" w:firstLine="0"/>
                        <w:jc w:val="left"/>
                      </w:pPr>
                      <w:r>
                        <w:fldChar w:fldCharType="begin"/>
                      </w:r>
                      <w:r>
                        <w:instrText xml:space="preserve"> PAGE   \* MERGEFORMAT </w:instrText>
                      </w:r>
                      <w:r>
                        <w:fldChar w:fldCharType="separate"/>
                      </w:r>
                      <w:r>
                        <w:rPr>
                          <w:color w:val="E6007E"/>
                          <w:sz w:val="18"/>
                        </w:rPr>
                        <w:t>8</w:t>
                      </w:r>
                      <w:r>
                        <w:rPr>
                          <w:color w:val="E6007E"/>
                          <w:sz w:val="18"/>
                        </w:rPr>
                        <w:fldChar w:fldCharType="end"/>
                      </w:r>
                    </w:p>
                  </w:txbxContent>
                </v:textbox>
              </v:rect>
              <v:rect id="Rectangle 32686" o:spid="_x0000_s1067" style="position:absolute;left:66233;top:7302;width:425;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" filled="f" stroked="f">
                <v:textbox inset="0,0,0,0">
                  <w:txbxContent>
                    <w:p w14:paraId="1A4F496F" w14:textId="77777777" w:rsidR="008275AD" w:rsidRDefault="00287639">
                      <w:pPr>
                        <w:spacing w:after="160" w:line="259" w:lineRule="auto"/>
                        <w:ind w:left="0" w:firstLine="0"/>
                        <w:jc w:val="left"/>
                      </w:pPr>
                      <w:r>
                        <w:rPr>
                          <w:color w:val="E6007E"/>
                          <w:sz w:val="18"/>
                        </w:rPr>
                        <w:t>/</w:t>
                      </w:r>
                    </w:p>
                  </w:txbxContent>
                </v:textbox>
              </v:rect>
              <v:rect id="Rectangle 32687" o:spid="_x0000_s1068" style="position:absolute;left:66553;top:7302;width:1535;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" filled="f" stroked="f">
                <v:textbox inset="0,0,0,0">
                  <w:txbxContent>
                    <w:p w14:paraId="7793F346" w14:textId="77777777" w:rsidR="008275AD" w:rsidRDefault="00287639">
                      <w:pPr>
                        <w:spacing w:after="160" w:line="259" w:lineRule="auto"/>
                        <w:ind w:left="0" w:firstLine="0"/>
                        <w:jc w:val="left"/>
                      </w:pPr>
                      <w:fldSimple w:instr="NUMPAGES   \* MERGEFORMAT">
                        <w:r>
                          <w:rPr>
                            <w:color w:val="E6007E"/>
                            <w:sz w:val="18"/>
                          </w:rPr>
                          <w:t>11</w:t>
                        </w:r>
                      </w:fldSimple>
                    </w:p>
                  </w:txbxContent>
                </v:textbox>
              </v:rect>
              <v:rect id="Rectangle 32688" o:spid="_x0000_s1069" style="position:absolute;left:67696;top:7302;width:421;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" filled="f" stroked="f">
                <v:textbox inset="0,0,0,0">
                  <w:txbxContent>
                    <w:p w14:paraId="58FD55E9" w14:textId="77777777" w:rsidR="008275AD" w:rsidRDefault="00287639">
                      <w:pPr>
                        <w:spacing w:after="160" w:line="259" w:lineRule="auto"/>
                        <w:ind w:left="0" w:firstLine="0"/>
                        <w:jc w:val="left"/>
                      </w:pPr>
                      <w:r>
                        <w:rPr>
                          <w:color w:val="E6007E"/>
                          <w:sz w:val="18"/>
                        </w:rPr>
                        <w:t xml:space="preserve"> </w:t>
                      </w:r>
                    </w:p>
                  </w:txbxContent>
                </v:textbox>
              </v:rect>
              <v:rect id="Rectangle 32689" o:spid="_x0000_s1070" style="position:absolute;left:68412;top:7265;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" filled="f" stroked="f">
                <v:textbox inset="0,0,0,0">
                  <w:txbxContent>
                    <w:p w14:paraId="63AD950F" w14:textId="77777777" w:rsidR="008275AD" w:rsidRDefault="00287639">
                      <w:pPr>
                        <w:spacing w:after="160" w:line="259" w:lineRule="auto"/>
                        <w:ind w:left="0" w:firstLine="0"/>
                        <w:jc w:val="left"/>
                      </w:pPr>
                      <w:r>
                        <w:rPr>
                          <w:sz w:val="16"/>
                        </w:rPr>
                        <w:t xml:space="preserve"> </w:t>
                      </w:r>
                    </w:p>
                  </w:txbxContent>
                </v:textbox>
              </v:rect>
              <v:shape id="Shape 34617" o:spid="_x0000_s1071" style="position:absolute;left:6858;top:8351;width:61203;height:366;visibility:visible;mso-wrap-style:square;v-text-anchor:top" coordsize="6120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" path="m,l6120384,r,36576l,36576,,e" stroked="f" strokeweight="0">
                <v:stroke miterlimit="83231f" joinstyle="miter"/>
                <v:path arrowok="t" textboxrect="0,0,6120384,36576"/>
              </v:shape>
              <v:shape id="Shape 34618" o:spid="_x0000_s1072" style="position:absolute;left:6858;top:6659;width:61203;height:366;visibility:visible;mso-wrap-style:square;v-text-anchor:top" coordsize="6120384,3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" path="m,l6120384,r,36575l,36575,,e" stroked="f" strokeweight="0">
                <v:stroke miterlimit="83231f" joinstyle="miter"/>
                <v:path arrowok="t" textboxrect="0,0,6120384,36575"/>
              </v:shape>
              <v:rect id="Rectangle 32694" o:spid="_x0000_s1073" style="position:absolute;top:9307;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" filled="f" stroked="f">
                <v:textbox inset="0,0,0,0">
                  <w:txbxContent>
                    <w:p w14:paraId="42ABF985" w14:textId="77777777" w:rsidR="008275AD" w:rsidRDefault="00287639">
                      <w:pPr>
                        <w:spacing w:after="160" w:line="259" w:lineRule="auto"/>
                        <w:ind w:left="0" w:firstLine="0"/>
                        <w:jc w:val="left"/>
                      </w:pPr>
                      <w:r>
                        <w:rPr>
                          <w:sz w:val="16"/>
                        </w:rPr>
                        <w:t xml:space="preserve"> </w:t>
                      </w:r>
                    </w:p>
                  </w:txbxContent>
                </v:textbox>
              </v:rect>
              <v:rect id="Rectangle 32690" o:spid="_x0000_s1074" style="position:absolute;left:7208;top:9307;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" filled="f" stroked="f">
                <v:textbox inset="0,0,0,0">
                  <w:txbxContent>
                    <w:p w14:paraId="6B44B0AA" w14:textId="77777777" w:rsidR="008275AD" w:rsidRDefault="00287639">
                      <w:pPr>
                        <w:spacing w:after="160" w:line="259" w:lineRule="auto"/>
                        <w:ind w:left="0" w:firstLine="0"/>
                        <w:jc w:val="left"/>
                      </w:pPr>
                      <w:r>
                        <w:rPr>
                          <w:sz w:val="16"/>
                        </w:rPr>
                        <w:t xml:space="preserve"> </w:t>
                      </w:r>
                    </w:p>
                  </w:txbxContent>
                </v:textbox>
              </v:rect>
              <v:rect id="Rectangle 32691" o:spid="_x0000_s1075" style="position:absolute;left:64815;top:9307;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" filled="f" stroked="f">
                <v:textbox inset="0,0,0,0">
                  <w:txbxContent>
                    <w:p w14:paraId="6C6A5AD6" w14:textId="77777777" w:rsidR="008275AD" w:rsidRDefault="00287639">
                      <w:pPr>
                        <w:spacing w:after="160" w:line="259" w:lineRule="auto"/>
                        <w:ind w:left="0" w:firstLine="0"/>
                        <w:jc w:val="left"/>
                      </w:pPr>
                      <w:r>
                        <w:rPr>
                          <w:sz w:val="16"/>
                        </w:rPr>
                        <w:t xml:space="preserve"> </w:t>
                      </w:r>
                    </w:p>
                  </w:txbxContent>
                </v:textbox>
              </v:rect>
              <v:rect id="Rectangle 32692" o:spid="_x0000_s1076" style="position:absolute;left:68412;top:9307;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" filled="f" stroked="f">
                <v:textbox inset="0,0,0,0">
                  <w:txbxContent>
                    <w:p w14:paraId="73A19CE6" w14:textId="77777777" w:rsidR="008275AD" w:rsidRDefault="00287639">
                      <w:pPr>
                        <w:spacing w:after="160" w:line="259" w:lineRule="auto"/>
                        <w:ind w:left="0" w:firstLine="0"/>
                        <w:jc w:val="left"/>
                      </w:pPr>
                      <w:r>
                        <w:rPr>
                          <w:sz w:val="16"/>
                        </w:rPr>
                        <w:t xml:space="preserve"> </w:t>
                      </w:r>
                    </w:p>
                  </w:txbxContent>
                </v:textbox>
              </v:rect>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5547200"/>
      <w:docPartObj>
        <w:docPartGallery w:val="Page Numbers (Bottom of Page)"/>
        <w:docPartUnique/>
      </w:docPartObj>
    </w:sdtPr>
    <w:sdtEndPr/>
    <w:sdtContent>
      <w:sdt>
        <w:sdtPr>
          <w:id w:val="5635672"/>
          <w:docPartObj>
            <w:docPartGallery w:val="Page Numbers (Top of Page)"/>
            <w:docPartUnique/>
          </w:docPartObj>
        </w:sdtPr>
        <w:sdtEndPr/>
        <w:sdtContent>
          <w:p w14:paraId="74C2E534" w14:textId="594FA42D" w:rsidR="005524DE" w:rsidRDefault="005524DE">
            <w:pPr>
              <w:pStyle w:val="Footer"/>
              <w:jc w:val="right"/>
            </w:pPr>
            <w:r w:rsidRPr="005524DE">
              <w:rPr>
                <w:rFonts w:asciiTheme="minorHAnsi" w:hAnsiTheme="minorHAnsi" w:cstheme="minorHAnsi"/>
                <w:sz w:val="16"/>
                <w:szCs w:val="16"/>
              </w:rPr>
              <w:t xml:space="preserve">Page </w:t>
            </w:r>
            <w:r w:rsidRPr="005524DE">
              <w:rPr>
                <w:rFonts w:asciiTheme="minorHAnsi" w:hAnsiTheme="minorHAnsi" w:cstheme="minorHAnsi"/>
                <w:b/>
                <w:bCs/>
                <w:sz w:val="16"/>
                <w:szCs w:val="16"/>
              </w:rPr>
              <w:fldChar w:fldCharType="begin"/>
            </w:r>
            <w:r w:rsidRPr="005524DE">
              <w:rPr>
                <w:rFonts w:asciiTheme="minorHAnsi" w:hAnsiTheme="minorHAnsi" w:cstheme="minorHAnsi"/>
                <w:b/>
                <w:bCs/>
                <w:sz w:val="16"/>
                <w:szCs w:val="16"/>
              </w:rPr>
              <w:instrText>PAGE</w:instrText>
            </w:r>
            <w:r w:rsidRPr="005524DE">
              <w:rPr>
                <w:rFonts w:asciiTheme="minorHAnsi" w:hAnsiTheme="minorHAnsi" w:cstheme="minorHAnsi"/>
                <w:b/>
                <w:bCs/>
                <w:sz w:val="16"/>
                <w:szCs w:val="16"/>
              </w:rPr>
              <w:fldChar w:fldCharType="separate"/>
            </w:r>
            <w:r w:rsidRPr="005524DE">
              <w:rPr>
                <w:rFonts w:asciiTheme="minorHAnsi" w:hAnsiTheme="minorHAnsi" w:cstheme="minorHAnsi"/>
                <w:b/>
                <w:bCs/>
                <w:sz w:val="16"/>
                <w:szCs w:val="16"/>
              </w:rPr>
              <w:t>2</w:t>
            </w:r>
            <w:r w:rsidRPr="005524DE">
              <w:rPr>
                <w:rFonts w:asciiTheme="minorHAnsi" w:hAnsiTheme="minorHAnsi" w:cstheme="minorHAnsi"/>
                <w:b/>
                <w:bCs/>
                <w:sz w:val="16"/>
                <w:szCs w:val="16"/>
              </w:rPr>
              <w:fldChar w:fldCharType="end"/>
            </w:r>
            <w:r w:rsidRPr="005524DE">
              <w:rPr>
                <w:rFonts w:asciiTheme="minorHAnsi" w:hAnsiTheme="minorHAnsi" w:cstheme="minorHAnsi"/>
                <w:sz w:val="16"/>
                <w:szCs w:val="16"/>
              </w:rPr>
              <w:t xml:space="preserve"> sur </w:t>
            </w:r>
            <w:r w:rsidRPr="005524DE">
              <w:rPr>
                <w:rFonts w:asciiTheme="minorHAnsi" w:hAnsiTheme="minorHAnsi" w:cstheme="minorHAnsi"/>
                <w:b/>
                <w:bCs/>
                <w:sz w:val="16"/>
                <w:szCs w:val="16"/>
              </w:rPr>
              <w:fldChar w:fldCharType="begin"/>
            </w:r>
            <w:r w:rsidRPr="005524DE">
              <w:rPr>
                <w:rFonts w:asciiTheme="minorHAnsi" w:hAnsiTheme="minorHAnsi" w:cstheme="minorHAnsi"/>
                <w:b/>
                <w:bCs/>
                <w:sz w:val="16"/>
                <w:szCs w:val="16"/>
              </w:rPr>
              <w:instrText>NUMPAGES</w:instrText>
            </w:r>
            <w:r w:rsidRPr="005524DE">
              <w:rPr>
                <w:rFonts w:asciiTheme="minorHAnsi" w:hAnsiTheme="minorHAnsi" w:cstheme="minorHAnsi"/>
                <w:b/>
                <w:bCs/>
                <w:sz w:val="16"/>
                <w:szCs w:val="16"/>
              </w:rPr>
              <w:fldChar w:fldCharType="separate"/>
            </w:r>
            <w:r w:rsidRPr="005524DE">
              <w:rPr>
                <w:rFonts w:asciiTheme="minorHAnsi" w:hAnsiTheme="minorHAnsi" w:cstheme="minorHAnsi"/>
                <w:b/>
                <w:bCs/>
                <w:sz w:val="16"/>
                <w:szCs w:val="16"/>
              </w:rPr>
              <w:t>2</w:t>
            </w:r>
            <w:r w:rsidRPr="005524DE">
              <w:rPr>
                <w:rFonts w:asciiTheme="minorHAnsi" w:hAnsiTheme="minorHAnsi" w:cstheme="minorHAnsi"/>
                <w:b/>
                <w:bCs/>
                <w:sz w:val="16"/>
                <w:szCs w:val="16"/>
              </w:rPr>
              <w:fldChar w:fldCharType="end"/>
            </w:r>
          </w:p>
        </w:sdtContent>
      </w:sdt>
    </w:sdtContent>
  </w:sdt>
  <w:p w14:paraId="60B49781" w14:textId="77777777" w:rsidR="005524DE" w:rsidRDefault="005524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9781597"/>
      <w:docPartObj>
        <w:docPartGallery w:val="Page Numbers (Bottom of Page)"/>
        <w:docPartUnique/>
      </w:docPartObj>
    </w:sdtPr>
    <w:sdtEndPr/>
    <w:sdtContent>
      <w:sdt>
        <w:sdtPr>
          <w:id w:val="-1769616900"/>
          <w:docPartObj>
            <w:docPartGallery w:val="Page Numbers (Top of Page)"/>
            <w:docPartUnique/>
          </w:docPartObj>
        </w:sdtPr>
        <w:sdtEndPr/>
        <w:sdtContent>
          <w:p w14:paraId="20E247F8" w14:textId="3197DAF3" w:rsidR="00AC24A2" w:rsidRDefault="00AC24A2">
            <w:pPr>
              <w:pStyle w:val="Footer"/>
              <w:jc w:val="right"/>
            </w:pPr>
            <w:r w:rsidRPr="00AC24A2">
              <w:rPr>
                <w:rFonts w:asciiTheme="minorHAnsi" w:hAnsiTheme="minorHAnsi" w:cstheme="minorHAnsi"/>
                <w:sz w:val="18"/>
                <w:szCs w:val="18"/>
              </w:rPr>
              <w:t xml:space="preserve">Page </w:t>
            </w:r>
            <w:r w:rsidRPr="00AC24A2">
              <w:rPr>
                <w:rFonts w:asciiTheme="minorHAnsi" w:hAnsiTheme="minorHAnsi" w:cstheme="minorHAnsi"/>
                <w:b/>
                <w:bCs/>
                <w:sz w:val="18"/>
                <w:szCs w:val="18"/>
              </w:rPr>
              <w:fldChar w:fldCharType="begin"/>
            </w:r>
            <w:r w:rsidRPr="00AC24A2">
              <w:rPr>
                <w:rFonts w:asciiTheme="minorHAnsi" w:hAnsiTheme="minorHAnsi" w:cstheme="minorHAnsi"/>
                <w:b/>
                <w:bCs/>
                <w:sz w:val="18"/>
                <w:szCs w:val="18"/>
              </w:rPr>
              <w:instrText>PAGE</w:instrText>
            </w:r>
            <w:r w:rsidRPr="00AC24A2">
              <w:rPr>
                <w:rFonts w:asciiTheme="minorHAnsi" w:hAnsiTheme="minorHAnsi" w:cstheme="minorHAnsi"/>
                <w:b/>
                <w:bCs/>
                <w:sz w:val="18"/>
                <w:szCs w:val="18"/>
              </w:rPr>
              <w:fldChar w:fldCharType="separate"/>
            </w:r>
            <w:r w:rsidRPr="00AC24A2">
              <w:rPr>
                <w:rFonts w:asciiTheme="minorHAnsi" w:hAnsiTheme="minorHAnsi" w:cstheme="minorHAnsi"/>
                <w:b/>
                <w:bCs/>
                <w:sz w:val="18"/>
                <w:szCs w:val="18"/>
              </w:rPr>
              <w:t>2</w:t>
            </w:r>
            <w:r w:rsidRPr="00AC24A2">
              <w:rPr>
                <w:rFonts w:asciiTheme="minorHAnsi" w:hAnsiTheme="minorHAnsi" w:cstheme="minorHAnsi"/>
                <w:b/>
                <w:bCs/>
                <w:sz w:val="18"/>
                <w:szCs w:val="18"/>
              </w:rPr>
              <w:fldChar w:fldCharType="end"/>
            </w:r>
            <w:r w:rsidRPr="00AC24A2">
              <w:rPr>
                <w:rFonts w:asciiTheme="minorHAnsi" w:hAnsiTheme="minorHAnsi" w:cstheme="minorHAnsi"/>
                <w:sz w:val="18"/>
                <w:szCs w:val="18"/>
              </w:rPr>
              <w:t xml:space="preserve"> sur </w:t>
            </w:r>
            <w:r w:rsidRPr="00AC24A2">
              <w:rPr>
                <w:rFonts w:asciiTheme="minorHAnsi" w:hAnsiTheme="minorHAnsi" w:cstheme="minorHAnsi"/>
                <w:b/>
                <w:bCs/>
                <w:sz w:val="18"/>
                <w:szCs w:val="18"/>
              </w:rPr>
              <w:fldChar w:fldCharType="begin"/>
            </w:r>
            <w:r w:rsidRPr="00AC24A2">
              <w:rPr>
                <w:rFonts w:asciiTheme="minorHAnsi" w:hAnsiTheme="minorHAnsi" w:cstheme="minorHAnsi"/>
                <w:b/>
                <w:bCs/>
                <w:sz w:val="18"/>
                <w:szCs w:val="18"/>
              </w:rPr>
              <w:instrText>NUMPAGES</w:instrText>
            </w:r>
            <w:r w:rsidRPr="00AC24A2">
              <w:rPr>
                <w:rFonts w:asciiTheme="minorHAnsi" w:hAnsiTheme="minorHAnsi" w:cstheme="minorHAnsi"/>
                <w:b/>
                <w:bCs/>
                <w:sz w:val="18"/>
                <w:szCs w:val="18"/>
              </w:rPr>
              <w:fldChar w:fldCharType="separate"/>
            </w:r>
            <w:r w:rsidRPr="00AC24A2">
              <w:rPr>
                <w:rFonts w:asciiTheme="minorHAnsi" w:hAnsiTheme="minorHAnsi" w:cstheme="minorHAnsi"/>
                <w:b/>
                <w:bCs/>
                <w:sz w:val="18"/>
                <w:szCs w:val="18"/>
              </w:rPr>
              <w:t>2</w:t>
            </w:r>
            <w:r w:rsidRPr="00AC24A2">
              <w:rPr>
                <w:rFonts w:asciiTheme="minorHAnsi" w:hAnsiTheme="minorHAnsi" w:cstheme="minorHAnsi"/>
                <w:b/>
                <w:bCs/>
                <w:sz w:val="18"/>
                <w:szCs w:val="18"/>
              </w:rPr>
              <w:fldChar w:fldCharType="end"/>
            </w:r>
          </w:p>
        </w:sdtContent>
      </w:sdt>
    </w:sdtContent>
  </w:sdt>
  <w:p w14:paraId="6468DF8B" w14:textId="4992D42B" w:rsidR="008275AD" w:rsidRDefault="008275AD">
    <w:pPr>
      <w:spacing w:after="0" w:line="259" w:lineRule="auto"/>
      <w:ind w:left="-1078" w:right="10774"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BA3C7" w14:textId="7E776325" w:rsidR="008275AD" w:rsidRDefault="00287639">
    <w:pPr>
      <w:tabs>
        <w:tab w:val="center" w:pos="1923"/>
        <w:tab w:val="center" w:pos="6089"/>
        <w:tab w:val="right" w:pos="8671"/>
      </w:tabs>
      <w:spacing w:after="135" w:line="259" w:lineRule="auto"/>
      <w:ind w:left="-2098" w:firstLine="0"/>
      <w:jc w:val="left"/>
    </w:pPr>
    <w:r>
      <w:rPr>
        <w:sz w:val="16"/>
      </w:rPr>
      <w:t xml:space="preserve"> </w:t>
    </w:r>
    <w:r>
      <w:rPr>
        <w:sz w:val="16"/>
      </w:rPr>
      <w:tab/>
      <w:t xml:space="preserve">Citeo – </w:t>
    </w:r>
    <w:r w:rsidR="00B37AAA">
      <w:rPr>
        <w:sz w:val="16"/>
      </w:rPr>
      <w:t>AO</w:t>
    </w:r>
    <w:r>
      <w:rPr>
        <w:sz w:val="16"/>
      </w:rPr>
      <w:t xml:space="preserve"> - Création de capacités de surtri du flux développement – </w:t>
    </w:r>
    <w:fldSimple w:instr="NUMPAGES   \* MERGEFORMAT">
      <w:r>
        <w:rPr>
          <w:sz w:val="16"/>
        </w:rPr>
        <w:t>11</w:t>
      </w:r>
    </w:fldSimple>
    <w:r>
      <w:rPr>
        <w:sz w:val="16"/>
      </w:rPr>
      <w:t xml:space="preserve"> février 2022 – </w:t>
    </w:r>
    <w:r>
      <w:rPr>
        <w:sz w:val="16"/>
      </w:rPr>
      <w:tab/>
      <w:t xml:space="preserve"> </w:t>
    </w:r>
    <w:r>
      <w:rPr>
        <w:sz w:val="16"/>
      </w:rPr>
      <w:tab/>
    </w:r>
    <w:r>
      <w:fldChar w:fldCharType="begin"/>
    </w:r>
    <w:r>
      <w:instrText xml:space="preserve"> PAGE   \* MERGEFORMAT </w:instrText>
    </w:r>
    <w:r>
      <w:fldChar w:fldCharType="separate"/>
    </w:r>
    <w:r>
      <w:rPr>
        <w:color w:val="E6007E"/>
        <w:sz w:val="18"/>
      </w:rPr>
      <w:t>10</w:t>
    </w:r>
    <w:r>
      <w:rPr>
        <w:color w:val="E6007E"/>
        <w:sz w:val="18"/>
      </w:rPr>
      <w:fldChar w:fldCharType="end"/>
    </w:r>
    <w:r>
      <w:rPr>
        <w:color w:val="E6007E"/>
        <w:sz w:val="18"/>
      </w:rPr>
      <w:t>/</w:t>
    </w:r>
    <w:fldSimple w:instr="NUMPAGES   \* MERGEFORMAT">
      <w:r>
        <w:rPr>
          <w:color w:val="E6007E"/>
          <w:sz w:val="18"/>
        </w:rPr>
        <w:t>11</w:t>
      </w:r>
    </w:fldSimple>
    <w:r>
      <w:rPr>
        <w:color w:val="E6007E"/>
        <w:sz w:val="18"/>
      </w:rPr>
      <w:t xml:space="preserve"> </w:t>
    </w:r>
    <w:r>
      <w:rPr>
        <w:sz w:val="16"/>
      </w:rPr>
      <w:t xml:space="preserve"> </w:t>
    </w:r>
  </w:p>
  <w:p w14:paraId="3796FB09" w14:textId="77777777" w:rsidR="008275AD" w:rsidRDefault="00287639">
    <w:pPr>
      <w:spacing w:after="0" w:line="259" w:lineRule="auto"/>
      <w:ind w:left="-2098" w:right="-47" w:firstLine="0"/>
    </w:pPr>
    <w:r>
      <w:rPr>
        <w:sz w:val="16"/>
      </w:rPr>
      <w:t xml:space="preserve"> </w:t>
    </w:r>
    <w:r>
      <w:rPr>
        <w:sz w:val="16"/>
      </w:rPr>
      <w:tab/>
      <w:t xml:space="preserve"> </w:t>
    </w:r>
    <w:r>
      <w:rPr>
        <w:sz w:val="16"/>
      </w:rPr>
      <w:tab/>
      <w:t xml:space="preserve"> </w:t>
    </w:r>
    <w:r>
      <w:rPr>
        <w:sz w:val="16"/>
      </w:rPr>
      <w:tab/>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53BCC" w14:textId="463FA228" w:rsidR="0068151E" w:rsidRDefault="0068151E">
    <w:pPr>
      <w:pStyle w:val="Footer"/>
      <w:jc w:val="right"/>
    </w:pPr>
  </w:p>
  <w:p w14:paraId="6B1EAF6E" w14:textId="593922B1" w:rsidR="008275AD" w:rsidRDefault="008275AD">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378B" w14:textId="77777777" w:rsidR="008275AD" w:rsidRDefault="00287639">
    <w:pPr>
      <w:tabs>
        <w:tab w:val="center" w:pos="1923"/>
        <w:tab w:val="center" w:pos="6089"/>
        <w:tab w:val="right" w:pos="8671"/>
      </w:tabs>
      <w:spacing w:after="135" w:line="259" w:lineRule="auto"/>
      <w:ind w:left="-2098" w:firstLine="0"/>
      <w:jc w:val="left"/>
    </w:pPr>
    <w:r>
      <w:rPr>
        <w:sz w:val="16"/>
      </w:rPr>
      <w:t xml:space="preserve"> </w:t>
    </w:r>
    <w:r>
      <w:rPr>
        <w:sz w:val="16"/>
      </w:rPr>
      <w:tab/>
      <w:t xml:space="preserve">Citeo – AMI - Création de capacités de surtri du flux développement – </w:t>
    </w:r>
    <w:fldSimple w:instr="NUMPAGES   \* MERGEFORMAT">
      <w:r>
        <w:rPr>
          <w:sz w:val="16"/>
        </w:rPr>
        <w:t>11</w:t>
      </w:r>
    </w:fldSimple>
    <w:r>
      <w:rPr>
        <w:sz w:val="16"/>
      </w:rPr>
      <w:t xml:space="preserve"> février 2022 – </w:t>
    </w:r>
    <w:r>
      <w:rPr>
        <w:sz w:val="16"/>
      </w:rPr>
      <w:tab/>
      <w:t xml:space="preserve"> </w:t>
    </w:r>
    <w:r>
      <w:rPr>
        <w:sz w:val="16"/>
      </w:rPr>
      <w:tab/>
    </w:r>
    <w:r>
      <w:fldChar w:fldCharType="begin"/>
    </w:r>
    <w:r>
      <w:instrText xml:space="preserve"> PAGE   \* MERGEFORMAT </w:instrText>
    </w:r>
    <w:r>
      <w:fldChar w:fldCharType="separate"/>
    </w:r>
    <w:r>
      <w:rPr>
        <w:color w:val="E6007E"/>
        <w:sz w:val="18"/>
      </w:rPr>
      <w:t>10</w:t>
    </w:r>
    <w:r>
      <w:rPr>
        <w:color w:val="E6007E"/>
        <w:sz w:val="18"/>
      </w:rPr>
      <w:fldChar w:fldCharType="end"/>
    </w:r>
    <w:r>
      <w:rPr>
        <w:color w:val="E6007E"/>
        <w:sz w:val="18"/>
      </w:rPr>
      <w:t>/</w:t>
    </w:r>
    <w:fldSimple w:instr="NUMPAGES   \* MERGEFORMAT">
      <w:r>
        <w:rPr>
          <w:color w:val="E6007E"/>
          <w:sz w:val="18"/>
        </w:rPr>
        <w:t>11</w:t>
      </w:r>
    </w:fldSimple>
    <w:r>
      <w:rPr>
        <w:color w:val="E6007E"/>
        <w:sz w:val="18"/>
      </w:rPr>
      <w:t xml:space="preserve"> </w:t>
    </w:r>
    <w:r>
      <w:rPr>
        <w:sz w:val="16"/>
      </w:rPr>
      <w:t xml:space="preserve"> </w:t>
    </w:r>
  </w:p>
  <w:p w14:paraId="7E66982C" w14:textId="77777777" w:rsidR="008275AD" w:rsidRDefault="00287639">
    <w:pPr>
      <w:spacing w:after="0" w:line="259" w:lineRule="auto"/>
      <w:ind w:left="-2098" w:right="-47" w:firstLine="0"/>
    </w:pPr>
    <w:r>
      <w:rPr>
        <w:sz w:val="16"/>
      </w:rPr>
      <w:t xml:space="preserve"> </w:t>
    </w:r>
    <w:r>
      <w:rPr>
        <w:sz w:val="16"/>
      </w:rPr>
      <w:tab/>
      <w:t xml:space="preserve"> </w:t>
    </w:r>
    <w:r>
      <w:rPr>
        <w:sz w:val="16"/>
      </w:rPr>
      <w:tab/>
      <w:t xml:space="preserve"> </w:t>
    </w:r>
    <w:r>
      <w:rPr>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2C381" w14:textId="77777777" w:rsidR="00E22AED" w:rsidRDefault="00E22AED">
      <w:pPr>
        <w:spacing w:after="0" w:line="240" w:lineRule="auto"/>
      </w:pPr>
      <w:r>
        <w:separator/>
      </w:r>
    </w:p>
  </w:footnote>
  <w:footnote w:type="continuationSeparator" w:id="0">
    <w:p w14:paraId="06FD2D15" w14:textId="77777777" w:rsidR="00E22AED" w:rsidRDefault="00E22AED">
      <w:pPr>
        <w:spacing w:after="0" w:line="240" w:lineRule="auto"/>
      </w:pPr>
      <w:r>
        <w:continuationSeparator/>
      </w:r>
    </w:p>
  </w:footnote>
  <w:footnote w:type="continuationNotice" w:id="1">
    <w:p w14:paraId="42523B44" w14:textId="77777777" w:rsidR="00E22AED" w:rsidRDefault="00E22A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8BBC" w14:textId="24C337FB" w:rsidR="005A4A43" w:rsidRPr="005A4A43" w:rsidRDefault="00287639" w:rsidP="005A4A43">
    <w:pPr>
      <w:spacing w:after="0" w:line="259" w:lineRule="auto"/>
      <w:ind w:left="55" w:firstLine="0"/>
      <w:jc w:val="left"/>
      <w:rPr>
        <w:color w:val="E6007E"/>
        <w:sz w:val="13"/>
      </w:rPr>
    </w:pPr>
    <w:r>
      <w:rPr>
        <w:color w:val="E6007E"/>
        <w:sz w:val="13"/>
      </w:rPr>
      <w:t xml:space="preserve">CADRE GENERAL DE L’APPEL </w:t>
    </w:r>
    <w:r w:rsidR="005A4A43">
      <w:rPr>
        <w:color w:val="E6007E"/>
        <w:sz w:val="13"/>
      </w:rPr>
      <w:t>D’OFFRES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B65A2" w14:textId="22C2168F" w:rsidR="008275AD" w:rsidRPr="00AC24A2" w:rsidRDefault="00287639">
    <w:pPr>
      <w:spacing w:after="0" w:line="259" w:lineRule="auto"/>
      <w:ind w:left="55" w:firstLine="0"/>
      <w:jc w:val="left"/>
      <w:rPr>
        <w:rFonts w:asciiTheme="minorHAnsi" w:hAnsiTheme="minorHAnsi" w:cstheme="minorHAnsi"/>
        <w:sz w:val="16"/>
        <w:szCs w:val="16"/>
      </w:rPr>
    </w:pPr>
    <w:r w:rsidRPr="00AC24A2">
      <w:rPr>
        <w:rFonts w:asciiTheme="minorHAnsi" w:hAnsiTheme="minorHAnsi" w:cstheme="minorHAnsi"/>
        <w:color w:val="E6007E"/>
        <w:sz w:val="16"/>
        <w:szCs w:val="16"/>
      </w:rPr>
      <w:t xml:space="preserve">CADRE GENERAL DE L’APPEL </w:t>
    </w:r>
    <w:r w:rsidR="005A4A43" w:rsidRPr="00AC24A2">
      <w:rPr>
        <w:rFonts w:asciiTheme="minorHAnsi" w:hAnsiTheme="minorHAnsi" w:cstheme="minorHAnsi"/>
        <w:color w:val="E6007E"/>
        <w:sz w:val="16"/>
        <w:szCs w:val="16"/>
      </w:rPr>
      <w:t>D’OFFRES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DE0C1" w14:textId="77777777" w:rsidR="008275AD" w:rsidRDefault="008275AD">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0B41C" w14:textId="77777777" w:rsidR="008275AD" w:rsidRDefault="008275AD">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B6AA6" w14:textId="77777777" w:rsidR="008275AD" w:rsidRDefault="008275AD">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572"/>
    <w:multiLevelType w:val="multilevel"/>
    <w:tmpl w:val="4D260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BA1BF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E208D6"/>
    <w:multiLevelType w:val="hybridMultilevel"/>
    <w:tmpl w:val="4626AA38"/>
    <w:lvl w:ilvl="0" w:tplc="B4743618">
      <w:start w:val="1"/>
      <w:numFmt w:val="decimal"/>
      <w:lvlText w:val="%1."/>
      <w:lvlJc w:val="left"/>
      <w:pPr>
        <w:ind w:left="23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C644A72">
      <w:start w:val="1"/>
      <w:numFmt w:val="bullet"/>
      <w:lvlText w:val="-"/>
      <w:lvlJc w:val="left"/>
      <w:pPr>
        <w:ind w:left="30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1229B0">
      <w:start w:val="1"/>
      <w:numFmt w:val="bullet"/>
      <w:lvlText w:val="▪"/>
      <w:lvlJc w:val="left"/>
      <w:pPr>
        <w:ind w:left="33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0788BF4">
      <w:start w:val="1"/>
      <w:numFmt w:val="bullet"/>
      <w:lvlText w:val="•"/>
      <w:lvlJc w:val="left"/>
      <w:pPr>
        <w:ind w:left="40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09A48CC">
      <w:start w:val="1"/>
      <w:numFmt w:val="bullet"/>
      <w:lvlText w:val="o"/>
      <w:lvlJc w:val="left"/>
      <w:pPr>
        <w:ind w:left="47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27AA7E4">
      <w:start w:val="1"/>
      <w:numFmt w:val="bullet"/>
      <w:lvlText w:val="▪"/>
      <w:lvlJc w:val="left"/>
      <w:pPr>
        <w:ind w:left="54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0AC5B80">
      <w:start w:val="1"/>
      <w:numFmt w:val="bullet"/>
      <w:lvlText w:val="•"/>
      <w:lvlJc w:val="left"/>
      <w:pPr>
        <w:ind w:left="62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E2A2106">
      <w:start w:val="1"/>
      <w:numFmt w:val="bullet"/>
      <w:lvlText w:val="o"/>
      <w:lvlJc w:val="left"/>
      <w:pPr>
        <w:ind w:left="69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6C8F46C">
      <w:start w:val="1"/>
      <w:numFmt w:val="bullet"/>
      <w:lvlText w:val="▪"/>
      <w:lvlJc w:val="left"/>
      <w:pPr>
        <w:ind w:left="76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2482852"/>
    <w:multiLevelType w:val="hybridMultilevel"/>
    <w:tmpl w:val="08A29976"/>
    <w:lvl w:ilvl="0" w:tplc="EF30BB98">
      <w:start w:val="1"/>
      <w:numFmt w:val="bullet"/>
      <w:lvlText w:val="•"/>
      <w:lvlJc w:val="left"/>
      <w:pPr>
        <w:ind w:left="2717"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3437" w:hanging="360"/>
      </w:pPr>
      <w:rPr>
        <w:rFonts w:ascii="Courier New" w:hAnsi="Courier New" w:cs="Courier New" w:hint="default"/>
      </w:rPr>
    </w:lvl>
    <w:lvl w:ilvl="2" w:tplc="040C0005" w:tentative="1">
      <w:start w:val="1"/>
      <w:numFmt w:val="bullet"/>
      <w:lvlText w:val=""/>
      <w:lvlJc w:val="left"/>
      <w:pPr>
        <w:ind w:left="4157" w:hanging="360"/>
      </w:pPr>
      <w:rPr>
        <w:rFonts w:ascii="Wingdings" w:hAnsi="Wingdings" w:hint="default"/>
      </w:rPr>
    </w:lvl>
    <w:lvl w:ilvl="3" w:tplc="040C0001" w:tentative="1">
      <w:start w:val="1"/>
      <w:numFmt w:val="bullet"/>
      <w:lvlText w:val=""/>
      <w:lvlJc w:val="left"/>
      <w:pPr>
        <w:ind w:left="4877" w:hanging="360"/>
      </w:pPr>
      <w:rPr>
        <w:rFonts w:ascii="Symbol" w:hAnsi="Symbol" w:hint="default"/>
      </w:rPr>
    </w:lvl>
    <w:lvl w:ilvl="4" w:tplc="040C0003" w:tentative="1">
      <w:start w:val="1"/>
      <w:numFmt w:val="bullet"/>
      <w:lvlText w:val="o"/>
      <w:lvlJc w:val="left"/>
      <w:pPr>
        <w:ind w:left="5597" w:hanging="360"/>
      </w:pPr>
      <w:rPr>
        <w:rFonts w:ascii="Courier New" w:hAnsi="Courier New" w:cs="Courier New" w:hint="default"/>
      </w:rPr>
    </w:lvl>
    <w:lvl w:ilvl="5" w:tplc="040C0005" w:tentative="1">
      <w:start w:val="1"/>
      <w:numFmt w:val="bullet"/>
      <w:lvlText w:val=""/>
      <w:lvlJc w:val="left"/>
      <w:pPr>
        <w:ind w:left="6317" w:hanging="360"/>
      </w:pPr>
      <w:rPr>
        <w:rFonts w:ascii="Wingdings" w:hAnsi="Wingdings" w:hint="default"/>
      </w:rPr>
    </w:lvl>
    <w:lvl w:ilvl="6" w:tplc="040C0001" w:tentative="1">
      <w:start w:val="1"/>
      <w:numFmt w:val="bullet"/>
      <w:lvlText w:val=""/>
      <w:lvlJc w:val="left"/>
      <w:pPr>
        <w:ind w:left="7037" w:hanging="360"/>
      </w:pPr>
      <w:rPr>
        <w:rFonts w:ascii="Symbol" w:hAnsi="Symbol" w:hint="default"/>
      </w:rPr>
    </w:lvl>
    <w:lvl w:ilvl="7" w:tplc="040C0003" w:tentative="1">
      <w:start w:val="1"/>
      <w:numFmt w:val="bullet"/>
      <w:lvlText w:val="o"/>
      <w:lvlJc w:val="left"/>
      <w:pPr>
        <w:ind w:left="7757" w:hanging="360"/>
      </w:pPr>
      <w:rPr>
        <w:rFonts w:ascii="Courier New" w:hAnsi="Courier New" w:cs="Courier New" w:hint="default"/>
      </w:rPr>
    </w:lvl>
    <w:lvl w:ilvl="8" w:tplc="040C0005" w:tentative="1">
      <w:start w:val="1"/>
      <w:numFmt w:val="bullet"/>
      <w:lvlText w:val=""/>
      <w:lvlJc w:val="left"/>
      <w:pPr>
        <w:ind w:left="8477" w:hanging="360"/>
      </w:pPr>
      <w:rPr>
        <w:rFonts w:ascii="Wingdings" w:hAnsi="Wingdings" w:hint="default"/>
      </w:rPr>
    </w:lvl>
  </w:abstractNum>
  <w:abstractNum w:abstractNumId="4" w15:restartNumberingAfterBreak="0">
    <w:nsid w:val="05EB3A99"/>
    <w:multiLevelType w:val="hybridMultilevel"/>
    <w:tmpl w:val="1122A750"/>
    <w:lvl w:ilvl="0" w:tplc="079C63FC">
      <w:start w:val="1"/>
      <w:numFmt w:val="bullet"/>
      <w:lvlText w:val="-"/>
      <w:lvlJc w:val="left"/>
      <w:pPr>
        <w:ind w:left="1637" w:hanging="360"/>
      </w:pPr>
      <w:rPr>
        <w:rFonts w:ascii="Times New Roman" w:eastAsia="Times New Roman" w:hAnsi="Times New Roman" w:cs="Times New Roman"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5" w15:restartNumberingAfterBreak="0">
    <w:nsid w:val="081F3B0A"/>
    <w:multiLevelType w:val="multilevel"/>
    <w:tmpl w:val="67129B3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8B53E8A"/>
    <w:multiLevelType w:val="multilevel"/>
    <w:tmpl w:val="F886E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0374DE"/>
    <w:multiLevelType w:val="hybridMultilevel"/>
    <w:tmpl w:val="2D8EF4EE"/>
    <w:lvl w:ilvl="0" w:tplc="50542BF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4268FC"/>
    <w:multiLevelType w:val="hybridMultilevel"/>
    <w:tmpl w:val="8EF6E25C"/>
    <w:lvl w:ilvl="0" w:tplc="A20883C2">
      <w:start w:val="1"/>
      <w:numFmt w:val="decimal"/>
      <w:lvlText w:val="%1."/>
      <w:lvlJc w:val="left"/>
      <w:pPr>
        <w:ind w:left="1020" w:hanging="360"/>
      </w:pPr>
    </w:lvl>
    <w:lvl w:ilvl="1" w:tplc="5004088C">
      <w:start w:val="1"/>
      <w:numFmt w:val="decimal"/>
      <w:lvlText w:val="%2."/>
      <w:lvlJc w:val="left"/>
      <w:pPr>
        <w:ind w:left="1020" w:hanging="360"/>
      </w:pPr>
    </w:lvl>
    <w:lvl w:ilvl="2" w:tplc="2F4AB18A">
      <w:start w:val="1"/>
      <w:numFmt w:val="decimal"/>
      <w:lvlText w:val="%3."/>
      <w:lvlJc w:val="left"/>
      <w:pPr>
        <w:ind w:left="1020" w:hanging="360"/>
      </w:pPr>
    </w:lvl>
    <w:lvl w:ilvl="3" w:tplc="6B6EC20C">
      <w:start w:val="1"/>
      <w:numFmt w:val="decimal"/>
      <w:lvlText w:val="%4."/>
      <w:lvlJc w:val="left"/>
      <w:pPr>
        <w:ind w:left="1020" w:hanging="360"/>
      </w:pPr>
    </w:lvl>
    <w:lvl w:ilvl="4" w:tplc="D8444312">
      <w:start w:val="1"/>
      <w:numFmt w:val="decimal"/>
      <w:lvlText w:val="%5."/>
      <w:lvlJc w:val="left"/>
      <w:pPr>
        <w:ind w:left="1020" w:hanging="360"/>
      </w:pPr>
    </w:lvl>
    <w:lvl w:ilvl="5" w:tplc="6AB4E8C2">
      <w:start w:val="1"/>
      <w:numFmt w:val="decimal"/>
      <w:lvlText w:val="%6."/>
      <w:lvlJc w:val="left"/>
      <w:pPr>
        <w:ind w:left="1020" w:hanging="360"/>
      </w:pPr>
    </w:lvl>
    <w:lvl w:ilvl="6" w:tplc="11B82730">
      <w:start w:val="1"/>
      <w:numFmt w:val="decimal"/>
      <w:lvlText w:val="%7."/>
      <w:lvlJc w:val="left"/>
      <w:pPr>
        <w:ind w:left="1020" w:hanging="360"/>
      </w:pPr>
    </w:lvl>
    <w:lvl w:ilvl="7" w:tplc="BCF20FB2">
      <w:start w:val="1"/>
      <w:numFmt w:val="decimal"/>
      <w:lvlText w:val="%8."/>
      <w:lvlJc w:val="left"/>
      <w:pPr>
        <w:ind w:left="1020" w:hanging="360"/>
      </w:pPr>
    </w:lvl>
    <w:lvl w:ilvl="8" w:tplc="5F92C2D4">
      <w:start w:val="1"/>
      <w:numFmt w:val="decimal"/>
      <w:lvlText w:val="%9."/>
      <w:lvlJc w:val="left"/>
      <w:pPr>
        <w:ind w:left="1020" w:hanging="360"/>
      </w:pPr>
    </w:lvl>
  </w:abstractNum>
  <w:abstractNum w:abstractNumId="9" w15:restartNumberingAfterBreak="0">
    <w:nsid w:val="09633B85"/>
    <w:multiLevelType w:val="hybridMultilevel"/>
    <w:tmpl w:val="FC1A2B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9826073"/>
    <w:multiLevelType w:val="hybridMultilevel"/>
    <w:tmpl w:val="D62855E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A6F7584"/>
    <w:multiLevelType w:val="hybridMultilevel"/>
    <w:tmpl w:val="56101198"/>
    <w:lvl w:ilvl="0" w:tplc="040C000F">
      <w:start w:val="1"/>
      <w:numFmt w:val="decimal"/>
      <w:lvlText w:val="%1."/>
      <w:lvlJc w:val="left"/>
      <w:pPr>
        <w:ind w:left="710" w:hanging="360"/>
      </w:pPr>
    </w:lvl>
    <w:lvl w:ilvl="1" w:tplc="040C0019" w:tentative="1">
      <w:start w:val="1"/>
      <w:numFmt w:val="lowerLetter"/>
      <w:lvlText w:val="%2."/>
      <w:lvlJc w:val="left"/>
      <w:pPr>
        <w:ind w:left="1430" w:hanging="360"/>
      </w:pPr>
    </w:lvl>
    <w:lvl w:ilvl="2" w:tplc="040C001B" w:tentative="1">
      <w:start w:val="1"/>
      <w:numFmt w:val="lowerRoman"/>
      <w:lvlText w:val="%3."/>
      <w:lvlJc w:val="right"/>
      <w:pPr>
        <w:ind w:left="2150" w:hanging="180"/>
      </w:pPr>
    </w:lvl>
    <w:lvl w:ilvl="3" w:tplc="040C000F" w:tentative="1">
      <w:start w:val="1"/>
      <w:numFmt w:val="decimal"/>
      <w:lvlText w:val="%4."/>
      <w:lvlJc w:val="left"/>
      <w:pPr>
        <w:ind w:left="2870" w:hanging="360"/>
      </w:pPr>
    </w:lvl>
    <w:lvl w:ilvl="4" w:tplc="040C0019" w:tentative="1">
      <w:start w:val="1"/>
      <w:numFmt w:val="lowerLetter"/>
      <w:lvlText w:val="%5."/>
      <w:lvlJc w:val="left"/>
      <w:pPr>
        <w:ind w:left="3590" w:hanging="360"/>
      </w:pPr>
    </w:lvl>
    <w:lvl w:ilvl="5" w:tplc="040C001B" w:tentative="1">
      <w:start w:val="1"/>
      <w:numFmt w:val="lowerRoman"/>
      <w:lvlText w:val="%6."/>
      <w:lvlJc w:val="right"/>
      <w:pPr>
        <w:ind w:left="4310" w:hanging="180"/>
      </w:pPr>
    </w:lvl>
    <w:lvl w:ilvl="6" w:tplc="040C000F" w:tentative="1">
      <w:start w:val="1"/>
      <w:numFmt w:val="decimal"/>
      <w:lvlText w:val="%7."/>
      <w:lvlJc w:val="left"/>
      <w:pPr>
        <w:ind w:left="5030" w:hanging="360"/>
      </w:pPr>
    </w:lvl>
    <w:lvl w:ilvl="7" w:tplc="040C0019" w:tentative="1">
      <w:start w:val="1"/>
      <w:numFmt w:val="lowerLetter"/>
      <w:lvlText w:val="%8."/>
      <w:lvlJc w:val="left"/>
      <w:pPr>
        <w:ind w:left="5750" w:hanging="360"/>
      </w:pPr>
    </w:lvl>
    <w:lvl w:ilvl="8" w:tplc="040C001B" w:tentative="1">
      <w:start w:val="1"/>
      <w:numFmt w:val="lowerRoman"/>
      <w:lvlText w:val="%9."/>
      <w:lvlJc w:val="right"/>
      <w:pPr>
        <w:ind w:left="6470" w:hanging="180"/>
      </w:pPr>
    </w:lvl>
  </w:abstractNum>
  <w:abstractNum w:abstractNumId="12" w15:restartNumberingAfterBreak="0">
    <w:nsid w:val="0D1173EA"/>
    <w:multiLevelType w:val="hybridMultilevel"/>
    <w:tmpl w:val="F18ABEF4"/>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D2B4CCA"/>
    <w:multiLevelType w:val="multilevel"/>
    <w:tmpl w:val="33965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EE21C17"/>
    <w:multiLevelType w:val="hybridMultilevel"/>
    <w:tmpl w:val="CB5E789E"/>
    <w:lvl w:ilvl="0" w:tplc="20720F36">
      <w:start w:val="1"/>
      <w:numFmt w:val="decimal"/>
      <w:lvlText w:val="%1."/>
      <w:lvlJc w:val="left"/>
      <w:pPr>
        <w:ind w:left="1252" w:hanging="360"/>
      </w:pPr>
      <w:rPr>
        <w:rFonts w:hint="default"/>
      </w:rPr>
    </w:lvl>
    <w:lvl w:ilvl="1" w:tplc="040C0019" w:tentative="1">
      <w:start w:val="1"/>
      <w:numFmt w:val="lowerLetter"/>
      <w:lvlText w:val="%2."/>
      <w:lvlJc w:val="left"/>
      <w:pPr>
        <w:ind w:left="1972" w:hanging="360"/>
      </w:pPr>
    </w:lvl>
    <w:lvl w:ilvl="2" w:tplc="040C001B" w:tentative="1">
      <w:start w:val="1"/>
      <w:numFmt w:val="lowerRoman"/>
      <w:lvlText w:val="%3."/>
      <w:lvlJc w:val="right"/>
      <w:pPr>
        <w:ind w:left="2692" w:hanging="180"/>
      </w:pPr>
    </w:lvl>
    <w:lvl w:ilvl="3" w:tplc="040C000F" w:tentative="1">
      <w:start w:val="1"/>
      <w:numFmt w:val="decimal"/>
      <w:lvlText w:val="%4."/>
      <w:lvlJc w:val="left"/>
      <w:pPr>
        <w:ind w:left="3412" w:hanging="360"/>
      </w:pPr>
    </w:lvl>
    <w:lvl w:ilvl="4" w:tplc="040C0019" w:tentative="1">
      <w:start w:val="1"/>
      <w:numFmt w:val="lowerLetter"/>
      <w:lvlText w:val="%5."/>
      <w:lvlJc w:val="left"/>
      <w:pPr>
        <w:ind w:left="4132" w:hanging="360"/>
      </w:pPr>
    </w:lvl>
    <w:lvl w:ilvl="5" w:tplc="040C001B" w:tentative="1">
      <w:start w:val="1"/>
      <w:numFmt w:val="lowerRoman"/>
      <w:lvlText w:val="%6."/>
      <w:lvlJc w:val="right"/>
      <w:pPr>
        <w:ind w:left="4852" w:hanging="180"/>
      </w:pPr>
    </w:lvl>
    <w:lvl w:ilvl="6" w:tplc="040C000F" w:tentative="1">
      <w:start w:val="1"/>
      <w:numFmt w:val="decimal"/>
      <w:lvlText w:val="%7."/>
      <w:lvlJc w:val="left"/>
      <w:pPr>
        <w:ind w:left="5572" w:hanging="360"/>
      </w:pPr>
    </w:lvl>
    <w:lvl w:ilvl="7" w:tplc="040C0019" w:tentative="1">
      <w:start w:val="1"/>
      <w:numFmt w:val="lowerLetter"/>
      <w:lvlText w:val="%8."/>
      <w:lvlJc w:val="left"/>
      <w:pPr>
        <w:ind w:left="6292" w:hanging="360"/>
      </w:pPr>
    </w:lvl>
    <w:lvl w:ilvl="8" w:tplc="040C001B" w:tentative="1">
      <w:start w:val="1"/>
      <w:numFmt w:val="lowerRoman"/>
      <w:lvlText w:val="%9."/>
      <w:lvlJc w:val="right"/>
      <w:pPr>
        <w:ind w:left="7012" w:hanging="180"/>
      </w:pPr>
    </w:lvl>
  </w:abstractNum>
  <w:abstractNum w:abstractNumId="15" w15:restartNumberingAfterBreak="0">
    <w:nsid w:val="0F920CCE"/>
    <w:multiLevelType w:val="hybridMultilevel"/>
    <w:tmpl w:val="F49EEAD6"/>
    <w:lvl w:ilvl="0" w:tplc="F5401EE8">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F66CB6"/>
    <w:multiLevelType w:val="hybridMultilevel"/>
    <w:tmpl w:val="D092F75C"/>
    <w:lvl w:ilvl="0" w:tplc="EF30BB98">
      <w:start w:val="1"/>
      <w:numFmt w:val="bullet"/>
      <w:lvlText w:val="•"/>
      <w:lvlJc w:val="left"/>
      <w:pPr>
        <w:ind w:left="1637"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2357" w:hanging="360"/>
      </w:pPr>
      <w:rPr>
        <w:rFonts w:ascii="Courier New" w:hAnsi="Courier New" w:cs="Courier New" w:hint="default"/>
      </w:rPr>
    </w:lvl>
    <w:lvl w:ilvl="2" w:tplc="FFFFFFFF" w:tentative="1">
      <w:start w:val="1"/>
      <w:numFmt w:val="bullet"/>
      <w:lvlText w:val=""/>
      <w:lvlJc w:val="left"/>
      <w:pPr>
        <w:ind w:left="3077" w:hanging="360"/>
      </w:pPr>
      <w:rPr>
        <w:rFonts w:ascii="Wingdings" w:hAnsi="Wingdings" w:hint="default"/>
      </w:rPr>
    </w:lvl>
    <w:lvl w:ilvl="3" w:tplc="FFFFFFFF" w:tentative="1">
      <w:start w:val="1"/>
      <w:numFmt w:val="bullet"/>
      <w:lvlText w:val=""/>
      <w:lvlJc w:val="left"/>
      <w:pPr>
        <w:ind w:left="3797" w:hanging="360"/>
      </w:pPr>
      <w:rPr>
        <w:rFonts w:ascii="Symbol" w:hAnsi="Symbol" w:hint="default"/>
      </w:rPr>
    </w:lvl>
    <w:lvl w:ilvl="4" w:tplc="FFFFFFFF" w:tentative="1">
      <w:start w:val="1"/>
      <w:numFmt w:val="bullet"/>
      <w:lvlText w:val="o"/>
      <w:lvlJc w:val="left"/>
      <w:pPr>
        <w:ind w:left="4517" w:hanging="360"/>
      </w:pPr>
      <w:rPr>
        <w:rFonts w:ascii="Courier New" w:hAnsi="Courier New" w:cs="Courier New" w:hint="default"/>
      </w:rPr>
    </w:lvl>
    <w:lvl w:ilvl="5" w:tplc="FFFFFFFF" w:tentative="1">
      <w:start w:val="1"/>
      <w:numFmt w:val="bullet"/>
      <w:lvlText w:val=""/>
      <w:lvlJc w:val="left"/>
      <w:pPr>
        <w:ind w:left="5237" w:hanging="360"/>
      </w:pPr>
      <w:rPr>
        <w:rFonts w:ascii="Wingdings" w:hAnsi="Wingdings" w:hint="default"/>
      </w:rPr>
    </w:lvl>
    <w:lvl w:ilvl="6" w:tplc="FFFFFFFF" w:tentative="1">
      <w:start w:val="1"/>
      <w:numFmt w:val="bullet"/>
      <w:lvlText w:val=""/>
      <w:lvlJc w:val="left"/>
      <w:pPr>
        <w:ind w:left="5957" w:hanging="360"/>
      </w:pPr>
      <w:rPr>
        <w:rFonts w:ascii="Symbol" w:hAnsi="Symbol" w:hint="default"/>
      </w:rPr>
    </w:lvl>
    <w:lvl w:ilvl="7" w:tplc="FFFFFFFF" w:tentative="1">
      <w:start w:val="1"/>
      <w:numFmt w:val="bullet"/>
      <w:lvlText w:val="o"/>
      <w:lvlJc w:val="left"/>
      <w:pPr>
        <w:ind w:left="6677" w:hanging="360"/>
      </w:pPr>
      <w:rPr>
        <w:rFonts w:ascii="Courier New" w:hAnsi="Courier New" w:cs="Courier New" w:hint="default"/>
      </w:rPr>
    </w:lvl>
    <w:lvl w:ilvl="8" w:tplc="FFFFFFFF" w:tentative="1">
      <w:start w:val="1"/>
      <w:numFmt w:val="bullet"/>
      <w:lvlText w:val=""/>
      <w:lvlJc w:val="left"/>
      <w:pPr>
        <w:ind w:left="7397" w:hanging="360"/>
      </w:pPr>
      <w:rPr>
        <w:rFonts w:ascii="Wingdings" w:hAnsi="Wingdings" w:hint="default"/>
      </w:rPr>
    </w:lvl>
  </w:abstractNum>
  <w:abstractNum w:abstractNumId="17" w15:restartNumberingAfterBreak="0">
    <w:nsid w:val="1692171E"/>
    <w:multiLevelType w:val="hybridMultilevel"/>
    <w:tmpl w:val="FEACAD24"/>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CF770BF"/>
    <w:multiLevelType w:val="hybridMultilevel"/>
    <w:tmpl w:val="CD247A92"/>
    <w:lvl w:ilvl="0" w:tplc="BE90328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D446FA5"/>
    <w:multiLevelType w:val="hybridMultilevel"/>
    <w:tmpl w:val="DE76ED3C"/>
    <w:lvl w:ilvl="0" w:tplc="EF30BB98">
      <w:start w:val="1"/>
      <w:numFmt w:val="bullet"/>
      <w:lvlText w:val="•"/>
      <w:lvlJc w:val="left"/>
      <w:pPr>
        <w:ind w:left="1997"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2717" w:hanging="360"/>
      </w:pPr>
      <w:rPr>
        <w:rFonts w:ascii="Courier New" w:hAnsi="Courier New" w:cs="Courier New" w:hint="default"/>
      </w:rPr>
    </w:lvl>
    <w:lvl w:ilvl="2" w:tplc="040C0005" w:tentative="1">
      <w:start w:val="1"/>
      <w:numFmt w:val="bullet"/>
      <w:lvlText w:val=""/>
      <w:lvlJc w:val="left"/>
      <w:pPr>
        <w:ind w:left="3437" w:hanging="360"/>
      </w:pPr>
      <w:rPr>
        <w:rFonts w:ascii="Wingdings" w:hAnsi="Wingdings" w:hint="default"/>
      </w:rPr>
    </w:lvl>
    <w:lvl w:ilvl="3" w:tplc="040C0001" w:tentative="1">
      <w:start w:val="1"/>
      <w:numFmt w:val="bullet"/>
      <w:lvlText w:val=""/>
      <w:lvlJc w:val="left"/>
      <w:pPr>
        <w:ind w:left="4157" w:hanging="360"/>
      </w:pPr>
      <w:rPr>
        <w:rFonts w:ascii="Symbol" w:hAnsi="Symbol" w:hint="default"/>
      </w:rPr>
    </w:lvl>
    <w:lvl w:ilvl="4" w:tplc="040C0003" w:tentative="1">
      <w:start w:val="1"/>
      <w:numFmt w:val="bullet"/>
      <w:lvlText w:val="o"/>
      <w:lvlJc w:val="left"/>
      <w:pPr>
        <w:ind w:left="4877" w:hanging="360"/>
      </w:pPr>
      <w:rPr>
        <w:rFonts w:ascii="Courier New" w:hAnsi="Courier New" w:cs="Courier New" w:hint="default"/>
      </w:rPr>
    </w:lvl>
    <w:lvl w:ilvl="5" w:tplc="040C0005" w:tentative="1">
      <w:start w:val="1"/>
      <w:numFmt w:val="bullet"/>
      <w:lvlText w:val=""/>
      <w:lvlJc w:val="left"/>
      <w:pPr>
        <w:ind w:left="5597" w:hanging="360"/>
      </w:pPr>
      <w:rPr>
        <w:rFonts w:ascii="Wingdings" w:hAnsi="Wingdings" w:hint="default"/>
      </w:rPr>
    </w:lvl>
    <w:lvl w:ilvl="6" w:tplc="040C0001" w:tentative="1">
      <w:start w:val="1"/>
      <w:numFmt w:val="bullet"/>
      <w:lvlText w:val=""/>
      <w:lvlJc w:val="left"/>
      <w:pPr>
        <w:ind w:left="6317" w:hanging="360"/>
      </w:pPr>
      <w:rPr>
        <w:rFonts w:ascii="Symbol" w:hAnsi="Symbol" w:hint="default"/>
      </w:rPr>
    </w:lvl>
    <w:lvl w:ilvl="7" w:tplc="040C0003" w:tentative="1">
      <w:start w:val="1"/>
      <w:numFmt w:val="bullet"/>
      <w:lvlText w:val="o"/>
      <w:lvlJc w:val="left"/>
      <w:pPr>
        <w:ind w:left="7037" w:hanging="360"/>
      </w:pPr>
      <w:rPr>
        <w:rFonts w:ascii="Courier New" w:hAnsi="Courier New" w:cs="Courier New" w:hint="default"/>
      </w:rPr>
    </w:lvl>
    <w:lvl w:ilvl="8" w:tplc="040C0005" w:tentative="1">
      <w:start w:val="1"/>
      <w:numFmt w:val="bullet"/>
      <w:lvlText w:val=""/>
      <w:lvlJc w:val="left"/>
      <w:pPr>
        <w:ind w:left="7757" w:hanging="360"/>
      </w:pPr>
      <w:rPr>
        <w:rFonts w:ascii="Wingdings" w:hAnsi="Wingdings" w:hint="default"/>
      </w:rPr>
    </w:lvl>
  </w:abstractNum>
  <w:abstractNum w:abstractNumId="20" w15:restartNumberingAfterBreak="0">
    <w:nsid w:val="1D6A2145"/>
    <w:multiLevelType w:val="hybridMultilevel"/>
    <w:tmpl w:val="A092A7E4"/>
    <w:lvl w:ilvl="0" w:tplc="9BE2A59A">
      <w:numFmt w:val="decimal"/>
      <w:lvlText w:val="%1."/>
      <w:lvlJc w:val="left"/>
      <w:pPr>
        <w:ind w:left="910" w:hanging="55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D964999"/>
    <w:multiLevelType w:val="hybridMultilevel"/>
    <w:tmpl w:val="A27CF2B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1E8104F5"/>
    <w:multiLevelType w:val="hybridMultilevel"/>
    <w:tmpl w:val="A8BA6ECA"/>
    <w:lvl w:ilvl="0" w:tplc="D8722644">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B0A755C">
      <w:start w:val="1"/>
      <w:numFmt w:val="bullet"/>
      <w:lvlText w:val="o"/>
      <w:lvlJc w:val="left"/>
      <w:pPr>
        <w:ind w:left="1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3787F7E">
      <w:start w:val="1"/>
      <w:numFmt w:val="bullet"/>
      <w:lvlRestart w:val="0"/>
      <w:lvlText w:val="-"/>
      <w:lvlJc w:val="left"/>
      <w:pPr>
        <w:ind w:left="30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EE2380A">
      <w:start w:val="1"/>
      <w:numFmt w:val="bullet"/>
      <w:lvlText w:val="•"/>
      <w:lvlJc w:val="left"/>
      <w:pPr>
        <w:ind w:left="3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13C14CE">
      <w:start w:val="1"/>
      <w:numFmt w:val="bullet"/>
      <w:lvlText w:val="o"/>
      <w:lvlJc w:val="left"/>
      <w:pPr>
        <w:ind w:left="4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1E2F0D2">
      <w:start w:val="1"/>
      <w:numFmt w:val="bullet"/>
      <w:lvlText w:val="▪"/>
      <w:lvlJc w:val="left"/>
      <w:pPr>
        <w:ind w:left="5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C02BC38">
      <w:start w:val="1"/>
      <w:numFmt w:val="bullet"/>
      <w:lvlText w:val="•"/>
      <w:lvlJc w:val="left"/>
      <w:pPr>
        <w:ind w:left="5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71C3986">
      <w:start w:val="1"/>
      <w:numFmt w:val="bullet"/>
      <w:lvlText w:val="o"/>
      <w:lvlJc w:val="left"/>
      <w:pPr>
        <w:ind w:left="6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7D07414">
      <w:start w:val="1"/>
      <w:numFmt w:val="bullet"/>
      <w:lvlText w:val="▪"/>
      <w:lvlJc w:val="left"/>
      <w:pPr>
        <w:ind w:left="7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09D6CA3"/>
    <w:multiLevelType w:val="hybridMultilevel"/>
    <w:tmpl w:val="723E3B5A"/>
    <w:lvl w:ilvl="0" w:tplc="799E07FA">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38556E9"/>
    <w:multiLevelType w:val="hybridMultilevel"/>
    <w:tmpl w:val="C98A5514"/>
    <w:lvl w:ilvl="0" w:tplc="528423EA">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8587A16"/>
    <w:multiLevelType w:val="hybridMultilevel"/>
    <w:tmpl w:val="04A6BB3E"/>
    <w:lvl w:ilvl="0" w:tplc="E03617DA">
      <w:start w:val="1"/>
      <w:numFmt w:val="decimal"/>
      <w:lvlText w:val="%1."/>
      <w:lvlJc w:val="left"/>
      <w:pPr>
        <w:ind w:left="1020" w:hanging="360"/>
      </w:pPr>
    </w:lvl>
    <w:lvl w:ilvl="1" w:tplc="45A2BE64">
      <w:start w:val="1"/>
      <w:numFmt w:val="decimal"/>
      <w:lvlText w:val="%2."/>
      <w:lvlJc w:val="left"/>
      <w:pPr>
        <w:ind w:left="1020" w:hanging="360"/>
      </w:pPr>
    </w:lvl>
    <w:lvl w:ilvl="2" w:tplc="81FAF644">
      <w:start w:val="1"/>
      <w:numFmt w:val="decimal"/>
      <w:lvlText w:val="%3."/>
      <w:lvlJc w:val="left"/>
      <w:pPr>
        <w:ind w:left="1020" w:hanging="360"/>
      </w:pPr>
    </w:lvl>
    <w:lvl w:ilvl="3" w:tplc="30A45CE4">
      <w:start w:val="1"/>
      <w:numFmt w:val="decimal"/>
      <w:lvlText w:val="%4."/>
      <w:lvlJc w:val="left"/>
      <w:pPr>
        <w:ind w:left="1020" w:hanging="360"/>
      </w:pPr>
    </w:lvl>
    <w:lvl w:ilvl="4" w:tplc="EC32FE12">
      <w:start w:val="1"/>
      <w:numFmt w:val="decimal"/>
      <w:lvlText w:val="%5."/>
      <w:lvlJc w:val="left"/>
      <w:pPr>
        <w:ind w:left="1020" w:hanging="360"/>
      </w:pPr>
    </w:lvl>
    <w:lvl w:ilvl="5" w:tplc="AA807610">
      <w:start w:val="1"/>
      <w:numFmt w:val="decimal"/>
      <w:lvlText w:val="%6."/>
      <w:lvlJc w:val="left"/>
      <w:pPr>
        <w:ind w:left="1020" w:hanging="360"/>
      </w:pPr>
    </w:lvl>
    <w:lvl w:ilvl="6" w:tplc="D1D0B166">
      <w:start w:val="1"/>
      <w:numFmt w:val="decimal"/>
      <w:lvlText w:val="%7."/>
      <w:lvlJc w:val="left"/>
      <w:pPr>
        <w:ind w:left="1020" w:hanging="360"/>
      </w:pPr>
    </w:lvl>
    <w:lvl w:ilvl="7" w:tplc="4664FF1C">
      <w:start w:val="1"/>
      <w:numFmt w:val="decimal"/>
      <w:lvlText w:val="%8."/>
      <w:lvlJc w:val="left"/>
      <w:pPr>
        <w:ind w:left="1020" w:hanging="360"/>
      </w:pPr>
    </w:lvl>
    <w:lvl w:ilvl="8" w:tplc="8C8E890C">
      <w:start w:val="1"/>
      <w:numFmt w:val="decimal"/>
      <w:lvlText w:val="%9."/>
      <w:lvlJc w:val="left"/>
      <w:pPr>
        <w:ind w:left="1020" w:hanging="360"/>
      </w:pPr>
    </w:lvl>
  </w:abstractNum>
  <w:abstractNum w:abstractNumId="26" w15:restartNumberingAfterBreak="0">
    <w:nsid w:val="28F90AF2"/>
    <w:multiLevelType w:val="hybridMultilevel"/>
    <w:tmpl w:val="0DB42BB2"/>
    <w:lvl w:ilvl="0" w:tplc="DA125CF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E540456">
      <w:start w:val="1"/>
      <w:numFmt w:val="lowerLetter"/>
      <w:lvlText w:val="%2"/>
      <w:lvlJc w:val="left"/>
      <w:pPr>
        <w:ind w:left="9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14A9D96">
      <w:start w:val="1"/>
      <w:numFmt w:val="decimal"/>
      <w:lvlRestart w:val="0"/>
      <w:lvlText w:val="%3."/>
      <w:lvlJc w:val="left"/>
      <w:pPr>
        <w:ind w:left="23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AC2D164">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3C69380">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A46814">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2D443B6">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4DE6A2C">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4247094">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AEB413A"/>
    <w:multiLevelType w:val="hybridMultilevel"/>
    <w:tmpl w:val="687CE454"/>
    <w:lvl w:ilvl="0" w:tplc="CC28D002">
      <w:start w:val="1"/>
      <w:numFmt w:val="decimal"/>
      <w:lvlText w:val="%1."/>
      <w:lvlJc w:val="left"/>
      <w:pPr>
        <w:ind w:left="1211" w:hanging="360"/>
      </w:pPr>
      <w:rPr>
        <w:rFonts w:hint="default"/>
        <w:b/>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8" w15:restartNumberingAfterBreak="0">
    <w:nsid w:val="2B4118C1"/>
    <w:multiLevelType w:val="hybridMultilevel"/>
    <w:tmpl w:val="981AB390"/>
    <w:lvl w:ilvl="0" w:tplc="EF30BB98">
      <w:start w:val="1"/>
      <w:numFmt w:val="bullet"/>
      <w:lvlText w:val="•"/>
      <w:lvlJc w:val="left"/>
      <w:pPr>
        <w:ind w:left="1561"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2281" w:hanging="360"/>
      </w:pPr>
      <w:rPr>
        <w:rFonts w:ascii="Courier New" w:hAnsi="Courier New" w:cs="Courier New" w:hint="default"/>
      </w:rPr>
    </w:lvl>
    <w:lvl w:ilvl="2" w:tplc="040C0005" w:tentative="1">
      <w:start w:val="1"/>
      <w:numFmt w:val="bullet"/>
      <w:lvlText w:val=""/>
      <w:lvlJc w:val="left"/>
      <w:pPr>
        <w:ind w:left="3001" w:hanging="360"/>
      </w:pPr>
      <w:rPr>
        <w:rFonts w:ascii="Wingdings" w:hAnsi="Wingdings" w:hint="default"/>
      </w:rPr>
    </w:lvl>
    <w:lvl w:ilvl="3" w:tplc="040C0001" w:tentative="1">
      <w:start w:val="1"/>
      <w:numFmt w:val="bullet"/>
      <w:lvlText w:val=""/>
      <w:lvlJc w:val="left"/>
      <w:pPr>
        <w:ind w:left="3721" w:hanging="360"/>
      </w:pPr>
      <w:rPr>
        <w:rFonts w:ascii="Symbol" w:hAnsi="Symbol" w:hint="default"/>
      </w:rPr>
    </w:lvl>
    <w:lvl w:ilvl="4" w:tplc="040C0003" w:tentative="1">
      <w:start w:val="1"/>
      <w:numFmt w:val="bullet"/>
      <w:lvlText w:val="o"/>
      <w:lvlJc w:val="left"/>
      <w:pPr>
        <w:ind w:left="4441" w:hanging="360"/>
      </w:pPr>
      <w:rPr>
        <w:rFonts w:ascii="Courier New" w:hAnsi="Courier New" w:cs="Courier New" w:hint="default"/>
      </w:rPr>
    </w:lvl>
    <w:lvl w:ilvl="5" w:tplc="040C0005" w:tentative="1">
      <w:start w:val="1"/>
      <w:numFmt w:val="bullet"/>
      <w:lvlText w:val=""/>
      <w:lvlJc w:val="left"/>
      <w:pPr>
        <w:ind w:left="5161" w:hanging="360"/>
      </w:pPr>
      <w:rPr>
        <w:rFonts w:ascii="Wingdings" w:hAnsi="Wingdings" w:hint="default"/>
      </w:rPr>
    </w:lvl>
    <w:lvl w:ilvl="6" w:tplc="040C0001" w:tentative="1">
      <w:start w:val="1"/>
      <w:numFmt w:val="bullet"/>
      <w:lvlText w:val=""/>
      <w:lvlJc w:val="left"/>
      <w:pPr>
        <w:ind w:left="5881" w:hanging="360"/>
      </w:pPr>
      <w:rPr>
        <w:rFonts w:ascii="Symbol" w:hAnsi="Symbol" w:hint="default"/>
      </w:rPr>
    </w:lvl>
    <w:lvl w:ilvl="7" w:tplc="040C0003" w:tentative="1">
      <w:start w:val="1"/>
      <w:numFmt w:val="bullet"/>
      <w:lvlText w:val="o"/>
      <w:lvlJc w:val="left"/>
      <w:pPr>
        <w:ind w:left="6601" w:hanging="360"/>
      </w:pPr>
      <w:rPr>
        <w:rFonts w:ascii="Courier New" w:hAnsi="Courier New" w:cs="Courier New" w:hint="default"/>
      </w:rPr>
    </w:lvl>
    <w:lvl w:ilvl="8" w:tplc="040C0005" w:tentative="1">
      <w:start w:val="1"/>
      <w:numFmt w:val="bullet"/>
      <w:lvlText w:val=""/>
      <w:lvlJc w:val="left"/>
      <w:pPr>
        <w:ind w:left="7321" w:hanging="360"/>
      </w:pPr>
      <w:rPr>
        <w:rFonts w:ascii="Wingdings" w:hAnsi="Wingdings" w:hint="default"/>
      </w:rPr>
    </w:lvl>
  </w:abstractNum>
  <w:abstractNum w:abstractNumId="29" w15:restartNumberingAfterBreak="0">
    <w:nsid w:val="2FF463E0"/>
    <w:multiLevelType w:val="hybridMultilevel"/>
    <w:tmpl w:val="B2FE5E22"/>
    <w:lvl w:ilvl="0" w:tplc="ECD67DA0">
      <w:start w:val="1"/>
      <w:numFmt w:val="bullet"/>
      <w:lvlText w:val="-"/>
      <w:lvlJc w:val="left"/>
      <w:pPr>
        <w:ind w:left="2144" w:hanging="360"/>
      </w:pPr>
      <w:rPr>
        <w:rFonts w:ascii="Times New Roman" w:eastAsia="Times New Roman" w:hAnsi="Times New Roman" w:cs="Times New Roman" w:hint="default"/>
      </w:rPr>
    </w:lvl>
    <w:lvl w:ilvl="1" w:tplc="040C0003" w:tentative="1">
      <w:start w:val="1"/>
      <w:numFmt w:val="bullet"/>
      <w:lvlText w:val="o"/>
      <w:lvlJc w:val="left"/>
      <w:pPr>
        <w:ind w:left="2332" w:hanging="360"/>
      </w:pPr>
      <w:rPr>
        <w:rFonts w:ascii="Courier New" w:hAnsi="Courier New" w:cs="Courier New" w:hint="default"/>
      </w:rPr>
    </w:lvl>
    <w:lvl w:ilvl="2" w:tplc="040C0005" w:tentative="1">
      <w:start w:val="1"/>
      <w:numFmt w:val="bullet"/>
      <w:lvlText w:val=""/>
      <w:lvlJc w:val="left"/>
      <w:pPr>
        <w:ind w:left="3052" w:hanging="360"/>
      </w:pPr>
      <w:rPr>
        <w:rFonts w:ascii="Wingdings" w:hAnsi="Wingdings" w:hint="default"/>
      </w:rPr>
    </w:lvl>
    <w:lvl w:ilvl="3" w:tplc="040C0001" w:tentative="1">
      <w:start w:val="1"/>
      <w:numFmt w:val="bullet"/>
      <w:lvlText w:val=""/>
      <w:lvlJc w:val="left"/>
      <w:pPr>
        <w:ind w:left="3772" w:hanging="360"/>
      </w:pPr>
      <w:rPr>
        <w:rFonts w:ascii="Symbol" w:hAnsi="Symbol" w:hint="default"/>
      </w:rPr>
    </w:lvl>
    <w:lvl w:ilvl="4" w:tplc="040C0003" w:tentative="1">
      <w:start w:val="1"/>
      <w:numFmt w:val="bullet"/>
      <w:lvlText w:val="o"/>
      <w:lvlJc w:val="left"/>
      <w:pPr>
        <w:ind w:left="4492" w:hanging="360"/>
      </w:pPr>
      <w:rPr>
        <w:rFonts w:ascii="Courier New" w:hAnsi="Courier New" w:cs="Courier New" w:hint="default"/>
      </w:rPr>
    </w:lvl>
    <w:lvl w:ilvl="5" w:tplc="040C0005" w:tentative="1">
      <w:start w:val="1"/>
      <w:numFmt w:val="bullet"/>
      <w:lvlText w:val=""/>
      <w:lvlJc w:val="left"/>
      <w:pPr>
        <w:ind w:left="5212" w:hanging="360"/>
      </w:pPr>
      <w:rPr>
        <w:rFonts w:ascii="Wingdings" w:hAnsi="Wingdings" w:hint="default"/>
      </w:rPr>
    </w:lvl>
    <w:lvl w:ilvl="6" w:tplc="040C0001" w:tentative="1">
      <w:start w:val="1"/>
      <w:numFmt w:val="bullet"/>
      <w:lvlText w:val=""/>
      <w:lvlJc w:val="left"/>
      <w:pPr>
        <w:ind w:left="5932" w:hanging="360"/>
      </w:pPr>
      <w:rPr>
        <w:rFonts w:ascii="Symbol" w:hAnsi="Symbol" w:hint="default"/>
      </w:rPr>
    </w:lvl>
    <w:lvl w:ilvl="7" w:tplc="040C0003" w:tentative="1">
      <w:start w:val="1"/>
      <w:numFmt w:val="bullet"/>
      <w:lvlText w:val="o"/>
      <w:lvlJc w:val="left"/>
      <w:pPr>
        <w:ind w:left="6652" w:hanging="360"/>
      </w:pPr>
      <w:rPr>
        <w:rFonts w:ascii="Courier New" w:hAnsi="Courier New" w:cs="Courier New" w:hint="default"/>
      </w:rPr>
    </w:lvl>
    <w:lvl w:ilvl="8" w:tplc="040C0005" w:tentative="1">
      <w:start w:val="1"/>
      <w:numFmt w:val="bullet"/>
      <w:lvlText w:val=""/>
      <w:lvlJc w:val="left"/>
      <w:pPr>
        <w:ind w:left="7372" w:hanging="360"/>
      </w:pPr>
      <w:rPr>
        <w:rFonts w:ascii="Wingdings" w:hAnsi="Wingdings" w:hint="default"/>
      </w:rPr>
    </w:lvl>
  </w:abstractNum>
  <w:abstractNum w:abstractNumId="30" w15:restartNumberingAfterBreak="0">
    <w:nsid w:val="3110767B"/>
    <w:multiLevelType w:val="hybridMultilevel"/>
    <w:tmpl w:val="240A1B22"/>
    <w:lvl w:ilvl="0" w:tplc="578E71B8">
      <w:start w:val="1"/>
      <w:numFmt w:val="bullet"/>
      <w:lvlText w:val="-"/>
      <w:lvlJc w:val="left"/>
      <w:pPr>
        <w:ind w:left="30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3442BAE">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EAC5644">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12AE69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15E0CDA">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A2EF9DA">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A3CDB6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9AA211C">
      <w:start w:val="1"/>
      <w:numFmt w:val="bullet"/>
      <w:lvlText w:val="o"/>
      <w:lvlJc w:val="left"/>
      <w:pPr>
        <w:ind w:left="7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0A6564A">
      <w:start w:val="1"/>
      <w:numFmt w:val="bullet"/>
      <w:lvlText w:val="▪"/>
      <w:lvlJc w:val="left"/>
      <w:pPr>
        <w:ind w:left="7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34D3378D"/>
    <w:multiLevelType w:val="hybridMultilevel"/>
    <w:tmpl w:val="DBA6085C"/>
    <w:lvl w:ilvl="0" w:tplc="D332A5F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6F50B0E"/>
    <w:multiLevelType w:val="hybridMultilevel"/>
    <w:tmpl w:val="B3F8AD08"/>
    <w:lvl w:ilvl="0" w:tplc="A34E9A3E">
      <w:start w:val="1"/>
      <w:numFmt w:val="bullet"/>
      <w:lvlText w:val="•"/>
      <w:lvlJc w:val="left"/>
      <w:pPr>
        <w:ind w:left="16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40D73C">
      <w:start w:val="1"/>
      <w:numFmt w:val="bullet"/>
      <w:lvlText w:val="o"/>
      <w:lvlJc w:val="left"/>
      <w:pPr>
        <w:ind w:left="23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DC89AC2">
      <w:start w:val="1"/>
      <w:numFmt w:val="bullet"/>
      <w:lvlText w:val="▪"/>
      <w:lvlJc w:val="left"/>
      <w:pPr>
        <w:ind w:left="30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E848F80">
      <w:start w:val="1"/>
      <w:numFmt w:val="bullet"/>
      <w:lvlText w:val="•"/>
      <w:lvlJc w:val="left"/>
      <w:pPr>
        <w:ind w:left="3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C85E4A">
      <w:start w:val="1"/>
      <w:numFmt w:val="bullet"/>
      <w:lvlText w:val="o"/>
      <w:lvlJc w:val="left"/>
      <w:pPr>
        <w:ind w:left="4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A5E07DE">
      <w:start w:val="1"/>
      <w:numFmt w:val="bullet"/>
      <w:lvlText w:val="▪"/>
      <w:lvlJc w:val="left"/>
      <w:pPr>
        <w:ind w:left="5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95E3E3E">
      <w:start w:val="1"/>
      <w:numFmt w:val="bullet"/>
      <w:lvlText w:val="•"/>
      <w:lvlJc w:val="left"/>
      <w:pPr>
        <w:ind w:left="5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40079CC">
      <w:start w:val="1"/>
      <w:numFmt w:val="bullet"/>
      <w:lvlText w:val="o"/>
      <w:lvlJc w:val="left"/>
      <w:pPr>
        <w:ind w:left="6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A56918C">
      <w:start w:val="1"/>
      <w:numFmt w:val="bullet"/>
      <w:lvlText w:val="▪"/>
      <w:lvlJc w:val="left"/>
      <w:pPr>
        <w:ind w:left="7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38BF2C91"/>
    <w:multiLevelType w:val="hybridMultilevel"/>
    <w:tmpl w:val="F39C642C"/>
    <w:lvl w:ilvl="0" w:tplc="78945B5A">
      <w:start w:val="1"/>
      <w:numFmt w:val="decimal"/>
      <w:lvlText w:val="%1."/>
      <w:lvlJc w:val="left"/>
      <w:pPr>
        <w:ind w:left="1020" w:hanging="360"/>
      </w:pPr>
    </w:lvl>
    <w:lvl w:ilvl="1" w:tplc="0C44E528">
      <w:start w:val="1"/>
      <w:numFmt w:val="decimal"/>
      <w:lvlText w:val="%2."/>
      <w:lvlJc w:val="left"/>
      <w:pPr>
        <w:ind w:left="1020" w:hanging="360"/>
      </w:pPr>
    </w:lvl>
    <w:lvl w:ilvl="2" w:tplc="D13C89AE">
      <w:start w:val="1"/>
      <w:numFmt w:val="decimal"/>
      <w:lvlText w:val="%3."/>
      <w:lvlJc w:val="left"/>
      <w:pPr>
        <w:ind w:left="1020" w:hanging="360"/>
      </w:pPr>
    </w:lvl>
    <w:lvl w:ilvl="3" w:tplc="3E12942C">
      <w:start w:val="1"/>
      <w:numFmt w:val="decimal"/>
      <w:lvlText w:val="%4."/>
      <w:lvlJc w:val="left"/>
      <w:pPr>
        <w:ind w:left="1020" w:hanging="360"/>
      </w:pPr>
    </w:lvl>
    <w:lvl w:ilvl="4" w:tplc="FC4455FA">
      <w:start w:val="1"/>
      <w:numFmt w:val="decimal"/>
      <w:lvlText w:val="%5."/>
      <w:lvlJc w:val="left"/>
      <w:pPr>
        <w:ind w:left="1020" w:hanging="360"/>
      </w:pPr>
    </w:lvl>
    <w:lvl w:ilvl="5" w:tplc="C7CEAEAE">
      <w:start w:val="1"/>
      <w:numFmt w:val="decimal"/>
      <w:lvlText w:val="%6."/>
      <w:lvlJc w:val="left"/>
      <w:pPr>
        <w:ind w:left="1020" w:hanging="360"/>
      </w:pPr>
    </w:lvl>
    <w:lvl w:ilvl="6" w:tplc="C7965FB8">
      <w:start w:val="1"/>
      <w:numFmt w:val="decimal"/>
      <w:lvlText w:val="%7."/>
      <w:lvlJc w:val="left"/>
      <w:pPr>
        <w:ind w:left="1020" w:hanging="360"/>
      </w:pPr>
    </w:lvl>
    <w:lvl w:ilvl="7" w:tplc="931E6B14">
      <w:start w:val="1"/>
      <w:numFmt w:val="decimal"/>
      <w:lvlText w:val="%8."/>
      <w:lvlJc w:val="left"/>
      <w:pPr>
        <w:ind w:left="1020" w:hanging="360"/>
      </w:pPr>
    </w:lvl>
    <w:lvl w:ilvl="8" w:tplc="3C001AC8">
      <w:start w:val="1"/>
      <w:numFmt w:val="decimal"/>
      <w:lvlText w:val="%9."/>
      <w:lvlJc w:val="left"/>
      <w:pPr>
        <w:ind w:left="1020" w:hanging="360"/>
      </w:pPr>
    </w:lvl>
  </w:abstractNum>
  <w:abstractNum w:abstractNumId="34" w15:restartNumberingAfterBreak="0">
    <w:nsid w:val="3AC95EBF"/>
    <w:multiLevelType w:val="hybridMultilevel"/>
    <w:tmpl w:val="E0DE2298"/>
    <w:lvl w:ilvl="0" w:tplc="ECD67DA0">
      <w:start w:val="1"/>
      <w:numFmt w:val="bullet"/>
      <w:lvlText w:val="-"/>
      <w:lvlJc w:val="left"/>
      <w:pPr>
        <w:ind w:left="1252" w:hanging="360"/>
      </w:pPr>
      <w:rPr>
        <w:rFonts w:ascii="Times New Roman" w:eastAsia="Times New Roman" w:hAnsi="Times New Roman" w:cs="Times New Roman" w:hint="default"/>
      </w:rPr>
    </w:lvl>
    <w:lvl w:ilvl="1" w:tplc="040C0003" w:tentative="1">
      <w:start w:val="1"/>
      <w:numFmt w:val="bullet"/>
      <w:lvlText w:val="o"/>
      <w:lvlJc w:val="left"/>
      <w:pPr>
        <w:ind w:left="1972" w:hanging="360"/>
      </w:pPr>
      <w:rPr>
        <w:rFonts w:ascii="Courier New" w:hAnsi="Courier New" w:cs="Courier New" w:hint="default"/>
      </w:rPr>
    </w:lvl>
    <w:lvl w:ilvl="2" w:tplc="040C0005" w:tentative="1">
      <w:start w:val="1"/>
      <w:numFmt w:val="bullet"/>
      <w:lvlText w:val=""/>
      <w:lvlJc w:val="left"/>
      <w:pPr>
        <w:ind w:left="2692" w:hanging="360"/>
      </w:pPr>
      <w:rPr>
        <w:rFonts w:ascii="Wingdings" w:hAnsi="Wingdings" w:hint="default"/>
      </w:rPr>
    </w:lvl>
    <w:lvl w:ilvl="3" w:tplc="040C0001" w:tentative="1">
      <w:start w:val="1"/>
      <w:numFmt w:val="bullet"/>
      <w:lvlText w:val=""/>
      <w:lvlJc w:val="left"/>
      <w:pPr>
        <w:ind w:left="3412" w:hanging="360"/>
      </w:pPr>
      <w:rPr>
        <w:rFonts w:ascii="Symbol" w:hAnsi="Symbol" w:hint="default"/>
      </w:rPr>
    </w:lvl>
    <w:lvl w:ilvl="4" w:tplc="040C0003" w:tentative="1">
      <w:start w:val="1"/>
      <w:numFmt w:val="bullet"/>
      <w:lvlText w:val="o"/>
      <w:lvlJc w:val="left"/>
      <w:pPr>
        <w:ind w:left="4132" w:hanging="360"/>
      </w:pPr>
      <w:rPr>
        <w:rFonts w:ascii="Courier New" w:hAnsi="Courier New" w:cs="Courier New" w:hint="default"/>
      </w:rPr>
    </w:lvl>
    <w:lvl w:ilvl="5" w:tplc="040C0005" w:tentative="1">
      <w:start w:val="1"/>
      <w:numFmt w:val="bullet"/>
      <w:lvlText w:val=""/>
      <w:lvlJc w:val="left"/>
      <w:pPr>
        <w:ind w:left="4852" w:hanging="360"/>
      </w:pPr>
      <w:rPr>
        <w:rFonts w:ascii="Wingdings" w:hAnsi="Wingdings" w:hint="default"/>
      </w:rPr>
    </w:lvl>
    <w:lvl w:ilvl="6" w:tplc="040C0001" w:tentative="1">
      <w:start w:val="1"/>
      <w:numFmt w:val="bullet"/>
      <w:lvlText w:val=""/>
      <w:lvlJc w:val="left"/>
      <w:pPr>
        <w:ind w:left="5572" w:hanging="360"/>
      </w:pPr>
      <w:rPr>
        <w:rFonts w:ascii="Symbol" w:hAnsi="Symbol" w:hint="default"/>
      </w:rPr>
    </w:lvl>
    <w:lvl w:ilvl="7" w:tplc="040C0003" w:tentative="1">
      <w:start w:val="1"/>
      <w:numFmt w:val="bullet"/>
      <w:lvlText w:val="o"/>
      <w:lvlJc w:val="left"/>
      <w:pPr>
        <w:ind w:left="6292" w:hanging="360"/>
      </w:pPr>
      <w:rPr>
        <w:rFonts w:ascii="Courier New" w:hAnsi="Courier New" w:cs="Courier New" w:hint="default"/>
      </w:rPr>
    </w:lvl>
    <w:lvl w:ilvl="8" w:tplc="040C0005" w:tentative="1">
      <w:start w:val="1"/>
      <w:numFmt w:val="bullet"/>
      <w:lvlText w:val=""/>
      <w:lvlJc w:val="left"/>
      <w:pPr>
        <w:ind w:left="7012" w:hanging="360"/>
      </w:pPr>
      <w:rPr>
        <w:rFonts w:ascii="Wingdings" w:hAnsi="Wingdings" w:hint="default"/>
      </w:rPr>
    </w:lvl>
  </w:abstractNum>
  <w:abstractNum w:abstractNumId="35" w15:restartNumberingAfterBreak="0">
    <w:nsid w:val="3B6960C2"/>
    <w:multiLevelType w:val="hybridMultilevel"/>
    <w:tmpl w:val="93C8EC5A"/>
    <w:lvl w:ilvl="0" w:tplc="E0A605D4">
      <w:start w:val="1"/>
      <w:numFmt w:val="bullet"/>
      <w:lvlText w:val="•"/>
      <w:lvlJc w:val="left"/>
      <w:pPr>
        <w:ind w:left="16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BECD47C">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6AC0866">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DCF84C">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250AEA8">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FB61C58">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D7850A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DC80F18">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9EC8CD2">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40EE3193"/>
    <w:multiLevelType w:val="hybridMultilevel"/>
    <w:tmpl w:val="9F2E2844"/>
    <w:lvl w:ilvl="0" w:tplc="040C0001">
      <w:start w:val="1"/>
      <w:numFmt w:val="bullet"/>
      <w:lvlText w:val=""/>
      <w:lvlJc w:val="left"/>
      <w:pPr>
        <w:ind w:left="1997" w:hanging="360"/>
      </w:pPr>
      <w:rPr>
        <w:rFonts w:ascii="Symbol" w:hAnsi="Symbol" w:hint="default"/>
      </w:rPr>
    </w:lvl>
    <w:lvl w:ilvl="1" w:tplc="040C0003" w:tentative="1">
      <w:start w:val="1"/>
      <w:numFmt w:val="bullet"/>
      <w:lvlText w:val="o"/>
      <w:lvlJc w:val="left"/>
      <w:pPr>
        <w:ind w:left="2717" w:hanging="360"/>
      </w:pPr>
      <w:rPr>
        <w:rFonts w:ascii="Courier New" w:hAnsi="Courier New" w:cs="Courier New" w:hint="default"/>
      </w:rPr>
    </w:lvl>
    <w:lvl w:ilvl="2" w:tplc="040C0005" w:tentative="1">
      <w:start w:val="1"/>
      <w:numFmt w:val="bullet"/>
      <w:lvlText w:val=""/>
      <w:lvlJc w:val="left"/>
      <w:pPr>
        <w:ind w:left="3437" w:hanging="360"/>
      </w:pPr>
      <w:rPr>
        <w:rFonts w:ascii="Wingdings" w:hAnsi="Wingdings" w:hint="default"/>
      </w:rPr>
    </w:lvl>
    <w:lvl w:ilvl="3" w:tplc="040C0001" w:tentative="1">
      <w:start w:val="1"/>
      <w:numFmt w:val="bullet"/>
      <w:lvlText w:val=""/>
      <w:lvlJc w:val="left"/>
      <w:pPr>
        <w:ind w:left="4157" w:hanging="360"/>
      </w:pPr>
      <w:rPr>
        <w:rFonts w:ascii="Symbol" w:hAnsi="Symbol" w:hint="default"/>
      </w:rPr>
    </w:lvl>
    <w:lvl w:ilvl="4" w:tplc="040C0003" w:tentative="1">
      <w:start w:val="1"/>
      <w:numFmt w:val="bullet"/>
      <w:lvlText w:val="o"/>
      <w:lvlJc w:val="left"/>
      <w:pPr>
        <w:ind w:left="4877" w:hanging="360"/>
      </w:pPr>
      <w:rPr>
        <w:rFonts w:ascii="Courier New" w:hAnsi="Courier New" w:cs="Courier New" w:hint="default"/>
      </w:rPr>
    </w:lvl>
    <w:lvl w:ilvl="5" w:tplc="040C0005" w:tentative="1">
      <w:start w:val="1"/>
      <w:numFmt w:val="bullet"/>
      <w:lvlText w:val=""/>
      <w:lvlJc w:val="left"/>
      <w:pPr>
        <w:ind w:left="5597" w:hanging="360"/>
      </w:pPr>
      <w:rPr>
        <w:rFonts w:ascii="Wingdings" w:hAnsi="Wingdings" w:hint="default"/>
      </w:rPr>
    </w:lvl>
    <w:lvl w:ilvl="6" w:tplc="040C0001" w:tentative="1">
      <w:start w:val="1"/>
      <w:numFmt w:val="bullet"/>
      <w:lvlText w:val=""/>
      <w:lvlJc w:val="left"/>
      <w:pPr>
        <w:ind w:left="6317" w:hanging="360"/>
      </w:pPr>
      <w:rPr>
        <w:rFonts w:ascii="Symbol" w:hAnsi="Symbol" w:hint="default"/>
      </w:rPr>
    </w:lvl>
    <w:lvl w:ilvl="7" w:tplc="040C0003" w:tentative="1">
      <w:start w:val="1"/>
      <w:numFmt w:val="bullet"/>
      <w:lvlText w:val="o"/>
      <w:lvlJc w:val="left"/>
      <w:pPr>
        <w:ind w:left="7037" w:hanging="360"/>
      </w:pPr>
      <w:rPr>
        <w:rFonts w:ascii="Courier New" w:hAnsi="Courier New" w:cs="Courier New" w:hint="default"/>
      </w:rPr>
    </w:lvl>
    <w:lvl w:ilvl="8" w:tplc="040C0005" w:tentative="1">
      <w:start w:val="1"/>
      <w:numFmt w:val="bullet"/>
      <w:lvlText w:val=""/>
      <w:lvlJc w:val="left"/>
      <w:pPr>
        <w:ind w:left="7757" w:hanging="360"/>
      </w:pPr>
      <w:rPr>
        <w:rFonts w:ascii="Wingdings" w:hAnsi="Wingdings" w:hint="default"/>
      </w:rPr>
    </w:lvl>
  </w:abstractNum>
  <w:abstractNum w:abstractNumId="37" w15:restartNumberingAfterBreak="0">
    <w:nsid w:val="41935336"/>
    <w:multiLevelType w:val="hybridMultilevel"/>
    <w:tmpl w:val="28DE4E54"/>
    <w:lvl w:ilvl="0" w:tplc="040C0001">
      <w:start w:val="1"/>
      <w:numFmt w:val="bullet"/>
      <w:lvlText w:val=""/>
      <w:lvlJc w:val="left"/>
      <w:pPr>
        <w:ind w:left="2144" w:hanging="360"/>
      </w:pPr>
      <w:rPr>
        <w:rFonts w:ascii="Symbol" w:hAnsi="Symbol" w:hint="default"/>
      </w:rPr>
    </w:lvl>
    <w:lvl w:ilvl="1" w:tplc="FFFFFFFF" w:tentative="1">
      <w:start w:val="1"/>
      <w:numFmt w:val="bullet"/>
      <w:lvlText w:val="o"/>
      <w:lvlJc w:val="left"/>
      <w:pPr>
        <w:ind w:left="2332" w:hanging="360"/>
      </w:pPr>
      <w:rPr>
        <w:rFonts w:ascii="Courier New" w:hAnsi="Courier New" w:cs="Courier New" w:hint="default"/>
      </w:rPr>
    </w:lvl>
    <w:lvl w:ilvl="2" w:tplc="FFFFFFFF" w:tentative="1">
      <w:start w:val="1"/>
      <w:numFmt w:val="bullet"/>
      <w:lvlText w:val=""/>
      <w:lvlJc w:val="left"/>
      <w:pPr>
        <w:ind w:left="3052" w:hanging="360"/>
      </w:pPr>
      <w:rPr>
        <w:rFonts w:ascii="Wingdings" w:hAnsi="Wingdings" w:hint="default"/>
      </w:rPr>
    </w:lvl>
    <w:lvl w:ilvl="3" w:tplc="FFFFFFFF" w:tentative="1">
      <w:start w:val="1"/>
      <w:numFmt w:val="bullet"/>
      <w:lvlText w:val=""/>
      <w:lvlJc w:val="left"/>
      <w:pPr>
        <w:ind w:left="3772" w:hanging="360"/>
      </w:pPr>
      <w:rPr>
        <w:rFonts w:ascii="Symbol" w:hAnsi="Symbol" w:hint="default"/>
      </w:rPr>
    </w:lvl>
    <w:lvl w:ilvl="4" w:tplc="FFFFFFFF" w:tentative="1">
      <w:start w:val="1"/>
      <w:numFmt w:val="bullet"/>
      <w:lvlText w:val="o"/>
      <w:lvlJc w:val="left"/>
      <w:pPr>
        <w:ind w:left="4492" w:hanging="360"/>
      </w:pPr>
      <w:rPr>
        <w:rFonts w:ascii="Courier New" w:hAnsi="Courier New" w:cs="Courier New" w:hint="default"/>
      </w:rPr>
    </w:lvl>
    <w:lvl w:ilvl="5" w:tplc="FFFFFFFF" w:tentative="1">
      <w:start w:val="1"/>
      <w:numFmt w:val="bullet"/>
      <w:lvlText w:val=""/>
      <w:lvlJc w:val="left"/>
      <w:pPr>
        <w:ind w:left="5212" w:hanging="360"/>
      </w:pPr>
      <w:rPr>
        <w:rFonts w:ascii="Wingdings" w:hAnsi="Wingdings" w:hint="default"/>
      </w:rPr>
    </w:lvl>
    <w:lvl w:ilvl="6" w:tplc="FFFFFFFF" w:tentative="1">
      <w:start w:val="1"/>
      <w:numFmt w:val="bullet"/>
      <w:lvlText w:val=""/>
      <w:lvlJc w:val="left"/>
      <w:pPr>
        <w:ind w:left="5932" w:hanging="360"/>
      </w:pPr>
      <w:rPr>
        <w:rFonts w:ascii="Symbol" w:hAnsi="Symbol" w:hint="default"/>
      </w:rPr>
    </w:lvl>
    <w:lvl w:ilvl="7" w:tplc="FFFFFFFF" w:tentative="1">
      <w:start w:val="1"/>
      <w:numFmt w:val="bullet"/>
      <w:lvlText w:val="o"/>
      <w:lvlJc w:val="left"/>
      <w:pPr>
        <w:ind w:left="6652" w:hanging="360"/>
      </w:pPr>
      <w:rPr>
        <w:rFonts w:ascii="Courier New" w:hAnsi="Courier New" w:cs="Courier New" w:hint="default"/>
      </w:rPr>
    </w:lvl>
    <w:lvl w:ilvl="8" w:tplc="FFFFFFFF" w:tentative="1">
      <w:start w:val="1"/>
      <w:numFmt w:val="bullet"/>
      <w:lvlText w:val=""/>
      <w:lvlJc w:val="left"/>
      <w:pPr>
        <w:ind w:left="7372" w:hanging="360"/>
      </w:pPr>
      <w:rPr>
        <w:rFonts w:ascii="Wingdings" w:hAnsi="Wingdings" w:hint="default"/>
      </w:rPr>
    </w:lvl>
  </w:abstractNum>
  <w:abstractNum w:abstractNumId="38" w15:restartNumberingAfterBreak="0">
    <w:nsid w:val="42E928AF"/>
    <w:multiLevelType w:val="multilevel"/>
    <w:tmpl w:val="B53C3B60"/>
    <w:lvl w:ilvl="0">
      <w:start w:val="1"/>
      <w:numFmt w:val="bullet"/>
      <w:lvlText w:val=""/>
      <w:lvlJc w:val="left"/>
      <w:pPr>
        <w:tabs>
          <w:tab w:val="num" w:pos="568"/>
        </w:tabs>
        <w:ind w:left="568" w:hanging="284"/>
      </w:pPr>
      <w:rPr>
        <w:rFonts w:ascii="Symbol" w:hAnsi="Symbol" w:hint="default"/>
        <w:b/>
        <w:i w:val="0"/>
        <w:color w:val="auto"/>
      </w:rPr>
    </w:lvl>
    <w:lvl w:ilvl="1">
      <w:start w:val="1"/>
      <w:numFmt w:val="bullet"/>
      <w:lvlRestart w:val="0"/>
      <w:lvlText w:val=""/>
      <w:lvlJc w:val="left"/>
      <w:pPr>
        <w:tabs>
          <w:tab w:val="num" w:pos="851"/>
        </w:tabs>
        <w:ind w:left="851" w:hanging="283"/>
      </w:pPr>
      <w:rPr>
        <w:rFonts w:ascii="Symbol" w:hAnsi="Symbol" w:hint="default"/>
        <w:b/>
        <w:i w:val="0"/>
        <w:color w:val="auto"/>
      </w:rPr>
    </w:lvl>
    <w:lvl w:ilvl="2">
      <w:start w:val="1"/>
      <w:numFmt w:val="bullet"/>
      <w:lvlText w:val=""/>
      <w:lvlJc w:val="left"/>
      <w:pPr>
        <w:ind w:left="1288" w:hanging="360"/>
      </w:pPr>
      <w:rPr>
        <w:rFonts w:ascii="Symbol" w:hAnsi="Symbol" w:hint="default"/>
      </w:rPr>
    </w:lvl>
    <w:lvl w:ilvl="3">
      <w:start w:val="1"/>
      <w:numFmt w:val="bullet"/>
      <w:lvlText w:val=""/>
      <w:lvlJc w:val="left"/>
      <w:pPr>
        <w:tabs>
          <w:tab w:val="num" w:pos="1418"/>
        </w:tabs>
        <w:ind w:left="1418" w:hanging="283"/>
      </w:pPr>
      <w:rPr>
        <w:rFonts w:ascii="Symbol" w:hAnsi="Symbol" w:hint="default"/>
        <w:b/>
        <w:i w:val="0"/>
        <w:color w:val="auto"/>
      </w:rPr>
    </w:lvl>
    <w:lvl w:ilvl="4">
      <w:start w:val="1"/>
      <w:numFmt w:val="bullet"/>
      <w:lvlText w:val=""/>
      <w:lvlJc w:val="left"/>
      <w:pPr>
        <w:tabs>
          <w:tab w:val="num" w:pos="1702"/>
        </w:tabs>
        <w:ind w:left="1702" w:hanging="284"/>
      </w:pPr>
      <w:rPr>
        <w:rFonts w:ascii="Symbol" w:hAnsi="Symbol" w:hint="default"/>
        <w:b/>
        <w:i w:val="0"/>
        <w:color w:val="auto"/>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9" w15:restartNumberingAfterBreak="0">
    <w:nsid w:val="43B8737E"/>
    <w:multiLevelType w:val="hybridMultilevel"/>
    <w:tmpl w:val="FFFFFFFF"/>
    <w:lvl w:ilvl="0" w:tplc="F06609AC">
      <w:numFmt w:val="none"/>
      <w:lvlText w:val=""/>
      <w:lvlJc w:val="left"/>
      <w:pPr>
        <w:tabs>
          <w:tab w:val="num" w:pos="360"/>
        </w:tabs>
      </w:pPr>
    </w:lvl>
    <w:lvl w:ilvl="1" w:tplc="760ADAC6">
      <w:start w:val="1"/>
      <w:numFmt w:val="lowerLetter"/>
      <w:lvlText w:val="%2."/>
      <w:lvlJc w:val="left"/>
      <w:pPr>
        <w:ind w:left="1440" w:hanging="360"/>
      </w:pPr>
    </w:lvl>
    <w:lvl w:ilvl="2" w:tplc="9514984C">
      <w:start w:val="1"/>
      <w:numFmt w:val="lowerRoman"/>
      <w:lvlText w:val="%3."/>
      <w:lvlJc w:val="right"/>
      <w:pPr>
        <w:ind w:left="2160" w:hanging="180"/>
      </w:pPr>
    </w:lvl>
    <w:lvl w:ilvl="3" w:tplc="15F0006E">
      <w:start w:val="1"/>
      <w:numFmt w:val="decimal"/>
      <w:lvlText w:val="%4."/>
      <w:lvlJc w:val="left"/>
      <w:pPr>
        <w:ind w:left="2880" w:hanging="360"/>
      </w:pPr>
    </w:lvl>
    <w:lvl w:ilvl="4" w:tplc="C4AE0408">
      <w:start w:val="1"/>
      <w:numFmt w:val="lowerLetter"/>
      <w:lvlText w:val="%5."/>
      <w:lvlJc w:val="left"/>
      <w:pPr>
        <w:ind w:left="3600" w:hanging="360"/>
      </w:pPr>
    </w:lvl>
    <w:lvl w:ilvl="5" w:tplc="E9502AF0">
      <w:start w:val="1"/>
      <w:numFmt w:val="lowerRoman"/>
      <w:lvlText w:val="%6."/>
      <w:lvlJc w:val="right"/>
      <w:pPr>
        <w:ind w:left="4320" w:hanging="180"/>
      </w:pPr>
    </w:lvl>
    <w:lvl w:ilvl="6" w:tplc="A3B26E6A">
      <w:start w:val="1"/>
      <w:numFmt w:val="decimal"/>
      <w:lvlText w:val="%7."/>
      <w:lvlJc w:val="left"/>
      <w:pPr>
        <w:ind w:left="5040" w:hanging="360"/>
      </w:pPr>
    </w:lvl>
    <w:lvl w:ilvl="7" w:tplc="3396840E">
      <w:start w:val="1"/>
      <w:numFmt w:val="lowerLetter"/>
      <w:lvlText w:val="%8."/>
      <w:lvlJc w:val="left"/>
      <w:pPr>
        <w:ind w:left="5760" w:hanging="360"/>
      </w:pPr>
    </w:lvl>
    <w:lvl w:ilvl="8" w:tplc="A39C2DDE">
      <w:start w:val="1"/>
      <w:numFmt w:val="lowerRoman"/>
      <w:lvlText w:val="%9."/>
      <w:lvlJc w:val="right"/>
      <w:pPr>
        <w:ind w:left="6480" w:hanging="180"/>
      </w:pPr>
    </w:lvl>
  </w:abstractNum>
  <w:abstractNum w:abstractNumId="40" w15:restartNumberingAfterBreak="0">
    <w:nsid w:val="46586725"/>
    <w:multiLevelType w:val="hybridMultilevel"/>
    <w:tmpl w:val="C736F2E8"/>
    <w:lvl w:ilvl="0" w:tplc="E65C17C2">
      <w:start w:val="1"/>
      <w:numFmt w:val="bullet"/>
      <w:lvlText w:val="-"/>
      <w:lvlJc w:val="left"/>
      <w:pPr>
        <w:ind w:left="1637" w:hanging="360"/>
      </w:pPr>
      <w:rPr>
        <w:rFonts w:ascii="Times New Roman" w:eastAsia="Times New Roman" w:hAnsi="Times New Roman" w:cs="Times New Roman"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41" w15:restartNumberingAfterBreak="0">
    <w:nsid w:val="491749CA"/>
    <w:multiLevelType w:val="hybridMultilevel"/>
    <w:tmpl w:val="1E8EB5AA"/>
    <w:lvl w:ilvl="0" w:tplc="C004ECA0">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7B4EB44">
      <w:start w:val="1"/>
      <w:numFmt w:val="bullet"/>
      <w:lvlText w:val="o"/>
      <w:lvlJc w:val="left"/>
      <w:pPr>
        <w:ind w:left="1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78A4F3C">
      <w:start w:val="1"/>
      <w:numFmt w:val="bullet"/>
      <w:lvlRestart w:val="0"/>
      <w:lvlText w:val="-"/>
      <w:lvlJc w:val="left"/>
      <w:pPr>
        <w:ind w:left="1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4CCFA9C">
      <w:start w:val="1"/>
      <w:numFmt w:val="bullet"/>
      <w:lvlText w:val="•"/>
      <w:lvlJc w:val="left"/>
      <w:pPr>
        <w:ind w:left="3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196CFF2">
      <w:start w:val="1"/>
      <w:numFmt w:val="bullet"/>
      <w:lvlText w:val="o"/>
      <w:lvlJc w:val="left"/>
      <w:pPr>
        <w:ind w:left="4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87A2526">
      <w:start w:val="1"/>
      <w:numFmt w:val="bullet"/>
      <w:lvlText w:val="▪"/>
      <w:lvlJc w:val="left"/>
      <w:pPr>
        <w:ind w:left="5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6A479F8">
      <w:start w:val="1"/>
      <w:numFmt w:val="bullet"/>
      <w:lvlText w:val="•"/>
      <w:lvlJc w:val="left"/>
      <w:pPr>
        <w:ind w:left="5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F6B7A2">
      <w:start w:val="1"/>
      <w:numFmt w:val="bullet"/>
      <w:lvlText w:val="o"/>
      <w:lvlJc w:val="left"/>
      <w:pPr>
        <w:ind w:left="6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19E9356">
      <w:start w:val="1"/>
      <w:numFmt w:val="bullet"/>
      <w:lvlText w:val="▪"/>
      <w:lvlJc w:val="left"/>
      <w:pPr>
        <w:ind w:left="7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49545714"/>
    <w:multiLevelType w:val="hybridMultilevel"/>
    <w:tmpl w:val="C66EE06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3" w15:restartNumberingAfterBreak="0">
    <w:nsid w:val="49A5114D"/>
    <w:multiLevelType w:val="multilevel"/>
    <w:tmpl w:val="0AF0FA9E"/>
    <w:lvl w:ilvl="0">
      <w:start w:val="1"/>
      <w:numFmt w:val="decimal"/>
      <w:lvlText w:val="%1."/>
      <w:lvlJc w:val="left"/>
      <w:pPr>
        <w:ind w:left="1080" w:hanging="720"/>
      </w:pPr>
      <w:rPr>
        <w:rFonts w:hint="default"/>
      </w:rPr>
    </w:lvl>
    <w:lvl w:ilvl="1">
      <w:start w:val="1"/>
      <w:numFmt w:val="decimal"/>
      <w:isLgl/>
      <w:lvlText w:val="%1.%2"/>
      <w:lvlJc w:val="left"/>
      <w:pPr>
        <w:ind w:left="750" w:hanging="390"/>
      </w:pPr>
      <w:rPr>
        <w:rFonts w:asciiTheme="minorHAnsi" w:hAnsiTheme="minorHAnsi" w:cstheme="minorHAns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4ABD0767"/>
    <w:multiLevelType w:val="hybridMultilevel"/>
    <w:tmpl w:val="D5B2934A"/>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B205AFC"/>
    <w:multiLevelType w:val="hybridMultilevel"/>
    <w:tmpl w:val="485EC1F8"/>
    <w:lvl w:ilvl="0" w:tplc="823E0AA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E100322"/>
    <w:multiLevelType w:val="hybridMultilevel"/>
    <w:tmpl w:val="CCCC6C40"/>
    <w:lvl w:ilvl="0" w:tplc="36EEBB9E">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E7EB35C">
      <w:start w:val="1"/>
      <w:numFmt w:val="bullet"/>
      <w:lvlText w:val="o"/>
      <w:lvlJc w:val="left"/>
      <w:pPr>
        <w:ind w:left="1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8B4631A">
      <w:start w:val="1"/>
      <w:numFmt w:val="bullet"/>
      <w:lvlRestart w:val="0"/>
      <w:lvlText w:val="-"/>
      <w:lvlJc w:val="left"/>
      <w:pPr>
        <w:ind w:left="30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4943606">
      <w:start w:val="1"/>
      <w:numFmt w:val="bullet"/>
      <w:lvlText w:val="•"/>
      <w:lvlJc w:val="left"/>
      <w:pPr>
        <w:ind w:left="3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35A9120">
      <w:start w:val="1"/>
      <w:numFmt w:val="bullet"/>
      <w:lvlText w:val="o"/>
      <w:lvlJc w:val="left"/>
      <w:pPr>
        <w:ind w:left="4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6C04742">
      <w:start w:val="1"/>
      <w:numFmt w:val="bullet"/>
      <w:lvlText w:val="▪"/>
      <w:lvlJc w:val="left"/>
      <w:pPr>
        <w:ind w:left="5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AF8268C">
      <w:start w:val="1"/>
      <w:numFmt w:val="bullet"/>
      <w:lvlText w:val="•"/>
      <w:lvlJc w:val="left"/>
      <w:pPr>
        <w:ind w:left="5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606029E">
      <w:start w:val="1"/>
      <w:numFmt w:val="bullet"/>
      <w:lvlText w:val="o"/>
      <w:lvlJc w:val="left"/>
      <w:pPr>
        <w:ind w:left="6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41EF50E">
      <w:start w:val="1"/>
      <w:numFmt w:val="bullet"/>
      <w:lvlText w:val="▪"/>
      <w:lvlJc w:val="left"/>
      <w:pPr>
        <w:ind w:left="7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5056366B"/>
    <w:multiLevelType w:val="multilevel"/>
    <w:tmpl w:val="E04A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0726551"/>
    <w:multiLevelType w:val="hybridMultilevel"/>
    <w:tmpl w:val="54D28FB2"/>
    <w:lvl w:ilvl="0" w:tplc="040C0001">
      <w:start w:val="1"/>
      <w:numFmt w:val="bullet"/>
      <w:lvlText w:val=""/>
      <w:lvlJc w:val="left"/>
      <w:pPr>
        <w:ind w:left="1921" w:hanging="360"/>
      </w:pPr>
      <w:rPr>
        <w:rFonts w:ascii="Symbol" w:hAnsi="Symbol" w:hint="default"/>
      </w:rPr>
    </w:lvl>
    <w:lvl w:ilvl="1" w:tplc="040C0003" w:tentative="1">
      <w:start w:val="1"/>
      <w:numFmt w:val="bullet"/>
      <w:lvlText w:val="o"/>
      <w:lvlJc w:val="left"/>
      <w:pPr>
        <w:ind w:left="2641" w:hanging="360"/>
      </w:pPr>
      <w:rPr>
        <w:rFonts w:ascii="Courier New" w:hAnsi="Courier New" w:cs="Courier New" w:hint="default"/>
      </w:rPr>
    </w:lvl>
    <w:lvl w:ilvl="2" w:tplc="040C0005" w:tentative="1">
      <w:start w:val="1"/>
      <w:numFmt w:val="bullet"/>
      <w:lvlText w:val=""/>
      <w:lvlJc w:val="left"/>
      <w:pPr>
        <w:ind w:left="3361" w:hanging="360"/>
      </w:pPr>
      <w:rPr>
        <w:rFonts w:ascii="Wingdings" w:hAnsi="Wingdings" w:hint="default"/>
      </w:rPr>
    </w:lvl>
    <w:lvl w:ilvl="3" w:tplc="040C0001" w:tentative="1">
      <w:start w:val="1"/>
      <w:numFmt w:val="bullet"/>
      <w:lvlText w:val=""/>
      <w:lvlJc w:val="left"/>
      <w:pPr>
        <w:ind w:left="4081" w:hanging="360"/>
      </w:pPr>
      <w:rPr>
        <w:rFonts w:ascii="Symbol" w:hAnsi="Symbol" w:hint="default"/>
      </w:rPr>
    </w:lvl>
    <w:lvl w:ilvl="4" w:tplc="040C0003" w:tentative="1">
      <w:start w:val="1"/>
      <w:numFmt w:val="bullet"/>
      <w:lvlText w:val="o"/>
      <w:lvlJc w:val="left"/>
      <w:pPr>
        <w:ind w:left="4801" w:hanging="360"/>
      </w:pPr>
      <w:rPr>
        <w:rFonts w:ascii="Courier New" w:hAnsi="Courier New" w:cs="Courier New" w:hint="default"/>
      </w:rPr>
    </w:lvl>
    <w:lvl w:ilvl="5" w:tplc="040C0005" w:tentative="1">
      <w:start w:val="1"/>
      <w:numFmt w:val="bullet"/>
      <w:lvlText w:val=""/>
      <w:lvlJc w:val="left"/>
      <w:pPr>
        <w:ind w:left="5521" w:hanging="360"/>
      </w:pPr>
      <w:rPr>
        <w:rFonts w:ascii="Wingdings" w:hAnsi="Wingdings" w:hint="default"/>
      </w:rPr>
    </w:lvl>
    <w:lvl w:ilvl="6" w:tplc="040C0001" w:tentative="1">
      <w:start w:val="1"/>
      <w:numFmt w:val="bullet"/>
      <w:lvlText w:val=""/>
      <w:lvlJc w:val="left"/>
      <w:pPr>
        <w:ind w:left="6241" w:hanging="360"/>
      </w:pPr>
      <w:rPr>
        <w:rFonts w:ascii="Symbol" w:hAnsi="Symbol" w:hint="default"/>
      </w:rPr>
    </w:lvl>
    <w:lvl w:ilvl="7" w:tplc="040C0003" w:tentative="1">
      <w:start w:val="1"/>
      <w:numFmt w:val="bullet"/>
      <w:lvlText w:val="o"/>
      <w:lvlJc w:val="left"/>
      <w:pPr>
        <w:ind w:left="6961" w:hanging="360"/>
      </w:pPr>
      <w:rPr>
        <w:rFonts w:ascii="Courier New" w:hAnsi="Courier New" w:cs="Courier New" w:hint="default"/>
      </w:rPr>
    </w:lvl>
    <w:lvl w:ilvl="8" w:tplc="040C0005" w:tentative="1">
      <w:start w:val="1"/>
      <w:numFmt w:val="bullet"/>
      <w:lvlText w:val=""/>
      <w:lvlJc w:val="left"/>
      <w:pPr>
        <w:ind w:left="7681" w:hanging="360"/>
      </w:pPr>
      <w:rPr>
        <w:rFonts w:ascii="Wingdings" w:hAnsi="Wingdings" w:hint="default"/>
      </w:rPr>
    </w:lvl>
  </w:abstractNum>
  <w:abstractNum w:abstractNumId="49" w15:restartNumberingAfterBreak="0">
    <w:nsid w:val="59E14768"/>
    <w:multiLevelType w:val="hybridMultilevel"/>
    <w:tmpl w:val="C890BF5A"/>
    <w:lvl w:ilvl="0" w:tplc="7FCA0C64">
      <w:start w:val="1"/>
      <w:numFmt w:val="decimal"/>
      <w:lvlText w:val="%1."/>
      <w:lvlJc w:val="left"/>
      <w:pPr>
        <w:ind w:left="1201" w:hanging="360"/>
      </w:pPr>
      <w:rPr>
        <w:rFonts w:hint="default"/>
      </w:rPr>
    </w:lvl>
    <w:lvl w:ilvl="1" w:tplc="040C0019" w:tentative="1">
      <w:start w:val="1"/>
      <w:numFmt w:val="lowerLetter"/>
      <w:lvlText w:val="%2."/>
      <w:lvlJc w:val="left"/>
      <w:pPr>
        <w:ind w:left="1921" w:hanging="360"/>
      </w:pPr>
    </w:lvl>
    <w:lvl w:ilvl="2" w:tplc="040C001B" w:tentative="1">
      <w:start w:val="1"/>
      <w:numFmt w:val="lowerRoman"/>
      <w:lvlText w:val="%3."/>
      <w:lvlJc w:val="right"/>
      <w:pPr>
        <w:ind w:left="2641" w:hanging="180"/>
      </w:pPr>
    </w:lvl>
    <w:lvl w:ilvl="3" w:tplc="040C000F" w:tentative="1">
      <w:start w:val="1"/>
      <w:numFmt w:val="decimal"/>
      <w:lvlText w:val="%4."/>
      <w:lvlJc w:val="left"/>
      <w:pPr>
        <w:ind w:left="3361" w:hanging="360"/>
      </w:pPr>
    </w:lvl>
    <w:lvl w:ilvl="4" w:tplc="040C0019" w:tentative="1">
      <w:start w:val="1"/>
      <w:numFmt w:val="lowerLetter"/>
      <w:lvlText w:val="%5."/>
      <w:lvlJc w:val="left"/>
      <w:pPr>
        <w:ind w:left="4081" w:hanging="360"/>
      </w:pPr>
    </w:lvl>
    <w:lvl w:ilvl="5" w:tplc="040C001B" w:tentative="1">
      <w:start w:val="1"/>
      <w:numFmt w:val="lowerRoman"/>
      <w:lvlText w:val="%6."/>
      <w:lvlJc w:val="right"/>
      <w:pPr>
        <w:ind w:left="4801" w:hanging="180"/>
      </w:pPr>
    </w:lvl>
    <w:lvl w:ilvl="6" w:tplc="040C000F" w:tentative="1">
      <w:start w:val="1"/>
      <w:numFmt w:val="decimal"/>
      <w:lvlText w:val="%7."/>
      <w:lvlJc w:val="left"/>
      <w:pPr>
        <w:ind w:left="5521" w:hanging="360"/>
      </w:pPr>
    </w:lvl>
    <w:lvl w:ilvl="7" w:tplc="040C0019" w:tentative="1">
      <w:start w:val="1"/>
      <w:numFmt w:val="lowerLetter"/>
      <w:lvlText w:val="%8."/>
      <w:lvlJc w:val="left"/>
      <w:pPr>
        <w:ind w:left="6241" w:hanging="360"/>
      </w:pPr>
    </w:lvl>
    <w:lvl w:ilvl="8" w:tplc="040C001B" w:tentative="1">
      <w:start w:val="1"/>
      <w:numFmt w:val="lowerRoman"/>
      <w:lvlText w:val="%9."/>
      <w:lvlJc w:val="right"/>
      <w:pPr>
        <w:ind w:left="6961" w:hanging="180"/>
      </w:pPr>
    </w:lvl>
  </w:abstractNum>
  <w:abstractNum w:abstractNumId="50" w15:restartNumberingAfterBreak="0">
    <w:nsid w:val="5B2A23DA"/>
    <w:multiLevelType w:val="hybridMultilevel"/>
    <w:tmpl w:val="2F0677EC"/>
    <w:lvl w:ilvl="0" w:tplc="093C9ED8">
      <w:start w:val="1"/>
      <w:numFmt w:val="bullet"/>
      <w:lvlText w:val="-"/>
      <w:lvlJc w:val="left"/>
      <w:pPr>
        <w:ind w:left="7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C98DB2A">
      <w:start w:val="1"/>
      <w:numFmt w:val="bullet"/>
      <w:lvlText w:val="o"/>
      <w:lvlJc w:val="left"/>
      <w:pPr>
        <w:ind w:left="16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90CD89E">
      <w:start w:val="1"/>
      <w:numFmt w:val="bullet"/>
      <w:lvlText w:val="▪"/>
      <w:lvlJc w:val="left"/>
      <w:pPr>
        <w:ind w:left="23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26847DA">
      <w:start w:val="1"/>
      <w:numFmt w:val="bullet"/>
      <w:lvlText w:val="•"/>
      <w:lvlJc w:val="left"/>
      <w:pPr>
        <w:ind w:left="30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CA4E1A2">
      <w:start w:val="1"/>
      <w:numFmt w:val="bullet"/>
      <w:lvlText w:val="o"/>
      <w:lvlJc w:val="left"/>
      <w:pPr>
        <w:ind w:left="37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63C767C">
      <w:start w:val="1"/>
      <w:numFmt w:val="bullet"/>
      <w:lvlText w:val="▪"/>
      <w:lvlJc w:val="left"/>
      <w:pPr>
        <w:ind w:left="45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1CAAA96">
      <w:start w:val="1"/>
      <w:numFmt w:val="bullet"/>
      <w:lvlText w:val="•"/>
      <w:lvlJc w:val="left"/>
      <w:pPr>
        <w:ind w:left="52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8AC7680">
      <w:start w:val="1"/>
      <w:numFmt w:val="bullet"/>
      <w:lvlText w:val="o"/>
      <w:lvlJc w:val="left"/>
      <w:pPr>
        <w:ind w:left="59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2A84516">
      <w:start w:val="1"/>
      <w:numFmt w:val="bullet"/>
      <w:lvlText w:val="▪"/>
      <w:lvlJc w:val="left"/>
      <w:pPr>
        <w:ind w:left="6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5F284827"/>
    <w:multiLevelType w:val="multilevel"/>
    <w:tmpl w:val="97F2A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F7C5F0A"/>
    <w:multiLevelType w:val="hybridMultilevel"/>
    <w:tmpl w:val="BE66D110"/>
    <w:lvl w:ilvl="0" w:tplc="EF30BB98">
      <w:start w:val="1"/>
      <w:numFmt w:val="bullet"/>
      <w:lvlText w:val="•"/>
      <w:lvlJc w:val="left"/>
      <w:pPr>
        <w:ind w:left="4755"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C0003">
      <w:start w:val="1"/>
      <w:numFmt w:val="bullet"/>
      <w:lvlText w:val="o"/>
      <w:lvlJc w:val="left"/>
      <w:pPr>
        <w:ind w:left="1921" w:hanging="360"/>
      </w:pPr>
      <w:rPr>
        <w:rFonts w:ascii="Courier New" w:hAnsi="Courier New" w:cs="Courier New" w:hint="default"/>
      </w:rPr>
    </w:lvl>
    <w:lvl w:ilvl="2" w:tplc="040C0005" w:tentative="1">
      <w:start w:val="1"/>
      <w:numFmt w:val="bullet"/>
      <w:lvlText w:val=""/>
      <w:lvlJc w:val="left"/>
      <w:pPr>
        <w:ind w:left="2641" w:hanging="360"/>
      </w:pPr>
      <w:rPr>
        <w:rFonts w:ascii="Wingdings" w:hAnsi="Wingdings" w:hint="default"/>
      </w:rPr>
    </w:lvl>
    <w:lvl w:ilvl="3" w:tplc="040C0001" w:tentative="1">
      <w:start w:val="1"/>
      <w:numFmt w:val="bullet"/>
      <w:lvlText w:val=""/>
      <w:lvlJc w:val="left"/>
      <w:pPr>
        <w:ind w:left="3361" w:hanging="360"/>
      </w:pPr>
      <w:rPr>
        <w:rFonts w:ascii="Symbol" w:hAnsi="Symbol" w:hint="default"/>
      </w:rPr>
    </w:lvl>
    <w:lvl w:ilvl="4" w:tplc="040C0003" w:tentative="1">
      <w:start w:val="1"/>
      <w:numFmt w:val="bullet"/>
      <w:lvlText w:val="o"/>
      <w:lvlJc w:val="left"/>
      <w:pPr>
        <w:ind w:left="4081" w:hanging="360"/>
      </w:pPr>
      <w:rPr>
        <w:rFonts w:ascii="Courier New" w:hAnsi="Courier New" w:cs="Courier New" w:hint="default"/>
      </w:rPr>
    </w:lvl>
    <w:lvl w:ilvl="5" w:tplc="040C0005" w:tentative="1">
      <w:start w:val="1"/>
      <w:numFmt w:val="bullet"/>
      <w:lvlText w:val=""/>
      <w:lvlJc w:val="left"/>
      <w:pPr>
        <w:ind w:left="4801" w:hanging="360"/>
      </w:pPr>
      <w:rPr>
        <w:rFonts w:ascii="Wingdings" w:hAnsi="Wingdings" w:hint="default"/>
      </w:rPr>
    </w:lvl>
    <w:lvl w:ilvl="6" w:tplc="040C0001" w:tentative="1">
      <w:start w:val="1"/>
      <w:numFmt w:val="bullet"/>
      <w:lvlText w:val=""/>
      <w:lvlJc w:val="left"/>
      <w:pPr>
        <w:ind w:left="5521" w:hanging="360"/>
      </w:pPr>
      <w:rPr>
        <w:rFonts w:ascii="Symbol" w:hAnsi="Symbol" w:hint="default"/>
      </w:rPr>
    </w:lvl>
    <w:lvl w:ilvl="7" w:tplc="040C0003" w:tentative="1">
      <w:start w:val="1"/>
      <w:numFmt w:val="bullet"/>
      <w:lvlText w:val="o"/>
      <w:lvlJc w:val="left"/>
      <w:pPr>
        <w:ind w:left="6241" w:hanging="360"/>
      </w:pPr>
      <w:rPr>
        <w:rFonts w:ascii="Courier New" w:hAnsi="Courier New" w:cs="Courier New" w:hint="default"/>
      </w:rPr>
    </w:lvl>
    <w:lvl w:ilvl="8" w:tplc="040C0005" w:tentative="1">
      <w:start w:val="1"/>
      <w:numFmt w:val="bullet"/>
      <w:lvlText w:val=""/>
      <w:lvlJc w:val="left"/>
      <w:pPr>
        <w:ind w:left="6961" w:hanging="360"/>
      </w:pPr>
      <w:rPr>
        <w:rFonts w:ascii="Wingdings" w:hAnsi="Wingdings" w:hint="default"/>
      </w:rPr>
    </w:lvl>
  </w:abstractNum>
  <w:abstractNum w:abstractNumId="53" w15:restartNumberingAfterBreak="0">
    <w:nsid w:val="60E1586C"/>
    <w:multiLevelType w:val="hybridMultilevel"/>
    <w:tmpl w:val="5656916E"/>
    <w:lvl w:ilvl="0" w:tplc="52BC86A8">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4" w15:restartNumberingAfterBreak="0">
    <w:nsid w:val="6A8F442D"/>
    <w:multiLevelType w:val="hybridMultilevel"/>
    <w:tmpl w:val="AC2A3EF0"/>
    <w:lvl w:ilvl="0" w:tplc="EE4EB514">
      <w:start w:val="1"/>
      <w:numFmt w:val="decimal"/>
      <w:lvlText w:val="%1."/>
      <w:lvlJc w:val="left"/>
      <w:pPr>
        <w:ind w:left="1201" w:hanging="360"/>
      </w:pPr>
      <w:rPr>
        <w:rFonts w:hint="default"/>
        <w:b/>
        <w:bCs/>
      </w:rPr>
    </w:lvl>
    <w:lvl w:ilvl="1" w:tplc="040C0019" w:tentative="1">
      <w:start w:val="1"/>
      <w:numFmt w:val="lowerLetter"/>
      <w:lvlText w:val="%2."/>
      <w:lvlJc w:val="left"/>
      <w:pPr>
        <w:ind w:left="1921" w:hanging="360"/>
      </w:pPr>
    </w:lvl>
    <w:lvl w:ilvl="2" w:tplc="040C001B" w:tentative="1">
      <w:start w:val="1"/>
      <w:numFmt w:val="lowerRoman"/>
      <w:lvlText w:val="%3."/>
      <w:lvlJc w:val="right"/>
      <w:pPr>
        <w:ind w:left="2641" w:hanging="180"/>
      </w:pPr>
    </w:lvl>
    <w:lvl w:ilvl="3" w:tplc="040C000F" w:tentative="1">
      <w:start w:val="1"/>
      <w:numFmt w:val="decimal"/>
      <w:lvlText w:val="%4."/>
      <w:lvlJc w:val="left"/>
      <w:pPr>
        <w:ind w:left="3361" w:hanging="360"/>
      </w:pPr>
    </w:lvl>
    <w:lvl w:ilvl="4" w:tplc="040C0019" w:tentative="1">
      <w:start w:val="1"/>
      <w:numFmt w:val="lowerLetter"/>
      <w:lvlText w:val="%5."/>
      <w:lvlJc w:val="left"/>
      <w:pPr>
        <w:ind w:left="4081" w:hanging="360"/>
      </w:pPr>
    </w:lvl>
    <w:lvl w:ilvl="5" w:tplc="040C001B" w:tentative="1">
      <w:start w:val="1"/>
      <w:numFmt w:val="lowerRoman"/>
      <w:lvlText w:val="%6."/>
      <w:lvlJc w:val="right"/>
      <w:pPr>
        <w:ind w:left="4801" w:hanging="180"/>
      </w:pPr>
    </w:lvl>
    <w:lvl w:ilvl="6" w:tplc="040C000F" w:tentative="1">
      <w:start w:val="1"/>
      <w:numFmt w:val="decimal"/>
      <w:lvlText w:val="%7."/>
      <w:lvlJc w:val="left"/>
      <w:pPr>
        <w:ind w:left="5521" w:hanging="360"/>
      </w:pPr>
    </w:lvl>
    <w:lvl w:ilvl="7" w:tplc="040C0019" w:tentative="1">
      <w:start w:val="1"/>
      <w:numFmt w:val="lowerLetter"/>
      <w:lvlText w:val="%8."/>
      <w:lvlJc w:val="left"/>
      <w:pPr>
        <w:ind w:left="6241" w:hanging="360"/>
      </w:pPr>
    </w:lvl>
    <w:lvl w:ilvl="8" w:tplc="040C001B" w:tentative="1">
      <w:start w:val="1"/>
      <w:numFmt w:val="lowerRoman"/>
      <w:lvlText w:val="%9."/>
      <w:lvlJc w:val="right"/>
      <w:pPr>
        <w:ind w:left="6961" w:hanging="180"/>
      </w:pPr>
    </w:lvl>
  </w:abstractNum>
  <w:abstractNum w:abstractNumId="55" w15:restartNumberingAfterBreak="0">
    <w:nsid w:val="6B057896"/>
    <w:multiLevelType w:val="hybridMultilevel"/>
    <w:tmpl w:val="3DA8A148"/>
    <w:lvl w:ilvl="0" w:tplc="EF30BB98">
      <w:start w:val="1"/>
      <w:numFmt w:val="bullet"/>
      <w:lvlText w:val="•"/>
      <w:lvlJc w:val="left"/>
      <w:pPr>
        <w:ind w:left="1612"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2332" w:hanging="360"/>
      </w:pPr>
      <w:rPr>
        <w:rFonts w:ascii="Courier New" w:hAnsi="Courier New" w:cs="Courier New" w:hint="default"/>
      </w:rPr>
    </w:lvl>
    <w:lvl w:ilvl="2" w:tplc="040C0005" w:tentative="1">
      <w:start w:val="1"/>
      <w:numFmt w:val="bullet"/>
      <w:lvlText w:val=""/>
      <w:lvlJc w:val="left"/>
      <w:pPr>
        <w:ind w:left="3052" w:hanging="360"/>
      </w:pPr>
      <w:rPr>
        <w:rFonts w:ascii="Wingdings" w:hAnsi="Wingdings" w:hint="default"/>
      </w:rPr>
    </w:lvl>
    <w:lvl w:ilvl="3" w:tplc="040C0001" w:tentative="1">
      <w:start w:val="1"/>
      <w:numFmt w:val="bullet"/>
      <w:lvlText w:val=""/>
      <w:lvlJc w:val="left"/>
      <w:pPr>
        <w:ind w:left="3772" w:hanging="360"/>
      </w:pPr>
      <w:rPr>
        <w:rFonts w:ascii="Symbol" w:hAnsi="Symbol" w:hint="default"/>
      </w:rPr>
    </w:lvl>
    <w:lvl w:ilvl="4" w:tplc="040C0003" w:tentative="1">
      <w:start w:val="1"/>
      <w:numFmt w:val="bullet"/>
      <w:lvlText w:val="o"/>
      <w:lvlJc w:val="left"/>
      <w:pPr>
        <w:ind w:left="4492" w:hanging="360"/>
      </w:pPr>
      <w:rPr>
        <w:rFonts w:ascii="Courier New" w:hAnsi="Courier New" w:cs="Courier New" w:hint="default"/>
      </w:rPr>
    </w:lvl>
    <w:lvl w:ilvl="5" w:tplc="040C0005" w:tentative="1">
      <w:start w:val="1"/>
      <w:numFmt w:val="bullet"/>
      <w:lvlText w:val=""/>
      <w:lvlJc w:val="left"/>
      <w:pPr>
        <w:ind w:left="5212" w:hanging="360"/>
      </w:pPr>
      <w:rPr>
        <w:rFonts w:ascii="Wingdings" w:hAnsi="Wingdings" w:hint="default"/>
      </w:rPr>
    </w:lvl>
    <w:lvl w:ilvl="6" w:tplc="040C0001" w:tentative="1">
      <w:start w:val="1"/>
      <w:numFmt w:val="bullet"/>
      <w:lvlText w:val=""/>
      <w:lvlJc w:val="left"/>
      <w:pPr>
        <w:ind w:left="5932" w:hanging="360"/>
      </w:pPr>
      <w:rPr>
        <w:rFonts w:ascii="Symbol" w:hAnsi="Symbol" w:hint="default"/>
      </w:rPr>
    </w:lvl>
    <w:lvl w:ilvl="7" w:tplc="040C0003" w:tentative="1">
      <w:start w:val="1"/>
      <w:numFmt w:val="bullet"/>
      <w:lvlText w:val="o"/>
      <w:lvlJc w:val="left"/>
      <w:pPr>
        <w:ind w:left="6652" w:hanging="360"/>
      </w:pPr>
      <w:rPr>
        <w:rFonts w:ascii="Courier New" w:hAnsi="Courier New" w:cs="Courier New" w:hint="default"/>
      </w:rPr>
    </w:lvl>
    <w:lvl w:ilvl="8" w:tplc="040C0005" w:tentative="1">
      <w:start w:val="1"/>
      <w:numFmt w:val="bullet"/>
      <w:lvlText w:val=""/>
      <w:lvlJc w:val="left"/>
      <w:pPr>
        <w:ind w:left="7372" w:hanging="360"/>
      </w:pPr>
      <w:rPr>
        <w:rFonts w:ascii="Wingdings" w:hAnsi="Wingdings" w:hint="default"/>
      </w:rPr>
    </w:lvl>
  </w:abstractNum>
  <w:abstractNum w:abstractNumId="56" w15:restartNumberingAfterBreak="0">
    <w:nsid w:val="6BD34986"/>
    <w:multiLevelType w:val="hybridMultilevel"/>
    <w:tmpl w:val="DB68DC32"/>
    <w:lvl w:ilvl="0" w:tplc="F1BEC0EA">
      <w:start w:val="1"/>
      <w:numFmt w:val="decimal"/>
      <w:lvlText w:val="%1."/>
      <w:lvlJc w:val="left"/>
      <w:pPr>
        <w:ind w:left="16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B1E7920">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346DF6A">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94D0BA">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8C0A998">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9B879B6">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D785B8E">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C9C6692">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008A8AC">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6D412E47"/>
    <w:multiLevelType w:val="multilevel"/>
    <w:tmpl w:val="EF6E0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E7A134E"/>
    <w:multiLevelType w:val="hybridMultilevel"/>
    <w:tmpl w:val="E3D4F114"/>
    <w:lvl w:ilvl="0" w:tplc="EF30BB98">
      <w:start w:val="1"/>
      <w:numFmt w:val="bullet"/>
      <w:lvlText w:val="•"/>
      <w:lvlJc w:val="left"/>
      <w:pPr>
        <w:ind w:left="14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118AD02">
      <w:start w:val="1"/>
      <w:numFmt w:val="bullet"/>
      <w:lvlText w:val="o"/>
      <w:lvlJc w:val="left"/>
      <w:pPr>
        <w:ind w:left="2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EBEF442">
      <w:start w:val="1"/>
      <w:numFmt w:val="bullet"/>
      <w:lvlText w:val="▪"/>
      <w:lvlJc w:val="left"/>
      <w:pPr>
        <w:ind w:left="2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3B09394">
      <w:start w:val="1"/>
      <w:numFmt w:val="bullet"/>
      <w:lvlText w:val="•"/>
      <w:lvlJc w:val="left"/>
      <w:pPr>
        <w:ind w:left="3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30AC3A2">
      <w:start w:val="1"/>
      <w:numFmt w:val="bullet"/>
      <w:lvlText w:val="o"/>
      <w:lvlJc w:val="left"/>
      <w:pPr>
        <w:ind w:left="4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65ACB96">
      <w:start w:val="1"/>
      <w:numFmt w:val="bullet"/>
      <w:lvlText w:val="▪"/>
      <w:lvlJc w:val="left"/>
      <w:pPr>
        <w:ind w:left="5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7BE1534">
      <w:start w:val="1"/>
      <w:numFmt w:val="bullet"/>
      <w:lvlText w:val="•"/>
      <w:lvlJc w:val="left"/>
      <w:pPr>
        <w:ind w:left="58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62E38AA">
      <w:start w:val="1"/>
      <w:numFmt w:val="bullet"/>
      <w:lvlText w:val="o"/>
      <w:lvlJc w:val="left"/>
      <w:pPr>
        <w:ind w:left="65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F7A0BE2">
      <w:start w:val="1"/>
      <w:numFmt w:val="bullet"/>
      <w:lvlText w:val="▪"/>
      <w:lvlJc w:val="left"/>
      <w:pPr>
        <w:ind w:left="73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708C7495"/>
    <w:multiLevelType w:val="hybridMultilevel"/>
    <w:tmpl w:val="7CF673B8"/>
    <w:lvl w:ilvl="0" w:tplc="040C0001">
      <w:start w:val="1"/>
      <w:numFmt w:val="bullet"/>
      <w:lvlText w:val=""/>
      <w:lvlJc w:val="left"/>
      <w:pPr>
        <w:ind w:left="710" w:hanging="360"/>
      </w:pPr>
      <w:rPr>
        <w:rFonts w:ascii="Symbol" w:hAnsi="Symbol" w:hint="default"/>
      </w:rPr>
    </w:lvl>
    <w:lvl w:ilvl="1" w:tplc="040C0003" w:tentative="1">
      <w:start w:val="1"/>
      <w:numFmt w:val="bullet"/>
      <w:lvlText w:val="o"/>
      <w:lvlJc w:val="left"/>
      <w:pPr>
        <w:ind w:left="1430" w:hanging="360"/>
      </w:pPr>
      <w:rPr>
        <w:rFonts w:ascii="Courier New" w:hAnsi="Courier New" w:cs="Courier New" w:hint="default"/>
      </w:rPr>
    </w:lvl>
    <w:lvl w:ilvl="2" w:tplc="040C0005" w:tentative="1">
      <w:start w:val="1"/>
      <w:numFmt w:val="bullet"/>
      <w:lvlText w:val=""/>
      <w:lvlJc w:val="left"/>
      <w:pPr>
        <w:ind w:left="2150" w:hanging="360"/>
      </w:pPr>
      <w:rPr>
        <w:rFonts w:ascii="Wingdings" w:hAnsi="Wingdings" w:hint="default"/>
      </w:rPr>
    </w:lvl>
    <w:lvl w:ilvl="3" w:tplc="040C0001" w:tentative="1">
      <w:start w:val="1"/>
      <w:numFmt w:val="bullet"/>
      <w:lvlText w:val=""/>
      <w:lvlJc w:val="left"/>
      <w:pPr>
        <w:ind w:left="2870" w:hanging="360"/>
      </w:pPr>
      <w:rPr>
        <w:rFonts w:ascii="Symbol" w:hAnsi="Symbol" w:hint="default"/>
      </w:rPr>
    </w:lvl>
    <w:lvl w:ilvl="4" w:tplc="040C0003" w:tentative="1">
      <w:start w:val="1"/>
      <w:numFmt w:val="bullet"/>
      <w:lvlText w:val="o"/>
      <w:lvlJc w:val="left"/>
      <w:pPr>
        <w:ind w:left="3590" w:hanging="360"/>
      </w:pPr>
      <w:rPr>
        <w:rFonts w:ascii="Courier New" w:hAnsi="Courier New" w:cs="Courier New" w:hint="default"/>
      </w:rPr>
    </w:lvl>
    <w:lvl w:ilvl="5" w:tplc="040C0005" w:tentative="1">
      <w:start w:val="1"/>
      <w:numFmt w:val="bullet"/>
      <w:lvlText w:val=""/>
      <w:lvlJc w:val="left"/>
      <w:pPr>
        <w:ind w:left="4310" w:hanging="360"/>
      </w:pPr>
      <w:rPr>
        <w:rFonts w:ascii="Wingdings" w:hAnsi="Wingdings" w:hint="default"/>
      </w:rPr>
    </w:lvl>
    <w:lvl w:ilvl="6" w:tplc="040C0001" w:tentative="1">
      <w:start w:val="1"/>
      <w:numFmt w:val="bullet"/>
      <w:lvlText w:val=""/>
      <w:lvlJc w:val="left"/>
      <w:pPr>
        <w:ind w:left="5030" w:hanging="360"/>
      </w:pPr>
      <w:rPr>
        <w:rFonts w:ascii="Symbol" w:hAnsi="Symbol" w:hint="default"/>
      </w:rPr>
    </w:lvl>
    <w:lvl w:ilvl="7" w:tplc="040C0003" w:tentative="1">
      <w:start w:val="1"/>
      <w:numFmt w:val="bullet"/>
      <w:lvlText w:val="o"/>
      <w:lvlJc w:val="left"/>
      <w:pPr>
        <w:ind w:left="5750" w:hanging="360"/>
      </w:pPr>
      <w:rPr>
        <w:rFonts w:ascii="Courier New" w:hAnsi="Courier New" w:cs="Courier New" w:hint="default"/>
      </w:rPr>
    </w:lvl>
    <w:lvl w:ilvl="8" w:tplc="040C0005" w:tentative="1">
      <w:start w:val="1"/>
      <w:numFmt w:val="bullet"/>
      <w:lvlText w:val=""/>
      <w:lvlJc w:val="left"/>
      <w:pPr>
        <w:ind w:left="6470" w:hanging="360"/>
      </w:pPr>
      <w:rPr>
        <w:rFonts w:ascii="Wingdings" w:hAnsi="Wingdings" w:hint="default"/>
      </w:rPr>
    </w:lvl>
  </w:abstractNum>
  <w:abstractNum w:abstractNumId="60" w15:restartNumberingAfterBreak="0">
    <w:nsid w:val="727D736E"/>
    <w:multiLevelType w:val="hybridMultilevel"/>
    <w:tmpl w:val="1722E508"/>
    <w:lvl w:ilvl="0" w:tplc="040C0001">
      <w:start w:val="1"/>
      <w:numFmt w:val="bullet"/>
      <w:lvlText w:val=""/>
      <w:lvlJc w:val="left"/>
      <w:pPr>
        <w:ind w:left="710" w:hanging="360"/>
      </w:pPr>
      <w:rPr>
        <w:rFonts w:ascii="Symbol" w:hAnsi="Symbol" w:hint="default"/>
      </w:rPr>
    </w:lvl>
    <w:lvl w:ilvl="1" w:tplc="040C0003" w:tentative="1">
      <w:start w:val="1"/>
      <w:numFmt w:val="bullet"/>
      <w:lvlText w:val="o"/>
      <w:lvlJc w:val="left"/>
      <w:pPr>
        <w:ind w:left="1430" w:hanging="360"/>
      </w:pPr>
      <w:rPr>
        <w:rFonts w:ascii="Courier New" w:hAnsi="Courier New" w:cs="Courier New" w:hint="default"/>
      </w:rPr>
    </w:lvl>
    <w:lvl w:ilvl="2" w:tplc="040C0005" w:tentative="1">
      <w:start w:val="1"/>
      <w:numFmt w:val="bullet"/>
      <w:lvlText w:val=""/>
      <w:lvlJc w:val="left"/>
      <w:pPr>
        <w:ind w:left="2150" w:hanging="360"/>
      </w:pPr>
      <w:rPr>
        <w:rFonts w:ascii="Wingdings" w:hAnsi="Wingdings" w:hint="default"/>
      </w:rPr>
    </w:lvl>
    <w:lvl w:ilvl="3" w:tplc="040C0001" w:tentative="1">
      <w:start w:val="1"/>
      <w:numFmt w:val="bullet"/>
      <w:lvlText w:val=""/>
      <w:lvlJc w:val="left"/>
      <w:pPr>
        <w:ind w:left="2870" w:hanging="360"/>
      </w:pPr>
      <w:rPr>
        <w:rFonts w:ascii="Symbol" w:hAnsi="Symbol" w:hint="default"/>
      </w:rPr>
    </w:lvl>
    <w:lvl w:ilvl="4" w:tplc="040C0003" w:tentative="1">
      <w:start w:val="1"/>
      <w:numFmt w:val="bullet"/>
      <w:lvlText w:val="o"/>
      <w:lvlJc w:val="left"/>
      <w:pPr>
        <w:ind w:left="3590" w:hanging="360"/>
      </w:pPr>
      <w:rPr>
        <w:rFonts w:ascii="Courier New" w:hAnsi="Courier New" w:cs="Courier New" w:hint="default"/>
      </w:rPr>
    </w:lvl>
    <w:lvl w:ilvl="5" w:tplc="040C0005" w:tentative="1">
      <w:start w:val="1"/>
      <w:numFmt w:val="bullet"/>
      <w:lvlText w:val=""/>
      <w:lvlJc w:val="left"/>
      <w:pPr>
        <w:ind w:left="4310" w:hanging="360"/>
      </w:pPr>
      <w:rPr>
        <w:rFonts w:ascii="Wingdings" w:hAnsi="Wingdings" w:hint="default"/>
      </w:rPr>
    </w:lvl>
    <w:lvl w:ilvl="6" w:tplc="040C0001" w:tentative="1">
      <w:start w:val="1"/>
      <w:numFmt w:val="bullet"/>
      <w:lvlText w:val=""/>
      <w:lvlJc w:val="left"/>
      <w:pPr>
        <w:ind w:left="5030" w:hanging="360"/>
      </w:pPr>
      <w:rPr>
        <w:rFonts w:ascii="Symbol" w:hAnsi="Symbol" w:hint="default"/>
      </w:rPr>
    </w:lvl>
    <w:lvl w:ilvl="7" w:tplc="040C0003" w:tentative="1">
      <w:start w:val="1"/>
      <w:numFmt w:val="bullet"/>
      <w:lvlText w:val="o"/>
      <w:lvlJc w:val="left"/>
      <w:pPr>
        <w:ind w:left="5750" w:hanging="360"/>
      </w:pPr>
      <w:rPr>
        <w:rFonts w:ascii="Courier New" w:hAnsi="Courier New" w:cs="Courier New" w:hint="default"/>
      </w:rPr>
    </w:lvl>
    <w:lvl w:ilvl="8" w:tplc="040C0005" w:tentative="1">
      <w:start w:val="1"/>
      <w:numFmt w:val="bullet"/>
      <w:lvlText w:val=""/>
      <w:lvlJc w:val="left"/>
      <w:pPr>
        <w:ind w:left="6470" w:hanging="360"/>
      </w:pPr>
      <w:rPr>
        <w:rFonts w:ascii="Wingdings" w:hAnsi="Wingdings" w:hint="default"/>
      </w:rPr>
    </w:lvl>
  </w:abstractNum>
  <w:abstractNum w:abstractNumId="61" w15:restartNumberingAfterBreak="0">
    <w:nsid w:val="730B3141"/>
    <w:multiLevelType w:val="hybridMultilevel"/>
    <w:tmpl w:val="81C4E48A"/>
    <w:lvl w:ilvl="0" w:tplc="42E849E8">
      <w:start w:val="1"/>
      <w:numFmt w:val="bullet"/>
      <w:lvlText w:val="•"/>
      <w:lvlJc w:val="left"/>
      <w:pPr>
        <w:ind w:left="9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7748F3E">
      <w:start w:val="1"/>
      <w:numFmt w:val="bullet"/>
      <w:lvlText w:val="-"/>
      <w:lvlJc w:val="left"/>
      <w:pPr>
        <w:ind w:left="17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558CB0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2CE3A7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78A50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DCE9A2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A8EAB4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1A63C4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C083C4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7590634E"/>
    <w:multiLevelType w:val="hybridMultilevel"/>
    <w:tmpl w:val="E9F01A08"/>
    <w:lvl w:ilvl="0" w:tplc="EB1AFD38">
      <w:start w:val="31"/>
      <w:numFmt w:val="bullet"/>
      <w:lvlText w:val="-"/>
      <w:lvlJc w:val="left"/>
      <w:pPr>
        <w:ind w:left="720" w:hanging="360"/>
      </w:pPr>
      <w:rPr>
        <w:rFonts w:ascii="Calibri" w:eastAsia="Times New Roman" w:hAnsi="Calibri" w:cs="Calibri" w:hint="default"/>
        <w:color w:val="auto"/>
        <w:sz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7C2315B"/>
    <w:multiLevelType w:val="hybridMultilevel"/>
    <w:tmpl w:val="4CB66D5E"/>
    <w:lvl w:ilvl="0" w:tplc="43EAB9C0">
      <w:start w:val="2"/>
      <w:numFmt w:val="decimal"/>
      <w:lvlText w:val="%1."/>
      <w:lvlJc w:val="left"/>
      <w:pPr>
        <w:ind w:left="1211" w:hanging="360"/>
      </w:pPr>
      <w:rPr>
        <w:rFonts w:hint="default"/>
        <w:b/>
        <w:bCs/>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4" w15:restartNumberingAfterBreak="0">
    <w:nsid w:val="7F524342"/>
    <w:multiLevelType w:val="multilevel"/>
    <w:tmpl w:val="EF6E0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7FCF6B5C"/>
    <w:multiLevelType w:val="hybridMultilevel"/>
    <w:tmpl w:val="5A583A3E"/>
    <w:lvl w:ilvl="0" w:tplc="CAFCDEA8">
      <w:start w:val="1"/>
      <w:numFmt w:val="decimal"/>
      <w:lvlText w:val="%1."/>
      <w:lvlJc w:val="left"/>
      <w:pPr>
        <w:ind w:left="1252" w:hanging="360"/>
      </w:pPr>
      <w:rPr>
        <w:rFonts w:hint="default"/>
      </w:rPr>
    </w:lvl>
    <w:lvl w:ilvl="1" w:tplc="040C0019" w:tentative="1">
      <w:start w:val="1"/>
      <w:numFmt w:val="lowerLetter"/>
      <w:lvlText w:val="%2."/>
      <w:lvlJc w:val="left"/>
      <w:pPr>
        <w:ind w:left="1972" w:hanging="360"/>
      </w:pPr>
    </w:lvl>
    <w:lvl w:ilvl="2" w:tplc="040C001B" w:tentative="1">
      <w:start w:val="1"/>
      <w:numFmt w:val="lowerRoman"/>
      <w:lvlText w:val="%3."/>
      <w:lvlJc w:val="right"/>
      <w:pPr>
        <w:ind w:left="2692" w:hanging="180"/>
      </w:pPr>
    </w:lvl>
    <w:lvl w:ilvl="3" w:tplc="040C000F" w:tentative="1">
      <w:start w:val="1"/>
      <w:numFmt w:val="decimal"/>
      <w:lvlText w:val="%4."/>
      <w:lvlJc w:val="left"/>
      <w:pPr>
        <w:ind w:left="3412" w:hanging="360"/>
      </w:pPr>
    </w:lvl>
    <w:lvl w:ilvl="4" w:tplc="040C0019" w:tentative="1">
      <w:start w:val="1"/>
      <w:numFmt w:val="lowerLetter"/>
      <w:lvlText w:val="%5."/>
      <w:lvlJc w:val="left"/>
      <w:pPr>
        <w:ind w:left="4132" w:hanging="360"/>
      </w:pPr>
    </w:lvl>
    <w:lvl w:ilvl="5" w:tplc="040C001B" w:tentative="1">
      <w:start w:val="1"/>
      <w:numFmt w:val="lowerRoman"/>
      <w:lvlText w:val="%6."/>
      <w:lvlJc w:val="right"/>
      <w:pPr>
        <w:ind w:left="4852" w:hanging="180"/>
      </w:pPr>
    </w:lvl>
    <w:lvl w:ilvl="6" w:tplc="040C000F" w:tentative="1">
      <w:start w:val="1"/>
      <w:numFmt w:val="decimal"/>
      <w:lvlText w:val="%7."/>
      <w:lvlJc w:val="left"/>
      <w:pPr>
        <w:ind w:left="5572" w:hanging="360"/>
      </w:pPr>
    </w:lvl>
    <w:lvl w:ilvl="7" w:tplc="040C0019" w:tentative="1">
      <w:start w:val="1"/>
      <w:numFmt w:val="lowerLetter"/>
      <w:lvlText w:val="%8."/>
      <w:lvlJc w:val="left"/>
      <w:pPr>
        <w:ind w:left="6292" w:hanging="360"/>
      </w:pPr>
    </w:lvl>
    <w:lvl w:ilvl="8" w:tplc="040C001B" w:tentative="1">
      <w:start w:val="1"/>
      <w:numFmt w:val="lowerRoman"/>
      <w:lvlText w:val="%9."/>
      <w:lvlJc w:val="right"/>
      <w:pPr>
        <w:ind w:left="7012" w:hanging="180"/>
      </w:pPr>
    </w:lvl>
  </w:abstractNum>
  <w:num w:numId="1" w16cid:durableId="2010063568">
    <w:abstractNumId w:val="58"/>
  </w:num>
  <w:num w:numId="2" w16cid:durableId="1827357480">
    <w:abstractNumId w:val="32"/>
  </w:num>
  <w:num w:numId="3" w16cid:durableId="49959219">
    <w:abstractNumId w:val="35"/>
  </w:num>
  <w:num w:numId="4" w16cid:durableId="324556682">
    <w:abstractNumId w:val="2"/>
  </w:num>
  <w:num w:numId="5" w16cid:durableId="1489591545">
    <w:abstractNumId w:val="22"/>
  </w:num>
  <w:num w:numId="6" w16cid:durableId="1827285589">
    <w:abstractNumId w:val="41"/>
  </w:num>
  <w:num w:numId="7" w16cid:durableId="1379470009">
    <w:abstractNumId w:val="46"/>
  </w:num>
  <w:num w:numId="8" w16cid:durableId="480535792">
    <w:abstractNumId w:val="30"/>
  </w:num>
  <w:num w:numId="9" w16cid:durableId="1312638859">
    <w:abstractNumId w:val="61"/>
  </w:num>
  <w:num w:numId="10" w16cid:durableId="2145153167">
    <w:abstractNumId w:val="26"/>
  </w:num>
  <w:num w:numId="11" w16cid:durableId="1727684563">
    <w:abstractNumId w:val="56"/>
  </w:num>
  <w:num w:numId="12" w16cid:durableId="343433979">
    <w:abstractNumId w:val="50"/>
  </w:num>
  <w:num w:numId="13" w16cid:durableId="1525438809">
    <w:abstractNumId w:val="34"/>
  </w:num>
  <w:num w:numId="14" w16cid:durableId="1327441102">
    <w:abstractNumId w:val="29"/>
  </w:num>
  <w:num w:numId="15" w16cid:durableId="2061904131">
    <w:abstractNumId w:val="37"/>
  </w:num>
  <w:num w:numId="16" w16cid:durableId="533690512">
    <w:abstractNumId w:val="4"/>
  </w:num>
  <w:num w:numId="17" w16cid:durableId="2144033256">
    <w:abstractNumId w:val="40"/>
  </w:num>
  <w:num w:numId="18" w16cid:durableId="1638878347">
    <w:abstractNumId w:val="36"/>
  </w:num>
  <w:num w:numId="19" w16cid:durableId="1382362954">
    <w:abstractNumId w:val="16"/>
  </w:num>
  <w:num w:numId="20" w16cid:durableId="1509057054">
    <w:abstractNumId w:val="18"/>
  </w:num>
  <w:num w:numId="21" w16cid:durableId="1384867956">
    <w:abstractNumId w:val="3"/>
  </w:num>
  <w:num w:numId="22" w16cid:durableId="1817261877">
    <w:abstractNumId w:val="19"/>
  </w:num>
  <w:num w:numId="23" w16cid:durableId="1844977701">
    <w:abstractNumId w:val="52"/>
  </w:num>
  <w:num w:numId="24" w16cid:durableId="189075464">
    <w:abstractNumId w:val="28"/>
  </w:num>
  <w:num w:numId="25" w16cid:durableId="572395194">
    <w:abstractNumId w:val="53"/>
  </w:num>
  <w:num w:numId="26" w16cid:durableId="965085370">
    <w:abstractNumId w:val="27"/>
  </w:num>
  <w:num w:numId="27" w16cid:durableId="2109423736">
    <w:abstractNumId w:val="14"/>
  </w:num>
  <w:num w:numId="28" w16cid:durableId="1187329770">
    <w:abstractNumId w:val="63"/>
  </w:num>
  <w:num w:numId="29" w16cid:durableId="744186438">
    <w:abstractNumId w:val="55"/>
  </w:num>
  <w:num w:numId="30" w16cid:durableId="1798451635">
    <w:abstractNumId w:val="65"/>
  </w:num>
  <w:num w:numId="31" w16cid:durableId="514540841">
    <w:abstractNumId w:val="54"/>
  </w:num>
  <w:num w:numId="32" w16cid:durableId="205487912">
    <w:abstractNumId w:val="9"/>
  </w:num>
  <w:num w:numId="33" w16cid:durableId="495606666">
    <w:abstractNumId w:val="10"/>
  </w:num>
  <w:num w:numId="34" w16cid:durableId="678696347">
    <w:abstractNumId w:val="11"/>
  </w:num>
  <w:num w:numId="35" w16cid:durableId="1770198979">
    <w:abstractNumId w:val="49"/>
  </w:num>
  <w:num w:numId="36" w16cid:durableId="2092698892">
    <w:abstractNumId w:val="25"/>
  </w:num>
  <w:num w:numId="37" w16cid:durableId="1753623046">
    <w:abstractNumId w:val="8"/>
  </w:num>
  <w:num w:numId="38" w16cid:durableId="1563060375">
    <w:abstractNumId w:val="33"/>
  </w:num>
  <w:num w:numId="39" w16cid:durableId="279841153">
    <w:abstractNumId w:val="38"/>
  </w:num>
  <w:num w:numId="40" w16cid:durableId="1357657648">
    <w:abstractNumId w:val="1"/>
  </w:num>
  <w:num w:numId="41" w16cid:durableId="292173696">
    <w:abstractNumId w:val="31"/>
  </w:num>
  <w:num w:numId="42" w16cid:durableId="367729371">
    <w:abstractNumId w:val="12"/>
  </w:num>
  <w:num w:numId="43" w16cid:durableId="817039650">
    <w:abstractNumId w:val="44"/>
  </w:num>
  <w:num w:numId="44" w16cid:durableId="1691419019">
    <w:abstractNumId w:val="48"/>
  </w:num>
  <w:num w:numId="45" w16cid:durableId="560799036">
    <w:abstractNumId w:val="17"/>
  </w:num>
  <w:num w:numId="46" w16cid:durableId="68188006">
    <w:abstractNumId w:val="43"/>
  </w:num>
  <w:num w:numId="47" w16cid:durableId="2023702465">
    <w:abstractNumId w:val="5"/>
  </w:num>
  <w:num w:numId="48" w16cid:durableId="981037544">
    <w:abstractNumId w:val="24"/>
  </w:num>
  <w:num w:numId="49" w16cid:durableId="1611543188">
    <w:abstractNumId w:val="39"/>
  </w:num>
  <w:num w:numId="50" w16cid:durableId="635722889">
    <w:abstractNumId w:val="20"/>
  </w:num>
  <w:num w:numId="51" w16cid:durableId="1956325783">
    <w:abstractNumId w:val="23"/>
  </w:num>
  <w:num w:numId="52" w16cid:durableId="157156095">
    <w:abstractNumId w:val="51"/>
  </w:num>
  <w:num w:numId="53" w16cid:durableId="93330713">
    <w:abstractNumId w:val="13"/>
  </w:num>
  <w:num w:numId="54" w16cid:durableId="238485815">
    <w:abstractNumId w:val="0"/>
  </w:num>
  <w:num w:numId="55" w16cid:durableId="780104601">
    <w:abstractNumId w:val="47"/>
  </w:num>
  <w:num w:numId="56" w16cid:durableId="1855344401">
    <w:abstractNumId w:val="62"/>
  </w:num>
  <w:num w:numId="57" w16cid:durableId="101918065">
    <w:abstractNumId w:val="21"/>
  </w:num>
  <w:num w:numId="58" w16cid:durableId="1624922348">
    <w:abstractNumId w:val="7"/>
  </w:num>
  <w:num w:numId="59" w16cid:durableId="592712257">
    <w:abstractNumId w:val="60"/>
  </w:num>
  <w:num w:numId="60" w16cid:durableId="469248521">
    <w:abstractNumId w:val="6"/>
  </w:num>
  <w:num w:numId="61" w16cid:durableId="1660235463">
    <w:abstractNumId w:val="42"/>
  </w:num>
  <w:num w:numId="62" w16cid:durableId="1237321989">
    <w:abstractNumId w:val="45"/>
  </w:num>
  <w:num w:numId="63" w16cid:durableId="1236165508">
    <w:abstractNumId w:val="15"/>
  </w:num>
  <w:num w:numId="64" w16cid:durableId="1097674493">
    <w:abstractNumId w:val="64"/>
  </w:num>
  <w:num w:numId="65" w16cid:durableId="1026369400">
    <w:abstractNumId w:val="57"/>
  </w:num>
  <w:num w:numId="66" w16cid:durableId="139346984">
    <w:abstractNumId w:val="59"/>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e WENDLING">
    <w15:presenceInfo w15:providerId="AD" w15:userId="S::marie.wendling@tridentservice.com::ffd80af0-2dcd-4b50-b538-cc9d5a9498b2"/>
  </w15:person>
  <w15:person w15:author="Bérangère DUFRESNE">
    <w15:presenceInfo w15:providerId="AD" w15:userId="S::bdufresne@teams.harlaylaw.com::531736f5-9698-40dc-ab58-757be09cca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5AD"/>
    <w:rsid w:val="0000034E"/>
    <w:rsid w:val="00002973"/>
    <w:rsid w:val="00002BBD"/>
    <w:rsid w:val="00003B92"/>
    <w:rsid w:val="000042BF"/>
    <w:rsid w:val="0000449F"/>
    <w:rsid w:val="00005574"/>
    <w:rsid w:val="00005932"/>
    <w:rsid w:val="000064C7"/>
    <w:rsid w:val="0000673C"/>
    <w:rsid w:val="00006D24"/>
    <w:rsid w:val="00007E12"/>
    <w:rsid w:val="0001042B"/>
    <w:rsid w:val="000105AD"/>
    <w:rsid w:val="00011073"/>
    <w:rsid w:val="000115BF"/>
    <w:rsid w:val="00011EB0"/>
    <w:rsid w:val="000120F0"/>
    <w:rsid w:val="000124E3"/>
    <w:rsid w:val="00013E9F"/>
    <w:rsid w:val="00013EBC"/>
    <w:rsid w:val="000149BC"/>
    <w:rsid w:val="00014A34"/>
    <w:rsid w:val="000154F0"/>
    <w:rsid w:val="0001584B"/>
    <w:rsid w:val="000159F8"/>
    <w:rsid w:val="0001606B"/>
    <w:rsid w:val="00016159"/>
    <w:rsid w:val="00017075"/>
    <w:rsid w:val="00017209"/>
    <w:rsid w:val="0001777B"/>
    <w:rsid w:val="000201B7"/>
    <w:rsid w:val="00020AD0"/>
    <w:rsid w:val="00021C5F"/>
    <w:rsid w:val="00022F3F"/>
    <w:rsid w:val="00023230"/>
    <w:rsid w:val="00023C2F"/>
    <w:rsid w:val="00024673"/>
    <w:rsid w:val="000248A9"/>
    <w:rsid w:val="000249AF"/>
    <w:rsid w:val="0002543A"/>
    <w:rsid w:val="00027AF5"/>
    <w:rsid w:val="00030662"/>
    <w:rsid w:val="0003252D"/>
    <w:rsid w:val="0003295D"/>
    <w:rsid w:val="00032F14"/>
    <w:rsid w:val="00033F90"/>
    <w:rsid w:val="000340E4"/>
    <w:rsid w:val="00034828"/>
    <w:rsid w:val="000349DC"/>
    <w:rsid w:val="0003516A"/>
    <w:rsid w:val="000351CC"/>
    <w:rsid w:val="000352BC"/>
    <w:rsid w:val="000362B2"/>
    <w:rsid w:val="000377CF"/>
    <w:rsid w:val="000403EE"/>
    <w:rsid w:val="00040E3D"/>
    <w:rsid w:val="0004307C"/>
    <w:rsid w:val="00043D3D"/>
    <w:rsid w:val="00045A2B"/>
    <w:rsid w:val="00046754"/>
    <w:rsid w:val="00046ED2"/>
    <w:rsid w:val="000511A9"/>
    <w:rsid w:val="000526AB"/>
    <w:rsid w:val="0005285D"/>
    <w:rsid w:val="00052F31"/>
    <w:rsid w:val="00053689"/>
    <w:rsid w:val="000546BD"/>
    <w:rsid w:val="000546C0"/>
    <w:rsid w:val="00055606"/>
    <w:rsid w:val="000557F9"/>
    <w:rsid w:val="0005599E"/>
    <w:rsid w:val="00057406"/>
    <w:rsid w:val="000575F7"/>
    <w:rsid w:val="00057954"/>
    <w:rsid w:val="00057A09"/>
    <w:rsid w:val="000602B3"/>
    <w:rsid w:val="000619F5"/>
    <w:rsid w:val="00061EE8"/>
    <w:rsid w:val="00061F1A"/>
    <w:rsid w:val="00062745"/>
    <w:rsid w:val="000628D6"/>
    <w:rsid w:val="00063745"/>
    <w:rsid w:val="0006439A"/>
    <w:rsid w:val="00064456"/>
    <w:rsid w:val="000644F5"/>
    <w:rsid w:val="00064501"/>
    <w:rsid w:val="0006525D"/>
    <w:rsid w:val="000660C1"/>
    <w:rsid w:val="000673EC"/>
    <w:rsid w:val="000674C3"/>
    <w:rsid w:val="000675E9"/>
    <w:rsid w:val="00067CC4"/>
    <w:rsid w:val="00067EA5"/>
    <w:rsid w:val="00070145"/>
    <w:rsid w:val="00070CAF"/>
    <w:rsid w:val="00071A04"/>
    <w:rsid w:val="00071DAA"/>
    <w:rsid w:val="000728A5"/>
    <w:rsid w:val="00073067"/>
    <w:rsid w:val="0007347C"/>
    <w:rsid w:val="00075EA2"/>
    <w:rsid w:val="00075F87"/>
    <w:rsid w:val="00075FD8"/>
    <w:rsid w:val="00077578"/>
    <w:rsid w:val="000778FF"/>
    <w:rsid w:val="000806EB"/>
    <w:rsid w:val="000808B8"/>
    <w:rsid w:val="00080E2D"/>
    <w:rsid w:val="00080F45"/>
    <w:rsid w:val="00081DFF"/>
    <w:rsid w:val="000820DD"/>
    <w:rsid w:val="000823D0"/>
    <w:rsid w:val="00082D22"/>
    <w:rsid w:val="00083514"/>
    <w:rsid w:val="00083C00"/>
    <w:rsid w:val="00083FA4"/>
    <w:rsid w:val="00084770"/>
    <w:rsid w:val="00084DF5"/>
    <w:rsid w:val="0008548B"/>
    <w:rsid w:val="00085964"/>
    <w:rsid w:val="00085D43"/>
    <w:rsid w:val="00085F7B"/>
    <w:rsid w:val="000861FF"/>
    <w:rsid w:val="00086367"/>
    <w:rsid w:val="0008641E"/>
    <w:rsid w:val="00086896"/>
    <w:rsid w:val="00086B53"/>
    <w:rsid w:val="00086F7C"/>
    <w:rsid w:val="0008736A"/>
    <w:rsid w:val="000874D8"/>
    <w:rsid w:val="00087508"/>
    <w:rsid w:val="00087522"/>
    <w:rsid w:val="00090511"/>
    <w:rsid w:val="00090FF8"/>
    <w:rsid w:val="000911A2"/>
    <w:rsid w:val="00091413"/>
    <w:rsid w:val="0009180A"/>
    <w:rsid w:val="00092343"/>
    <w:rsid w:val="00093412"/>
    <w:rsid w:val="00093779"/>
    <w:rsid w:val="000947F0"/>
    <w:rsid w:val="00094C8C"/>
    <w:rsid w:val="000954BD"/>
    <w:rsid w:val="00096444"/>
    <w:rsid w:val="00097856"/>
    <w:rsid w:val="000A0168"/>
    <w:rsid w:val="000A0A3B"/>
    <w:rsid w:val="000A1B92"/>
    <w:rsid w:val="000A1F07"/>
    <w:rsid w:val="000A3042"/>
    <w:rsid w:val="000A30F1"/>
    <w:rsid w:val="000A322C"/>
    <w:rsid w:val="000A359A"/>
    <w:rsid w:val="000A375D"/>
    <w:rsid w:val="000A3786"/>
    <w:rsid w:val="000A3B85"/>
    <w:rsid w:val="000A3E9C"/>
    <w:rsid w:val="000A406D"/>
    <w:rsid w:val="000A420F"/>
    <w:rsid w:val="000A4440"/>
    <w:rsid w:val="000A493F"/>
    <w:rsid w:val="000A52AC"/>
    <w:rsid w:val="000A58D1"/>
    <w:rsid w:val="000A598B"/>
    <w:rsid w:val="000A5A5C"/>
    <w:rsid w:val="000A631C"/>
    <w:rsid w:val="000A6F00"/>
    <w:rsid w:val="000A756C"/>
    <w:rsid w:val="000B0599"/>
    <w:rsid w:val="000B08E3"/>
    <w:rsid w:val="000B187D"/>
    <w:rsid w:val="000B2291"/>
    <w:rsid w:val="000B2AE0"/>
    <w:rsid w:val="000B2CCC"/>
    <w:rsid w:val="000B36CB"/>
    <w:rsid w:val="000B3AFD"/>
    <w:rsid w:val="000B4386"/>
    <w:rsid w:val="000B5673"/>
    <w:rsid w:val="000B696C"/>
    <w:rsid w:val="000B696E"/>
    <w:rsid w:val="000B7D9B"/>
    <w:rsid w:val="000C304D"/>
    <w:rsid w:val="000C374B"/>
    <w:rsid w:val="000C3898"/>
    <w:rsid w:val="000C3AA3"/>
    <w:rsid w:val="000C4CDC"/>
    <w:rsid w:val="000C4EAF"/>
    <w:rsid w:val="000C56D2"/>
    <w:rsid w:val="000C5A7B"/>
    <w:rsid w:val="000C608F"/>
    <w:rsid w:val="000C6F1C"/>
    <w:rsid w:val="000C760F"/>
    <w:rsid w:val="000C7EBF"/>
    <w:rsid w:val="000D0277"/>
    <w:rsid w:val="000D0AAC"/>
    <w:rsid w:val="000D1723"/>
    <w:rsid w:val="000D1AD9"/>
    <w:rsid w:val="000D2671"/>
    <w:rsid w:val="000D32FF"/>
    <w:rsid w:val="000D4288"/>
    <w:rsid w:val="000D4ED1"/>
    <w:rsid w:val="000D5384"/>
    <w:rsid w:val="000D5D30"/>
    <w:rsid w:val="000D6129"/>
    <w:rsid w:val="000D6A4C"/>
    <w:rsid w:val="000D6C0A"/>
    <w:rsid w:val="000D71C5"/>
    <w:rsid w:val="000D72D4"/>
    <w:rsid w:val="000D7362"/>
    <w:rsid w:val="000E0445"/>
    <w:rsid w:val="000E050E"/>
    <w:rsid w:val="000E109F"/>
    <w:rsid w:val="000E139E"/>
    <w:rsid w:val="000E22C1"/>
    <w:rsid w:val="000E22EF"/>
    <w:rsid w:val="000E2888"/>
    <w:rsid w:val="000E362B"/>
    <w:rsid w:val="000E4C6E"/>
    <w:rsid w:val="000E4EAF"/>
    <w:rsid w:val="000E597A"/>
    <w:rsid w:val="000E5B5D"/>
    <w:rsid w:val="000E64A8"/>
    <w:rsid w:val="000E6FD5"/>
    <w:rsid w:val="000E707F"/>
    <w:rsid w:val="000E7E0D"/>
    <w:rsid w:val="000F0826"/>
    <w:rsid w:val="000F0C29"/>
    <w:rsid w:val="000F1187"/>
    <w:rsid w:val="000F19B2"/>
    <w:rsid w:val="000F1B0B"/>
    <w:rsid w:val="000F1B81"/>
    <w:rsid w:val="000F1BE1"/>
    <w:rsid w:val="000F1C87"/>
    <w:rsid w:val="000F203A"/>
    <w:rsid w:val="000F2087"/>
    <w:rsid w:val="000F2091"/>
    <w:rsid w:val="000F2F2C"/>
    <w:rsid w:val="000F4935"/>
    <w:rsid w:val="000F519A"/>
    <w:rsid w:val="000F560D"/>
    <w:rsid w:val="000F5765"/>
    <w:rsid w:val="000F6607"/>
    <w:rsid w:val="000F66E0"/>
    <w:rsid w:val="000F69CD"/>
    <w:rsid w:val="000F6A55"/>
    <w:rsid w:val="000F6CDC"/>
    <w:rsid w:val="000F7927"/>
    <w:rsid w:val="000F7C2E"/>
    <w:rsid w:val="000F7FE2"/>
    <w:rsid w:val="00100619"/>
    <w:rsid w:val="001009C8"/>
    <w:rsid w:val="001010E3"/>
    <w:rsid w:val="00101400"/>
    <w:rsid w:val="00101416"/>
    <w:rsid w:val="001016E6"/>
    <w:rsid w:val="0010293C"/>
    <w:rsid w:val="00102F61"/>
    <w:rsid w:val="0010394B"/>
    <w:rsid w:val="00104310"/>
    <w:rsid w:val="00105193"/>
    <w:rsid w:val="00105B2F"/>
    <w:rsid w:val="00106A63"/>
    <w:rsid w:val="00106C16"/>
    <w:rsid w:val="00107044"/>
    <w:rsid w:val="00107254"/>
    <w:rsid w:val="00107AD7"/>
    <w:rsid w:val="0011106F"/>
    <w:rsid w:val="0011183F"/>
    <w:rsid w:val="001118CF"/>
    <w:rsid w:val="00111A74"/>
    <w:rsid w:val="001125F8"/>
    <w:rsid w:val="00112971"/>
    <w:rsid w:val="0011336E"/>
    <w:rsid w:val="00115FDF"/>
    <w:rsid w:val="00116F97"/>
    <w:rsid w:val="00116F9B"/>
    <w:rsid w:val="00117330"/>
    <w:rsid w:val="001178B8"/>
    <w:rsid w:val="00120EAC"/>
    <w:rsid w:val="00122750"/>
    <w:rsid w:val="001236BE"/>
    <w:rsid w:val="001244F3"/>
    <w:rsid w:val="001252AF"/>
    <w:rsid w:val="001254AD"/>
    <w:rsid w:val="0012603C"/>
    <w:rsid w:val="00126A1E"/>
    <w:rsid w:val="0012714E"/>
    <w:rsid w:val="00127858"/>
    <w:rsid w:val="0013052F"/>
    <w:rsid w:val="00130540"/>
    <w:rsid w:val="00130AE7"/>
    <w:rsid w:val="00130CA3"/>
    <w:rsid w:val="00130D4A"/>
    <w:rsid w:val="00131018"/>
    <w:rsid w:val="001326F6"/>
    <w:rsid w:val="001330B6"/>
    <w:rsid w:val="00133998"/>
    <w:rsid w:val="001339CA"/>
    <w:rsid w:val="00133AAE"/>
    <w:rsid w:val="001343C5"/>
    <w:rsid w:val="0013441B"/>
    <w:rsid w:val="001344DD"/>
    <w:rsid w:val="0013588B"/>
    <w:rsid w:val="00135D8B"/>
    <w:rsid w:val="001377C1"/>
    <w:rsid w:val="00137D56"/>
    <w:rsid w:val="001405A5"/>
    <w:rsid w:val="00140B52"/>
    <w:rsid w:val="00141B98"/>
    <w:rsid w:val="00142897"/>
    <w:rsid w:val="00142A62"/>
    <w:rsid w:val="00142CAB"/>
    <w:rsid w:val="00143D94"/>
    <w:rsid w:val="00144EF1"/>
    <w:rsid w:val="001455EF"/>
    <w:rsid w:val="00145664"/>
    <w:rsid w:val="00145706"/>
    <w:rsid w:val="00145F07"/>
    <w:rsid w:val="00147511"/>
    <w:rsid w:val="00147D44"/>
    <w:rsid w:val="00147D5B"/>
    <w:rsid w:val="00147F1F"/>
    <w:rsid w:val="0015066C"/>
    <w:rsid w:val="001515FF"/>
    <w:rsid w:val="001528C0"/>
    <w:rsid w:val="00155932"/>
    <w:rsid w:val="001559EF"/>
    <w:rsid w:val="00156361"/>
    <w:rsid w:val="00156957"/>
    <w:rsid w:val="00157085"/>
    <w:rsid w:val="001576F4"/>
    <w:rsid w:val="001623C0"/>
    <w:rsid w:val="00162439"/>
    <w:rsid w:val="00162448"/>
    <w:rsid w:val="001629A3"/>
    <w:rsid w:val="00162C87"/>
    <w:rsid w:val="0016333D"/>
    <w:rsid w:val="0016435C"/>
    <w:rsid w:val="00164BB8"/>
    <w:rsid w:val="00165030"/>
    <w:rsid w:val="001658A5"/>
    <w:rsid w:val="00165C26"/>
    <w:rsid w:val="00165EF5"/>
    <w:rsid w:val="00165FA7"/>
    <w:rsid w:val="001661B1"/>
    <w:rsid w:val="0016638A"/>
    <w:rsid w:val="00167597"/>
    <w:rsid w:val="001712BA"/>
    <w:rsid w:val="00171BB8"/>
    <w:rsid w:val="00171F38"/>
    <w:rsid w:val="00172988"/>
    <w:rsid w:val="001732F5"/>
    <w:rsid w:val="001738A1"/>
    <w:rsid w:val="0017451C"/>
    <w:rsid w:val="0017462B"/>
    <w:rsid w:val="001747D9"/>
    <w:rsid w:val="00174908"/>
    <w:rsid w:val="00174E0F"/>
    <w:rsid w:val="00175A87"/>
    <w:rsid w:val="00175C40"/>
    <w:rsid w:val="00175E8B"/>
    <w:rsid w:val="001765BE"/>
    <w:rsid w:val="00176D4D"/>
    <w:rsid w:val="00177387"/>
    <w:rsid w:val="001779CD"/>
    <w:rsid w:val="00177BB7"/>
    <w:rsid w:val="00177DB7"/>
    <w:rsid w:val="00177FFE"/>
    <w:rsid w:val="00180512"/>
    <w:rsid w:val="00181D25"/>
    <w:rsid w:val="00181D66"/>
    <w:rsid w:val="00181DFA"/>
    <w:rsid w:val="00182C1C"/>
    <w:rsid w:val="00184F44"/>
    <w:rsid w:val="00185AEB"/>
    <w:rsid w:val="00185CDC"/>
    <w:rsid w:val="001875B9"/>
    <w:rsid w:val="001902F3"/>
    <w:rsid w:val="0019030E"/>
    <w:rsid w:val="00190823"/>
    <w:rsid w:val="001911B3"/>
    <w:rsid w:val="0019138A"/>
    <w:rsid w:val="00192523"/>
    <w:rsid w:val="001928CE"/>
    <w:rsid w:val="00192908"/>
    <w:rsid w:val="00193398"/>
    <w:rsid w:val="00193BFC"/>
    <w:rsid w:val="0019407B"/>
    <w:rsid w:val="0019499B"/>
    <w:rsid w:val="001949AE"/>
    <w:rsid w:val="00194F14"/>
    <w:rsid w:val="001950AB"/>
    <w:rsid w:val="00195638"/>
    <w:rsid w:val="00197284"/>
    <w:rsid w:val="00197848"/>
    <w:rsid w:val="0019799D"/>
    <w:rsid w:val="00197BF1"/>
    <w:rsid w:val="001A0070"/>
    <w:rsid w:val="001A0435"/>
    <w:rsid w:val="001A0BB1"/>
    <w:rsid w:val="001A1267"/>
    <w:rsid w:val="001A1D9A"/>
    <w:rsid w:val="001A1E96"/>
    <w:rsid w:val="001A1FE4"/>
    <w:rsid w:val="001A2BE2"/>
    <w:rsid w:val="001A3DF9"/>
    <w:rsid w:val="001A43B4"/>
    <w:rsid w:val="001A43DF"/>
    <w:rsid w:val="001A5DE1"/>
    <w:rsid w:val="001A6755"/>
    <w:rsid w:val="001A6D54"/>
    <w:rsid w:val="001A75B8"/>
    <w:rsid w:val="001A772A"/>
    <w:rsid w:val="001B0213"/>
    <w:rsid w:val="001B093B"/>
    <w:rsid w:val="001B16F1"/>
    <w:rsid w:val="001B1E8C"/>
    <w:rsid w:val="001B2AC4"/>
    <w:rsid w:val="001B310A"/>
    <w:rsid w:val="001B35B5"/>
    <w:rsid w:val="001B5F96"/>
    <w:rsid w:val="001B6004"/>
    <w:rsid w:val="001B6F7F"/>
    <w:rsid w:val="001C0029"/>
    <w:rsid w:val="001C05CF"/>
    <w:rsid w:val="001C14D8"/>
    <w:rsid w:val="001C215F"/>
    <w:rsid w:val="001C2977"/>
    <w:rsid w:val="001C305D"/>
    <w:rsid w:val="001C318F"/>
    <w:rsid w:val="001C3F39"/>
    <w:rsid w:val="001C4155"/>
    <w:rsid w:val="001C478E"/>
    <w:rsid w:val="001C57CC"/>
    <w:rsid w:val="001C6041"/>
    <w:rsid w:val="001C64E7"/>
    <w:rsid w:val="001C6A1A"/>
    <w:rsid w:val="001C6D11"/>
    <w:rsid w:val="001C74C0"/>
    <w:rsid w:val="001C7F58"/>
    <w:rsid w:val="001D0055"/>
    <w:rsid w:val="001D00F0"/>
    <w:rsid w:val="001D0533"/>
    <w:rsid w:val="001D0A58"/>
    <w:rsid w:val="001D0F40"/>
    <w:rsid w:val="001D185E"/>
    <w:rsid w:val="001D1CC7"/>
    <w:rsid w:val="001D35B4"/>
    <w:rsid w:val="001D49A5"/>
    <w:rsid w:val="001D4D89"/>
    <w:rsid w:val="001D53B7"/>
    <w:rsid w:val="001D5796"/>
    <w:rsid w:val="001D64F3"/>
    <w:rsid w:val="001D6A0B"/>
    <w:rsid w:val="001D7E44"/>
    <w:rsid w:val="001E00E1"/>
    <w:rsid w:val="001E0E9A"/>
    <w:rsid w:val="001E0EE0"/>
    <w:rsid w:val="001E11EE"/>
    <w:rsid w:val="001E2E60"/>
    <w:rsid w:val="001E30C9"/>
    <w:rsid w:val="001E3A34"/>
    <w:rsid w:val="001E3A79"/>
    <w:rsid w:val="001E401C"/>
    <w:rsid w:val="001E48B9"/>
    <w:rsid w:val="001E53FB"/>
    <w:rsid w:val="001E649B"/>
    <w:rsid w:val="001E653F"/>
    <w:rsid w:val="001E6CED"/>
    <w:rsid w:val="001E6DE4"/>
    <w:rsid w:val="001E7C95"/>
    <w:rsid w:val="001F04B4"/>
    <w:rsid w:val="001F15BF"/>
    <w:rsid w:val="001F2249"/>
    <w:rsid w:val="001F2540"/>
    <w:rsid w:val="001F2C36"/>
    <w:rsid w:val="001F31FA"/>
    <w:rsid w:val="001F3752"/>
    <w:rsid w:val="001F57D7"/>
    <w:rsid w:val="001F5A91"/>
    <w:rsid w:val="001F74FC"/>
    <w:rsid w:val="00200505"/>
    <w:rsid w:val="0020189E"/>
    <w:rsid w:val="00202E19"/>
    <w:rsid w:val="00202F2E"/>
    <w:rsid w:val="00203116"/>
    <w:rsid w:val="002037B1"/>
    <w:rsid w:val="00203EAD"/>
    <w:rsid w:val="00203EDE"/>
    <w:rsid w:val="00204099"/>
    <w:rsid w:val="00204579"/>
    <w:rsid w:val="002062A1"/>
    <w:rsid w:val="002066C5"/>
    <w:rsid w:val="00206E11"/>
    <w:rsid w:val="00206FA2"/>
    <w:rsid w:val="00207EC8"/>
    <w:rsid w:val="00207FB1"/>
    <w:rsid w:val="00210693"/>
    <w:rsid w:val="0021070B"/>
    <w:rsid w:val="00210F05"/>
    <w:rsid w:val="00210FE4"/>
    <w:rsid w:val="00210FFC"/>
    <w:rsid w:val="002113CA"/>
    <w:rsid w:val="00211AEA"/>
    <w:rsid w:val="00212297"/>
    <w:rsid w:val="002123F8"/>
    <w:rsid w:val="00212991"/>
    <w:rsid w:val="00212CF5"/>
    <w:rsid w:val="00213B10"/>
    <w:rsid w:val="00214E56"/>
    <w:rsid w:val="00216E8E"/>
    <w:rsid w:val="002178A2"/>
    <w:rsid w:val="00217AA2"/>
    <w:rsid w:val="00217E57"/>
    <w:rsid w:val="00217E64"/>
    <w:rsid w:val="00220E2B"/>
    <w:rsid w:val="00220E6D"/>
    <w:rsid w:val="002218AD"/>
    <w:rsid w:val="00221E29"/>
    <w:rsid w:val="00221F42"/>
    <w:rsid w:val="002221FE"/>
    <w:rsid w:val="002222A9"/>
    <w:rsid w:val="002224DB"/>
    <w:rsid w:val="00222AFA"/>
    <w:rsid w:val="00222EFD"/>
    <w:rsid w:val="002231CE"/>
    <w:rsid w:val="00223592"/>
    <w:rsid w:val="0022389A"/>
    <w:rsid w:val="002251F9"/>
    <w:rsid w:val="00225493"/>
    <w:rsid w:val="00225F96"/>
    <w:rsid w:val="002265D2"/>
    <w:rsid w:val="002269CE"/>
    <w:rsid w:val="00230100"/>
    <w:rsid w:val="00231500"/>
    <w:rsid w:val="002315DB"/>
    <w:rsid w:val="00232121"/>
    <w:rsid w:val="002335C8"/>
    <w:rsid w:val="0023382C"/>
    <w:rsid w:val="0023399F"/>
    <w:rsid w:val="00233DB5"/>
    <w:rsid w:val="002349AC"/>
    <w:rsid w:val="00235238"/>
    <w:rsid w:val="0023542B"/>
    <w:rsid w:val="00236FEE"/>
    <w:rsid w:val="002379F9"/>
    <w:rsid w:val="00240181"/>
    <w:rsid w:val="00240188"/>
    <w:rsid w:val="00240195"/>
    <w:rsid w:val="00240387"/>
    <w:rsid w:val="002410BA"/>
    <w:rsid w:val="00242022"/>
    <w:rsid w:val="00243D10"/>
    <w:rsid w:val="0024445F"/>
    <w:rsid w:val="002444B2"/>
    <w:rsid w:val="00244F1F"/>
    <w:rsid w:val="00246981"/>
    <w:rsid w:val="00247D01"/>
    <w:rsid w:val="002507F8"/>
    <w:rsid w:val="00250840"/>
    <w:rsid w:val="00250C87"/>
    <w:rsid w:val="00250F03"/>
    <w:rsid w:val="0025154C"/>
    <w:rsid w:val="002515E3"/>
    <w:rsid w:val="002517F9"/>
    <w:rsid w:val="002533E1"/>
    <w:rsid w:val="00253796"/>
    <w:rsid w:val="002548D9"/>
    <w:rsid w:val="002552C1"/>
    <w:rsid w:val="0025584A"/>
    <w:rsid w:val="00255971"/>
    <w:rsid w:val="002564BC"/>
    <w:rsid w:val="00257479"/>
    <w:rsid w:val="00257F5D"/>
    <w:rsid w:val="002606BA"/>
    <w:rsid w:val="002609B2"/>
    <w:rsid w:val="00260ED5"/>
    <w:rsid w:val="00261673"/>
    <w:rsid w:val="00261E0E"/>
    <w:rsid w:val="00261E2B"/>
    <w:rsid w:val="00262A04"/>
    <w:rsid w:val="00262B93"/>
    <w:rsid w:val="00262E71"/>
    <w:rsid w:val="00263764"/>
    <w:rsid w:val="00264147"/>
    <w:rsid w:val="0026423C"/>
    <w:rsid w:val="00264508"/>
    <w:rsid w:val="002648FB"/>
    <w:rsid w:val="00264A71"/>
    <w:rsid w:val="0026639F"/>
    <w:rsid w:val="00266F59"/>
    <w:rsid w:val="002670B9"/>
    <w:rsid w:val="00267425"/>
    <w:rsid w:val="00267B53"/>
    <w:rsid w:val="00267DD5"/>
    <w:rsid w:val="00270F71"/>
    <w:rsid w:val="0027210C"/>
    <w:rsid w:val="00272186"/>
    <w:rsid w:val="002731B0"/>
    <w:rsid w:val="0027324C"/>
    <w:rsid w:val="00273662"/>
    <w:rsid w:val="00273B40"/>
    <w:rsid w:val="00273DAE"/>
    <w:rsid w:val="00273E3F"/>
    <w:rsid w:val="00274099"/>
    <w:rsid w:val="00274A79"/>
    <w:rsid w:val="00276621"/>
    <w:rsid w:val="00276DF5"/>
    <w:rsid w:val="00280574"/>
    <w:rsid w:val="002805EB"/>
    <w:rsid w:val="002806E9"/>
    <w:rsid w:val="0028076E"/>
    <w:rsid w:val="00280856"/>
    <w:rsid w:val="002808D0"/>
    <w:rsid w:val="00280C6E"/>
    <w:rsid w:val="002817FC"/>
    <w:rsid w:val="00281A7B"/>
    <w:rsid w:val="00281EA2"/>
    <w:rsid w:val="002820BF"/>
    <w:rsid w:val="00282A7B"/>
    <w:rsid w:val="00282B78"/>
    <w:rsid w:val="00282F4B"/>
    <w:rsid w:val="00283536"/>
    <w:rsid w:val="00283C2E"/>
    <w:rsid w:val="002840F6"/>
    <w:rsid w:val="00284AD7"/>
    <w:rsid w:val="00285567"/>
    <w:rsid w:val="002859CA"/>
    <w:rsid w:val="00285C81"/>
    <w:rsid w:val="00285E66"/>
    <w:rsid w:val="0028600F"/>
    <w:rsid w:val="0028607B"/>
    <w:rsid w:val="00286177"/>
    <w:rsid w:val="00286430"/>
    <w:rsid w:val="00286699"/>
    <w:rsid w:val="00286B93"/>
    <w:rsid w:val="002874EE"/>
    <w:rsid w:val="00287639"/>
    <w:rsid w:val="0028764F"/>
    <w:rsid w:val="002879F1"/>
    <w:rsid w:val="00287BF7"/>
    <w:rsid w:val="00290BBD"/>
    <w:rsid w:val="00292545"/>
    <w:rsid w:val="00292C54"/>
    <w:rsid w:val="00293086"/>
    <w:rsid w:val="00294069"/>
    <w:rsid w:val="002941E2"/>
    <w:rsid w:val="002947F4"/>
    <w:rsid w:val="002948EE"/>
    <w:rsid w:val="002956B0"/>
    <w:rsid w:val="00295AB4"/>
    <w:rsid w:val="0029703D"/>
    <w:rsid w:val="00297C2C"/>
    <w:rsid w:val="002A0496"/>
    <w:rsid w:val="002A0748"/>
    <w:rsid w:val="002A0DB5"/>
    <w:rsid w:val="002A1F63"/>
    <w:rsid w:val="002A1FB4"/>
    <w:rsid w:val="002A21E2"/>
    <w:rsid w:val="002A2F02"/>
    <w:rsid w:val="002A2F4D"/>
    <w:rsid w:val="002A33E9"/>
    <w:rsid w:val="002A450B"/>
    <w:rsid w:val="002A5F06"/>
    <w:rsid w:val="002A6533"/>
    <w:rsid w:val="002A71C4"/>
    <w:rsid w:val="002A7BA6"/>
    <w:rsid w:val="002A7EFF"/>
    <w:rsid w:val="002B07B7"/>
    <w:rsid w:val="002B080F"/>
    <w:rsid w:val="002B083F"/>
    <w:rsid w:val="002B1CB9"/>
    <w:rsid w:val="002B21DA"/>
    <w:rsid w:val="002B2DF4"/>
    <w:rsid w:val="002B3304"/>
    <w:rsid w:val="002B36D4"/>
    <w:rsid w:val="002B3FA0"/>
    <w:rsid w:val="002B4C22"/>
    <w:rsid w:val="002B4E7F"/>
    <w:rsid w:val="002B56E7"/>
    <w:rsid w:val="002B5739"/>
    <w:rsid w:val="002B5817"/>
    <w:rsid w:val="002B61F7"/>
    <w:rsid w:val="002B6312"/>
    <w:rsid w:val="002B6576"/>
    <w:rsid w:val="002B6BF6"/>
    <w:rsid w:val="002B72BC"/>
    <w:rsid w:val="002B787E"/>
    <w:rsid w:val="002C0C0B"/>
    <w:rsid w:val="002C1C7D"/>
    <w:rsid w:val="002C2186"/>
    <w:rsid w:val="002C222E"/>
    <w:rsid w:val="002C305B"/>
    <w:rsid w:val="002C387B"/>
    <w:rsid w:val="002C4200"/>
    <w:rsid w:val="002C4222"/>
    <w:rsid w:val="002C42E1"/>
    <w:rsid w:val="002C4D1F"/>
    <w:rsid w:val="002C4D66"/>
    <w:rsid w:val="002C4FDB"/>
    <w:rsid w:val="002C537E"/>
    <w:rsid w:val="002C53E5"/>
    <w:rsid w:val="002C5819"/>
    <w:rsid w:val="002C5CA0"/>
    <w:rsid w:val="002C5FEA"/>
    <w:rsid w:val="002C67B5"/>
    <w:rsid w:val="002C718B"/>
    <w:rsid w:val="002C7757"/>
    <w:rsid w:val="002D0387"/>
    <w:rsid w:val="002D09AA"/>
    <w:rsid w:val="002D18B1"/>
    <w:rsid w:val="002D292A"/>
    <w:rsid w:val="002D30AB"/>
    <w:rsid w:val="002D30BE"/>
    <w:rsid w:val="002D32A3"/>
    <w:rsid w:val="002D3E11"/>
    <w:rsid w:val="002D41CD"/>
    <w:rsid w:val="002D433E"/>
    <w:rsid w:val="002D4360"/>
    <w:rsid w:val="002D458B"/>
    <w:rsid w:val="002D49BD"/>
    <w:rsid w:val="002D5000"/>
    <w:rsid w:val="002D51FA"/>
    <w:rsid w:val="002D52CC"/>
    <w:rsid w:val="002D6109"/>
    <w:rsid w:val="002D695E"/>
    <w:rsid w:val="002D6AD0"/>
    <w:rsid w:val="002E1885"/>
    <w:rsid w:val="002E21B0"/>
    <w:rsid w:val="002E2C2A"/>
    <w:rsid w:val="002E2E1C"/>
    <w:rsid w:val="002E3018"/>
    <w:rsid w:val="002E37D9"/>
    <w:rsid w:val="002E44E0"/>
    <w:rsid w:val="002E4893"/>
    <w:rsid w:val="002E4CAC"/>
    <w:rsid w:val="002E56FF"/>
    <w:rsid w:val="002E61F8"/>
    <w:rsid w:val="002E62F8"/>
    <w:rsid w:val="002E7FB3"/>
    <w:rsid w:val="002F00E7"/>
    <w:rsid w:val="002F0D08"/>
    <w:rsid w:val="002F1042"/>
    <w:rsid w:val="002F15AB"/>
    <w:rsid w:val="002F210B"/>
    <w:rsid w:val="002F48CA"/>
    <w:rsid w:val="002F4956"/>
    <w:rsid w:val="002F5175"/>
    <w:rsid w:val="002F63A3"/>
    <w:rsid w:val="002F64B1"/>
    <w:rsid w:val="002F704F"/>
    <w:rsid w:val="00300360"/>
    <w:rsid w:val="00300DA9"/>
    <w:rsid w:val="003010FC"/>
    <w:rsid w:val="00301A84"/>
    <w:rsid w:val="0030301A"/>
    <w:rsid w:val="00303D3B"/>
    <w:rsid w:val="00303FB2"/>
    <w:rsid w:val="003041BF"/>
    <w:rsid w:val="00304327"/>
    <w:rsid w:val="00304954"/>
    <w:rsid w:val="00305319"/>
    <w:rsid w:val="003056C4"/>
    <w:rsid w:val="00305EF2"/>
    <w:rsid w:val="00307BAC"/>
    <w:rsid w:val="0031056F"/>
    <w:rsid w:val="00310AB4"/>
    <w:rsid w:val="00310C14"/>
    <w:rsid w:val="00310D34"/>
    <w:rsid w:val="00310E63"/>
    <w:rsid w:val="003117B7"/>
    <w:rsid w:val="003120E5"/>
    <w:rsid w:val="003131E6"/>
    <w:rsid w:val="00313BE0"/>
    <w:rsid w:val="00314388"/>
    <w:rsid w:val="00314824"/>
    <w:rsid w:val="00314E69"/>
    <w:rsid w:val="00315EBE"/>
    <w:rsid w:val="00316B2E"/>
    <w:rsid w:val="00317562"/>
    <w:rsid w:val="0031778A"/>
    <w:rsid w:val="00317E0F"/>
    <w:rsid w:val="00317EC5"/>
    <w:rsid w:val="003200E2"/>
    <w:rsid w:val="003203F3"/>
    <w:rsid w:val="00320872"/>
    <w:rsid w:val="00321063"/>
    <w:rsid w:val="003210DC"/>
    <w:rsid w:val="003212FB"/>
    <w:rsid w:val="00321355"/>
    <w:rsid w:val="003213B5"/>
    <w:rsid w:val="00321CAC"/>
    <w:rsid w:val="00322BAF"/>
    <w:rsid w:val="00322E2E"/>
    <w:rsid w:val="003231A3"/>
    <w:rsid w:val="00323366"/>
    <w:rsid w:val="00324129"/>
    <w:rsid w:val="0032438E"/>
    <w:rsid w:val="00324E95"/>
    <w:rsid w:val="0032519C"/>
    <w:rsid w:val="003254BD"/>
    <w:rsid w:val="003255ED"/>
    <w:rsid w:val="003267AD"/>
    <w:rsid w:val="00327E69"/>
    <w:rsid w:val="00330219"/>
    <w:rsid w:val="00330B0D"/>
    <w:rsid w:val="00330CC5"/>
    <w:rsid w:val="00330F23"/>
    <w:rsid w:val="003317BD"/>
    <w:rsid w:val="003319DF"/>
    <w:rsid w:val="00331BFF"/>
    <w:rsid w:val="00332CAD"/>
    <w:rsid w:val="00332E29"/>
    <w:rsid w:val="00332E34"/>
    <w:rsid w:val="00334373"/>
    <w:rsid w:val="00334964"/>
    <w:rsid w:val="00334CCE"/>
    <w:rsid w:val="00335ECF"/>
    <w:rsid w:val="00335F23"/>
    <w:rsid w:val="0033601A"/>
    <w:rsid w:val="003362E6"/>
    <w:rsid w:val="003363B1"/>
    <w:rsid w:val="003378C1"/>
    <w:rsid w:val="003379B6"/>
    <w:rsid w:val="00340543"/>
    <w:rsid w:val="00340B15"/>
    <w:rsid w:val="00340D8C"/>
    <w:rsid w:val="003421AC"/>
    <w:rsid w:val="0034225B"/>
    <w:rsid w:val="003424FB"/>
    <w:rsid w:val="003433E9"/>
    <w:rsid w:val="00343EE7"/>
    <w:rsid w:val="00345E7B"/>
    <w:rsid w:val="0034639D"/>
    <w:rsid w:val="00346B23"/>
    <w:rsid w:val="00347286"/>
    <w:rsid w:val="00351161"/>
    <w:rsid w:val="00352C1A"/>
    <w:rsid w:val="00353BE8"/>
    <w:rsid w:val="00354098"/>
    <w:rsid w:val="003542A0"/>
    <w:rsid w:val="003558E4"/>
    <w:rsid w:val="00355B6B"/>
    <w:rsid w:val="00355D2B"/>
    <w:rsid w:val="003569C4"/>
    <w:rsid w:val="003570C4"/>
    <w:rsid w:val="003600FB"/>
    <w:rsid w:val="0036041D"/>
    <w:rsid w:val="0036043C"/>
    <w:rsid w:val="00360AD6"/>
    <w:rsid w:val="00360B81"/>
    <w:rsid w:val="00361304"/>
    <w:rsid w:val="00361411"/>
    <w:rsid w:val="00361C91"/>
    <w:rsid w:val="00361E0E"/>
    <w:rsid w:val="00361F31"/>
    <w:rsid w:val="003625BD"/>
    <w:rsid w:val="00364161"/>
    <w:rsid w:val="00365D92"/>
    <w:rsid w:val="003660D4"/>
    <w:rsid w:val="003660DF"/>
    <w:rsid w:val="0036611E"/>
    <w:rsid w:val="003668E7"/>
    <w:rsid w:val="0037018C"/>
    <w:rsid w:val="003705F7"/>
    <w:rsid w:val="0037251B"/>
    <w:rsid w:val="00372612"/>
    <w:rsid w:val="0037371A"/>
    <w:rsid w:val="00374708"/>
    <w:rsid w:val="00374746"/>
    <w:rsid w:val="0037482E"/>
    <w:rsid w:val="00374A1A"/>
    <w:rsid w:val="00374C89"/>
    <w:rsid w:val="00374FB0"/>
    <w:rsid w:val="00375022"/>
    <w:rsid w:val="003752F7"/>
    <w:rsid w:val="00375526"/>
    <w:rsid w:val="00375AB1"/>
    <w:rsid w:val="003761A8"/>
    <w:rsid w:val="003762F5"/>
    <w:rsid w:val="00376C96"/>
    <w:rsid w:val="00381590"/>
    <w:rsid w:val="0038161C"/>
    <w:rsid w:val="003821DC"/>
    <w:rsid w:val="00382801"/>
    <w:rsid w:val="00382A66"/>
    <w:rsid w:val="00383066"/>
    <w:rsid w:val="00383B26"/>
    <w:rsid w:val="00383E2F"/>
    <w:rsid w:val="00384167"/>
    <w:rsid w:val="0038475F"/>
    <w:rsid w:val="0038641C"/>
    <w:rsid w:val="00386C79"/>
    <w:rsid w:val="0038722C"/>
    <w:rsid w:val="0038771C"/>
    <w:rsid w:val="00387FAC"/>
    <w:rsid w:val="00390E3D"/>
    <w:rsid w:val="0039144E"/>
    <w:rsid w:val="00391DA3"/>
    <w:rsid w:val="00392216"/>
    <w:rsid w:val="003929CF"/>
    <w:rsid w:val="00392A0A"/>
    <w:rsid w:val="0039349C"/>
    <w:rsid w:val="00393C33"/>
    <w:rsid w:val="00395097"/>
    <w:rsid w:val="003951D5"/>
    <w:rsid w:val="00395659"/>
    <w:rsid w:val="00395D65"/>
    <w:rsid w:val="003960DB"/>
    <w:rsid w:val="00396147"/>
    <w:rsid w:val="003970BE"/>
    <w:rsid w:val="00397245"/>
    <w:rsid w:val="0039741A"/>
    <w:rsid w:val="003A163F"/>
    <w:rsid w:val="003A192F"/>
    <w:rsid w:val="003A19CC"/>
    <w:rsid w:val="003A2335"/>
    <w:rsid w:val="003A2B3A"/>
    <w:rsid w:val="003A3905"/>
    <w:rsid w:val="003A5235"/>
    <w:rsid w:val="003A55B2"/>
    <w:rsid w:val="003A579E"/>
    <w:rsid w:val="003A5CF3"/>
    <w:rsid w:val="003A6445"/>
    <w:rsid w:val="003A6D9E"/>
    <w:rsid w:val="003B04D7"/>
    <w:rsid w:val="003B1996"/>
    <w:rsid w:val="003B2328"/>
    <w:rsid w:val="003B2E94"/>
    <w:rsid w:val="003B36A7"/>
    <w:rsid w:val="003B4A70"/>
    <w:rsid w:val="003B577A"/>
    <w:rsid w:val="003B615F"/>
    <w:rsid w:val="003B6EA9"/>
    <w:rsid w:val="003B74BC"/>
    <w:rsid w:val="003B7518"/>
    <w:rsid w:val="003B7AC7"/>
    <w:rsid w:val="003B7B71"/>
    <w:rsid w:val="003C0261"/>
    <w:rsid w:val="003C3F1F"/>
    <w:rsid w:val="003C3F98"/>
    <w:rsid w:val="003C70AD"/>
    <w:rsid w:val="003C74E2"/>
    <w:rsid w:val="003D00A8"/>
    <w:rsid w:val="003D01B6"/>
    <w:rsid w:val="003D099D"/>
    <w:rsid w:val="003D0C61"/>
    <w:rsid w:val="003D1031"/>
    <w:rsid w:val="003D109B"/>
    <w:rsid w:val="003D19A1"/>
    <w:rsid w:val="003D1CC4"/>
    <w:rsid w:val="003D248B"/>
    <w:rsid w:val="003D2ECE"/>
    <w:rsid w:val="003D48D3"/>
    <w:rsid w:val="003D4C1C"/>
    <w:rsid w:val="003D5380"/>
    <w:rsid w:val="003D69BB"/>
    <w:rsid w:val="003D718A"/>
    <w:rsid w:val="003D750E"/>
    <w:rsid w:val="003E048B"/>
    <w:rsid w:val="003E0730"/>
    <w:rsid w:val="003E1772"/>
    <w:rsid w:val="003E1BD9"/>
    <w:rsid w:val="003E29D6"/>
    <w:rsid w:val="003E2AD9"/>
    <w:rsid w:val="003E2B0D"/>
    <w:rsid w:val="003E32F3"/>
    <w:rsid w:val="003E33A1"/>
    <w:rsid w:val="003E41E8"/>
    <w:rsid w:val="003E4A99"/>
    <w:rsid w:val="003E518B"/>
    <w:rsid w:val="003E5599"/>
    <w:rsid w:val="003E572E"/>
    <w:rsid w:val="003E5F17"/>
    <w:rsid w:val="003E63CD"/>
    <w:rsid w:val="003E649F"/>
    <w:rsid w:val="003E6734"/>
    <w:rsid w:val="003E6BB4"/>
    <w:rsid w:val="003E71C9"/>
    <w:rsid w:val="003E7330"/>
    <w:rsid w:val="003E78DD"/>
    <w:rsid w:val="003E795C"/>
    <w:rsid w:val="003E7A0B"/>
    <w:rsid w:val="003F032E"/>
    <w:rsid w:val="003F0A46"/>
    <w:rsid w:val="003F0B22"/>
    <w:rsid w:val="003F0FB8"/>
    <w:rsid w:val="003F13FA"/>
    <w:rsid w:val="003F1B9C"/>
    <w:rsid w:val="003F1D2C"/>
    <w:rsid w:val="003F27BB"/>
    <w:rsid w:val="003F2B14"/>
    <w:rsid w:val="003F2C14"/>
    <w:rsid w:val="003F4820"/>
    <w:rsid w:val="003F4A17"/>
    <w:rsid w:val="003F534D"/>
    <w:rsid w:val="003F58A7"/>
    <w:rsid w:val="003F5AB5"/>
    <w:rsid w:val="003F5FA0"/>
    <w:rsid w:val="003F6FA5"/>
    <w:rsid w:val="003F713A"/>
    <w:rsid w:val="00400847"/>
    <w:rsid w:val="0040090A"/>
    <w:rsid w:val="00400C17"/>
    <w:rsid w:val="00401C14"/>
    <w:rsid w:val="0040218B"/>
    <w:rsid w:val="00402325"/>
    <w:rsid w:val="00402E4F"/>
    <w:rsid w:val="004030E6"/>
    <w:rsid w:val="004031A1"/>
    <w:rsid w:val="004037CE"/>
    <w:rsid w:val="00405035"/>
    <w:rsid w:val="004053C2"/>
    <w:rsid w:val="004061EA"/>
    <w:rsid w:val="0040705D"/>
    <w:rsid w:val="004071CF"/>
    <w:rsid w:val="0040731F"/>
    <w:rsid w:val="00407E94"/>
    <w:rsid w:val="0041001D"/>
    <w:rsid w:val="0041104D"/>
    <w:rsid w:val="004124FA"/>
    <w:rsid w:val="004135F9"/>
    <w:rsid w:val="00413CF3"/>
    <w:rsid w:val="0041467A"/>
    <w:rsid w:val="0041580F"/>
    <w:rsid w:val="0041586C"/>
    <w:rsid w:val="00415B2B"/>
    <w:rsid w:val="0041645D"/>
    <w:rsid w:val="00417198"/>
    <w:rsid w:val="00420300"/>
    <w:rsid w:val="00420C05"/>
    <w:rsid w:val="00420D2E"/>
    <w:rsid w:val="004219BB"/>
    <w:rsid w:val="00421EBE"/>
    <w:rsid w:val="00422C78"/>
    <w:rsid w:val="00423303"/>
    <w:rsid w:val="004238F8"/>
    <w:rsid w:val="00424264"/>
    <w:rsid w:val="00424640"/>
    <w:rsid w:val="00424E80"/>
    <w:rsid w:val="004256B2"/>
    <w:rsid w:val="00425767"/>
    <w:rsid w:val="00425931"/>
    <w:rsid w:val="0042685A"/>
    <w:rsid w:val="004269C6"/>
    <w:rsid w:val="00426A4A"/>
    <w:rsid w:val="00426C37"/>
    <w:rsid w:val="004271FD"/>
    <w:rsid w:val="0042738B"/>
    <w:rsid w:val="004274BD"/>
    <w:rsid w:val="00427751"/>
    <w:rsid w:val="00427DFD"/>
    <w:rsid w:val="0043054C"/>
    <w:rsid w:val="004307F9"/>
    <w:rsid w:val="0043101D"/>
    <w:rsid w:val="00431FE7"/>
    <w:rsid w:val="00432301"/>
    <w:rsid w:val="004323D4"/>
    <w:rsid w:val="00432FB1"/>
    <w:rsid w:val="00433505"/>
    <w:rsid w:val="00435724"/>
    <w:rsid w:val="00437CC0"/>
    <w:rsid w:val="0044108D"/>
    <w:rsid w:val="00441210"/>
    <w:rsid w:val="00441467"/>
    <w:rsid w:val="00442C2A"/>
    <w:rsid w:val="00442D30"/>
    <w:rsid w:val="00443C72"/>
    <w:rsid w:val="00444067"/>
    <w:rsid w:val="00444496"/>
    <w:rsid w:val="004446FF"/>
    <w:rsid w:val="00444BEB"/>
    <w:rsid w:val="00446173"/>
    <w:rsid w:val="004465BB"/>
    <w:rsid w:val="00446CE4"/>
    <w:rsid w:val="00446FB8"/>
    <w:rsid w:val="00447A61"/>
    <w:rsid w:val="00450121"/>
    <w:rsid w:val="00450BB2"/>
    <w:rsid w:val="00451E5D"/>
    <w:rsid w:val="00452056"/>
    <w:rsid w:val="004522FC"/>
    <w:rsid w:val="004523E8"/>
    <w:rsid w:val="0045286B"/>
    <w:rsid w:val="004528AB"/>
    <w:rsid w:val="00452A1F"/>
    <w:rsid w:val="00453C7A"/>
    <w:rsid w:val="00453CFB"/>
    <w:rsid w:val="00454F97"/>
    <w:rsid w:val="00455090"/>
    <w:rsid w:val="004559D8"/>
    <w:rsid w:val="00456844"/>
    <w:rsid w:val="0045684C"/>
    <w:rsid w:val="00457E54"/>
    <w:rsid w:val="00457F20"/>
    <w:rsid w:val="00460E97"/>
    <w:rsid w:val="00461375"/>
    <w:rsid w:val="00461E1C"/>
    <w:rsid w:val="00461F9A"/>
    <w:rsid w:val="00462417"/>
    <w:rsid w:val="00464CFB"/>
    <w:rsid w:val="00464F91"/>
    <w:rsid w:val="004654B0"/>
    <w:rsid w:val="004656F1"/>
    <w:rsid w:val="004667C7"/>
    <w:rsid w:val="00466B0D"/>
    <w:rsid w:val="0046706F"/>
    <w:rsid w:val="00467FB5"/>
    <w:rsid w:val="00470020"/>
    <w:rsid w:val="004715C6"/>
    <w:rsid w:val="00471D39"/>
    <w:rsid w:val="00471EA5"/>
    <w:rsid w:val="004720BC"/>
    <w:rsid w:val="004724E3"/>
    <w:rsid w:val="004725F8"/>
    <w:rsid w:val="00472A0E"/>
    <w:rsid w:val="00473532"/>
    <w:rsid w:val="00474E58"/>
    <w:rsid w:val="00476DE7"/>
    <w:rsid w:val="004774D9"/>
    <w:rsid w:val="0047777B"/>
    <w:rsid w:val="0047779B"/>
    <w:rsid w:val="004806FA"/>
    <w:rsid w:val="004812EB"/>
    <w:rsid w:val="00482BC3"/>
    <w:rsid w:val="00482FBB"/>
    <w:rsid w:val="00483286"/>
    <w:rsid w:val="004832FD"/>
    <w:rsid w:val="004838C3"/>
    <w:rsid w:val="00484D5D"/>
    <w:rsid w:val="00484F3E"/>
    <w:rsid w:val="0048517B"/>
    <w:rsid w:val="004853B3"/>
    <w:rsid w:val="00485A74"/>
    <w:rsid w:val="00486F6C"/>
    <w:rsid w:val="00487C56"/>
    <w:rsid w:val="00487E01"/>
    <w:rsid w:val="004908B6"/>
    <w:rsid w:val="0049163E"/>
    <w:rsid w:val="0049181D"/>
    <w:rsid w:val="004918D1"/>
    <w:rsid w:val="004919CF"/>
    <w:rsid w:val="00491B18"/>
    <w:rsid w:val="004933A3"/>
    <w:rsid w:val="00493B93"/>
    <w:rsid w:val="0049401F"/>
    <w:rsid w:val="0049416D"/>
    <w:rsid w:val="00494414"/>
    <w:rsid w:val="00495E8A"/>
    <w:rsid w:val="00495F32"/>
    <w:rsid w:val="00496466"/>
    <w:rsid w:val="00496DF2"/>
    <w:rsid w:val="00497482"/>
    <w:rsid w:val="0049749B"/>
    <w:rsid w:val="00497AE1"/>
    <w:rsid w:val="004A012D"/>
    <w:rsid w:val="004A0130"/>
    <w:rsid w:val="004A04C8"/>
    <w:rsid w:val="004A08B2"/>
    <w:rsid w:val="004A0E2E"/>
    <w:rsid w:val="004A10A0"/>
    <w:rsid w:val="004A15EC"/>
    <w:rsid w:val="004A1CD8"/>
    <w:rsid w:val="004A26A1"/>
    <w:rsid w:val="004A3535"/>
    <w:rsid w:val="004A37E0"/>
    <w:rsid w:val="004A3BB6"/>
    <w:rsid w:val="004A4119"/>
    <w:rsid w:val="004A439D"/>
    <w:rsid w:val="004A486C"/>
    <w:rsid w:val="004A4C2F"/>
    <w:rsid w:val="004A4F7A"/>
    <w:rsid w:val="004A546E"/>
    <w:rsid w:val="004A5F1A"/>
    <w:rsid w:val="004A62BF"/>
    <w:rsid w:val="004A6C3A"/>
    <w:rsid w:val="004A74DC"/>
    <w:rsid w:val="004A75C6"/>
    <w:rsid w:val="004B00D2"/>
    <w:rsid w:val="004B0520"/>
    <w:rsid w:val="004B15D8"/>
    <w:rsid w:val="004B2922"/>
    <w:rsid w:val="004B292B"/>
    <w:rsid w:val="004B2DCA"/>
    <w:rsid w:val="004B2EA6"/>
    <w:rsid w:val="004B3499"/>
    <w:rsid w:val="004B6842"/>
    <w:rsid w:val="004B6C28"/>
    <w:rsid w:val="004B7356"/>
    <w:rsid w:val="004C04F0"/>
    <w:rsid w:val="004C11CC"/>
    <w:rsid w:val="004C1BA3"/>
    <w:rsid w:val="004C3188"/>
    <w:rsid w:val="004C3B2F"/>
    <w:rsid w:val="004C4AE6"/>
    <w:rsid w:val="004C57A1"/>
    <w:rsid w:val="004C582F"/>
    <w:rsid w:val="004C5B3D"/>
    <w:rsid w:val="004C6E7E"/>
    <w:rsid w:val="004C7096"/>
    <w:rsid w:val="004C7986"/>
    <w:rsid w:val="004D0449"/>
    <w:rsid w:val="004D0648"/>
    <w:rsid w:val="004D08E4"/>
    <w:rsid w:val="004D0E36"/>
    <w:rsid w:val="004D13B0"/>
    <w:rsid w:val="004D2935"/>
    <w:rsid w:val="004D44AA"/>
    <w:rsid w:val="004D44B5"/>
    <w:rsid w:val="004D5279"/>
    <w:rsid w:val="004D5638"/>
    <w:rsid w:val="004D586F"/>
    <w:rsid w:val="004D5943"/>
    <w:rsid w:val="004D6429"/>
    <w:rsid w:val="004D6EC6"/>
    <w:rsid w:val="004D78FC"/>
    <w:rsid w:val="004D7A3C"/>
    <w:rsid w:val="004E003B"/>
    <w:rsid w:val="004E046C"/>
    <w:rsid w:val="004E092D"/>
    <w:rsid w:val="004E1A79"/>
    <w:rsid w:val="004E2508"/>
    <w:rsid w:val="004E25AA"/>
    <w:rsid w:val="004E2CAB"/>
    <w:rsid w:val="004E38FC"/>
    <w:rsid w:val="004E3FC8"/>
    <w:rsid w:val="004E56E0"/>
    <w:rsid w:val="004E5721"/>
    <w:rsid w:val="004E5CA6"/>
    <w:rsid w:val="004E7112"/>
    <w:rsid w:val="004E7987"/>
    <w:rsid w:val="004E7EE2"/>
    <w:rsid w:val="004E7F69"/>
    <w:rsid w:val="004F019D"/>
    <w:rsid w:val="004F101C"/>
    <w:rsid w:val="004F19A9"/>
    <w:rsid w:val="004F1E2D"/>
    <w:rsid w:val="004F20A5"/>
    <w:rsid w:val="004F2707"/>
    <w:rsid w:val="004F3A56"/>
    <w:rsid w:val="004F4F01"/>
    <w:rsid w:val="004F508D"/>
    <w:rsid w:val="004F6902"/>
    <w:rsid w:val="004F7623"/>
    <w:rsid w:val="004F7720"/>
    <w:rsid w:val="004F7862"/>
    <w:rsid w:val="005001DF"/>
    <w:rsid w:val="005003A0"/>
    <w:rsid w:val="00500B1F"/>
    <w:rsid w:val="00500ED6"/>
    <w:rsid w:val="005025CA"/>
    <w:rsid w:val="00502F9F"/>
    <w:rsid w:val="005033D6"/>
    <w:rsid w:val="00503A24"/>
    <w:rsid w:val="005040B7"/>
    <w:rsid w:val="005047F4"/>
    <w:rsid w:val="005052CE"/>
    <w:rsid w:val="00506488"/>
    <w:rsid w:val="00506565"/>
    <w:rsid w:val="00506FCB"/>
    <w:rsid w:val="0050723A"/>
    <w:rsid w:val="005079C3"/>
    <w:rsid w:val="00507FDE"/>
    <w:rsid w:val="0051082D"/>
    <w:rsid w:val="005109AF"/>
    <w:rsid w:val="005114AA"/>
    <w:rsid w:val="005115C2"/>
    <w:rsid w:val="005121F2"/>
    <w:rsid w:val="0051261E"/>
    <w:rsid w:val="00513639"/>
    <w:rsid w:val="005138A1"/>
    <w:rsid w:val="00513B16"/>
    <w:rsid w:val="00514498"/>
    <w:rsid w:val="00515808"/>
    <w:rsid w:val="00515A65"/>
    <w:rsid w:val="0051764E"/>
    <w:rsid w:val="0051795F"/>
    <w:rsid w:val="00517993"/>
    <w:rsid w:val="00517FEF"/>
    <w:rsid w:val="00521625"/>
    <w:rsid w:val="005217FB"/>
    <w:rsid w:val="0052256B"/>
    <w:rsid w:val="00522943"/>
    <w:rsid w:val="00522DD1"/>
    <w:rsid w:val="00523FC0"/>
    <w:rsid w:val="00524594"/>
    <w:rsid w:val="00526F63"/>
    <w:rsid w:val="0052748B"/>
    <w:rsid w:val="00527729"/>
    <w:rsid w:val="00527DF7"/>
    <w:rsid w:val="0053002D"/>
    <w:rsid w:val="0053009A"/>
    <w:rsid w:val="005303D7"/>
    <w:rsid w:val="00530D59"/>
    <w:rsid w:val="00531AD0"/>
    <w:rsid w:val="00531C63"/>
    <w:rsid w:val="005320F6"/>
    <w:rsid w:val="00532220"/>
    <w:rsid w:val="00533822"/>
    <w:rsid w:val="005345D1"/>
    <w:rsid w:val="00535258"/>
    <w:rsid w:val="0053534D"/>
    <w:rsid w:val="00535A10"/>
    <w:rsid w:val="005361B8"/>
    <w:rsid w:val="00537391"/>
    <w:rsid w:val="00537C40"/>
    <w:rsid w:val="005400C5"/>
    <w:rsid w:val="005407A4"/>
    <w:rsid w:val="00540946"/>
    <w:rsid w:val="005413B1"/>
    <w:rsid w:val="005419BB"/>
    <w:rsid w:val="0054206E"/>
    <w:rsid w:val="005424DC"/>
    <w:rsid w:val="00542966"/>
    <w:rsid w:val="00543129"/>
    <w:rsid w:val="005445B0"/>
    <w:rsid w:val="005446B3"/>
    <w:rsid w:val="00545242"/>
    <w:rsid w:val="00545B6C"/>
    <w:rsid w:val="00547A2F"/>
    <w:rsid w:val="00547DF2"/>
    <w:rsid w:val="00547E60"/>
    <w:rsid w:val="00551767"/>
    <w:rsid w:val="005524DE"/>
    <w:rsid w:val="00552A11"/>
    <w:rsid w:val="00552B45"/>
    <w:rsid w:val="0055326F"/>
    <w:rsid w:val="00553348"/>
    <w:rsid w:val="005534F4"/>
    <w:rsid w:val="00554100"/>
    <w:rsid w:val="00554251"/>
    <w:rsid w:val="00554DCD"/>
    <w:rsid w:val="005559DE"/>
    <w:rsid w:val="00556254"/>
    <w:rsid w:val="005569F8"/>
    <w:rsid w:val="00557228"/>
    <w:rsid w:val="0055776B"/>
    <w:rsid w:val="00557BFF"/>
    <w:rsid w:val="005600BC"/>
    <w:rsid w:val="005605A6"/>
    <w:rsid w:val="0056063B"/>
    <w:rsid w:val="00560A93"/>
    <w:rsid w:val="005614A3"/>
    <w:rsid w:val="00561502"/>
    <w:rsid w:val="0056213A"/>
    <w:rsid w:val="00563AE7"/>
    <w:rsid w:val="0056425A"/>
    <w:rsid w:val="005643BE"/>
    <w:rsid w:val="00565361"/>
    <w:rsid w:val="00565892"/>
    <w:rsid w:val="00565ABC"/>
    <w:rsid w:val="00565EAD"/>
    <w:rsid w:val="005667B0"/>
    <w:rsid w:val="00567891"/>
    <w:rsid w:val="00570222"/>
    <w:rsid w:val="00570927"/>
    <w:rsid w:val="00570AE9"/>
    <w:rsid w:val="00570F71"/>
    <w:rsid w:val="005713F3"/>
    <w:rsid w:val="0057271B"/>
    <w:rsid w:val="00573432"/>
    <w:rsid w:val="005743A8"/>
    <w:rsid w:val="0057466B"/>
    <w:rsid w:val="0057524A"/>
    <w:rsid w:val="005761FC"/>
    <w:rsid w:val="0057643F"/>
    <w:rsid w:val="00576871"/>
    <w:rsid w:val="005772A4"/>
    <w:rsid w:val="00580437"/>
    <w:rsid w:val="005806C3"/>
    <w:rsid w:val="00581216"/>
    <w:rsid w:val="00581EDF"/>
    <w:rsid w:val="00582480"/>
    <w:rsid w:val="00583686"/>
    <w:rsid w:val="005836E7"/>
    <w:rsid w:val="00583980"/>
    <w:rsid w:val="00583EF9"/>
    <w:rsid w:val="00584317"/>
    <w:rsid w:val="005863CE"/>
    <w:rsid w:val="00586600"/>
    <w:rsid w:val="00590056"/>
    <w:rsid w:val="005916E1"/>
    <w:rsid w:val="005918AE"/>
    <w:rsid w:val="00591C57"/>
    <w:rsid w:val="00593385"/>
    <w:rsid w:val="00594C56"/>
    <w:rsid w:val="00595241"/>
    <w:rsid w:val="0059559C"/>
    <w:rsid w:val="005956B1"/>
    <w:rsid w:val="005962D6"/>
    <w:rsid w:val="0059700B"/>
    <w:rsid w:val="005971E1"/>
    <w:rsid w:val="00597B5D"/>
    <w:rsid w:val="005A013F"/>
    <w:rsid w:val="005A17FA"/>
    <w:rsid w:val="005A2C02"/>
    <w:rsid w:val="005A434B"/>
    <w:rsid w:val="005A47B3"/>
    <w:rsid w:val="005A4A43"/>
    <w:rsid w:val="005A506D"/>
    <w:rsid w:val="005A5B1C"/>
    <w:rsid w:val="005A6BF9"/>
    <w:rsid w:val="005A70F5"/>
    <w:rsid w:val="005A795F"/>
    <w:rsid w:val="005B0344"/>
    <w:rsid w:val="005B0603"/>
    <w:rsid w:val="005B1037"/>
    <w:rsid w:val="005B1908"/>
    <w:rsid w:val="005B1C7B"/>
    <w:rsid w:val="005B298F"/>
    <w:rsid w:val="005B2EA3"/>
    <w:rsid w:val="005B2F19"/>
    <w:rsid w:val="005B38DE"/>
    <w:rsid w:val="005B40EB"/>
    <w:rsid w:val="005B48EE"/>
    <w:rsid w:val="005B568F"/>
    <w:rsid w:val="005B5B9A"/>
    <w:rsid w:val="005B6ECF"/>
    <w:rsid w:val="005B70D8"/>
    <w:rsid w:val="005B74C9"/>
    <w:rsid w:val="005B7960"/>
    <w:rsid w:val="005B7BF4"/>
    <w:rsid w:val="005C0C53"/>
    <w:rsid w:val="005C1242"/>
    <w:rsid w:val="005C126A"/>
    <w:rsid w:val="005C1AD0"/>
    <w:rsid w:val="005C1B5B"/>
    <w:rsid w:val="005C1C82"/>
    <w:rsid w:val="005C1FF8"/>
    <w:rsid w:val="005C22FB"/>
    <w:rsid w:val="005C26C0"/>
    <w:rsid w:val="005C295B"/>
    <w:rsid w:val="005C2C2D"/>
    <w:rsid w:val="005C2F4D"/>
    <w:rsid w:val="005C495F"/>
    <w:rsid w:val="005C4BB4"/>
    <w:rsid w:val="005C5749"/>
    <w:rsid w:val="005C5D71"/>
    <w:rsid w:val="005D012C"/>
    <w:rsid w:val="005D01A9"/>
    <w:rsid w:val="005D0232"/>
    <w:rsid w:val="005D0E30"/>
    <w:rsid w:val="005D133B"/>
    <w:rsid w:val="005D283B"/>
    <w:rsid w:val="005D2F93"/>
    <w:rsid w:val="005D31BD"/>
    <w:rsid w:val="005D3D36"/>
    <w:rsid w:val="005D451D"/>
    <w:rsid w:val="005D4677"/>
    <w:rsid w:val="005D519F"/>
    <w:rsid w:val="005D5DC3"/>
    <w:rsid w:val="005D628A"/>
    <w:rsid w:val="005D7FDA"/>
    <w:rsid w:val="005E049F"/>
    <w:rsid w:val="005E1F46"/>
    <w:rsid w:val="005E2440"/>
    <w:rsid w:val="005E3043"/>
    <w:rsid w:val="005E413E"/>
    <w:rsid w:val="005E41F0"/>
    <w:rsid w:val="005E512E"/>
    <w:rsid w:val="005E5154"/>
    <w:rsid w:val="005E57B8"/>
    <w:rsid w:val="005E5BCB"/>
    <w:rsid w:val="005E604A"/>
    <w:rsid w:val="005E6AF5"/>
    <w:rsid w:val="005E6DD3"/>
    <w:rsid w:val="005E6EE9"/>
    <w:rsid w:val="005E7886"/>
    <w:rsid w:val="005E7C9C"/>
    <w:rsid w:val="005E7CD1"/>
    <w:rsid w:val="005F12BA"/>
    <w:rsid w:val="005F2258"/>
    <w:rsid w:val="005F2DC9"/>
    <w:rsid w:val="005F3F2D"/>
    <w:rsid w:val="005F4C6A"/>
    <w:rsid w:val="005F525D"/>
    <w:rsid w:val="005F5F38"/>
    <w:rsid w:val="005F62D4"/>
    <w:rsid w:val="005F70F4"/>
    <w:rsid w:val="005F7628"/>
    <w:rsid w:val="0060031B"/>
    <w:rsid w:val="00600FB7"/>
    <w:rsid w:val="006023BC"/>
    <w:rsid w:val="0060249A"/>
    <w:rsid w:val="00602716"/>
    <w:rsid w:val="00602F5E"/>
    <w:rsid w:val="00602FDD"/>
    <w:rsid w:val="00603502"/>
    <w:rsid w:val="00603967"/>
    <w:rsid w:val="00603D8D"/>
    <w:rsid w:val="00604569"/>
    <w:rsid w:val="0060474A"/>
    <w:rsid w:val="00604EB2"/>
    <w:rsid w:val="00605781"/>
    <w:rsid w:val="00605A14"/>
    <w:rsid w:val="00605FC1"/>
    <w:rsid w:val="00606097"/>
    <w:rsid w:val="00606E4D"/>
    <w:rsid w:val="00607386"/>
    <w:rsid w:val="00610139"/>
    <w:rsid w:val="00610435"/>
    <w:rsid w:val="006104AB"/>
    <w:rsid w:val="0061069A"/>
    <w:rsid w:val="00611398"/>
    <w:rsid w:val="00611591"/>
    <w:rsid w:val="00611E34"/>
    <w:rsid w:val="00612E28"/>
    <w:rsid w:val="0061447C"/>
    <w:rsid w:val="006154FE"/>
    <w:rsid w:val="00615899"/>
    <w:rsid w:val="00615EC7"/>
    <w:rsid w:val="0061600F"/>
    <w:rsid w:val="00616475"/>
    <w:rsid w:val="0062059D"/>
    <w:rsid w:val="006208C1"/>
    <w:rsid w:val="00620EF7"/>
    <w:rsid w:val="00620FFF"/>
    <w:rsid w:val="0062258A"/>
    <w:rsid w:val="006230B2"/>
    <w:rsid w:val="0062315B"/>
    <w:rsid w:val="00623770"/>
    <w:rsid w:val="00623B94"/>
    <w:rsid w:val="00623F90"/>
    <w:rsid w:val="00625BC2"/>
    <w:rsid w:val="00625ECC"/>
    <w:rsid w:val="00626714"/>
    <w:rsid w:val="0062684D"/>
    <w:rsid w:val="00627CFC"/>
    <w:rsid w:val="00630067"/>
    <w:rsid w:val="00630089"/>
    <w:rsid w:val="00630537"/>
    <w:rsid w:val="0063086E"/>
    <w:rsid w:val="006308BF"/>
    <w:rsid w:val="006312A4"/>
    <w:rsid w:val="00631866"/>
    <w:rsid w:val="006321A8"/>
    <w:rsid w:val="006325F5"/>
    <w:rsid w:val="00632860"/>
    <w:rsid w:val="00632A95"/>
    <w:rsid w:val="00632C7C"/>
    <w:rsid w:val="00632D64"/>
    <w:rsid w:val="006330A1"/>
    <w:rsid w:val="0063373A"/>
    <w:rsid w:val="00633892"/>
    <w:rsid w:val="00633BD2"/>
    <w:rsid w:val="00636CA0"/>
    <w:rsid w:val="00636E4C"/>
    <w:rsid w:val="00637078"/>
    <w:rsid w:val="00637F6A"/>
    <w:rsid w:val="006407F5"/>
    <w:rsid w:val="00640D1E"/>
    <w:rsid w:val="0064104D"/>
    <w:rsid w:val="00642A90"/>
    <w:rsid w:val="006433C5"/>
    <w:rsid w:val="006437EB"/>
    <w:rsid w:val="00643A98"/>
    <w:rsid w:val="00643C14"/>
    <w:rsid w:val="00643FAD"/>
    <w:rsid w:val="0064417E"/>
    <w:rsid w:val="006445E8"/>
    <w:rsid w:val="006450F0"/>
    <w:rsid w:val="00645642"/>
    <w:rsid w:val="00645A16"/>
    <w:rsid w:val="00647613"/>
    <w:rsid w:val="00650602"/>
    <w:rsid w:val="00650D6F"/>
    <w:rsid w:val="006513A0"/>
    <w:rsid w:val="0065149B"/>
    <w:rsid w:val="0065312F"/>
    <w:rsid w:val="006534A0"/>
    <w:rsid w:val="00653652"/>
    <w:rsid w:val="00653A0C"/>
    <w:rsid w:val="00654048"/>
    <w:rsid w:val="00654295"/>
    <w:rsid w:val="00655360"/>
    <w:rsid w:val="006553F7"/>
    <w:rsid w:val="006560DD"/>
    <w:rsid w:val="006564C3"/>
    <w:rsid w:val="006566B6"/>
    <w:rsid w:val="0065755D"/>
    <w:rsid w:val="00657D0A"/>
    <w:rsid w:val="0066000B"/>
    <w:rsid w:val="00660972"/>
    <w:rsid w:val="00660CDF"/>
    <w:rsid w:val="006613CF"/>
    <w:rsid w:val="00661A52"/>
    <w:rsid w:val="00661B10"/>
    <w:rsid w:val="006637D9"/>
    <w:rsid w:val="00663A1B"/>
    <w:rsid w:val="00663DA1"/>
    <w:rsid w:val="00663ECB"/>
    <w:rsid w:val="006664CF"/>
    <w:rsid w:val="0066656C"/>
    <w:rsid w:val="00666BC0"/>
    <w:rsid w:val="006705DA"/>
    <w:rsid w:val="006713CC"/>
    <w:rsid w:val="00671CDB"/>
    <w:rsid w:val="00671D56"/>
    <w:rsid w:val="00673B75"/>
    <w:rsid w:val="00674B2E"/>
    <w:rsid w:val="00675D5C"/>
    <w:rsid w:val="00675FD6"/>
    <w:rsid w:val="00676126"/>
    <w:rsid w:val="00676579"/>
    <w:rsid w:val="00676910"/>
    <w:rsid w:val="00676D12"/>
    <w:rsid w:val="006779ED"/>
    <w:rsid w:val="006813D9"/>
    <w:rsid w:val="0068151E"/>
    <w:rsid w:val="00681B09"/>
    <w:rsid w:val="00681D71"/>
    <w:rsid w:val="00682DCD"/>
    <w:rsid w:val="00683C65"/>
    <w:rsid w:val="00683C70"/>
    <w:rsid w:val="00685015"/>
    <w:rsid w:val="00685452"/>
    <w:rsid w:val="0068562F"/>
    <w:rsid w:val="00685A35"/>
    <w:rsid w:val="00685F46"/>
    <w:rsid w:val="00686C8E"/>
    <w:rsid w:val="0068718F"/>
    <w:rsid w:val="006875B5"/>
    <w:rsid w:val="00687AF3"/>
    <w:rsid w:val="00690087"/>
    <w:rsid w:val="006901A7"/>
    <w:rsid w:val="006903BA"/>
    <w:rsid w:val="0069040D"/>
    <w:rsid w:val="00690EBB"/>
    <w:rsid w:val="00691589"/>
    <w:rsid w:val="0069244F"/>
    <w:rsid w:val="00693220"/>
    <w:rsid w:val="0069620F"/>
    <w:rsid w:val="0069644B"/>
    <w:rsid w:val="006969F3"/>
    <w:rsid w:val="00696A0C"/>
    <w:rsid w:val="00696AE7"/>
    <w:rsid w:val="00696F61"/>
    <w:rsid w:val="0069711C"/>
    <w:rsid w:val="006A08B5"/>
    <w:rsid w:val="006A131F"/>
    <w:rsid w:val="006A2B83"/>
    <w:rsid w:val="006A2D2A"/>
    <w:rsid w:val="006A3976"/>
    <w:rsid w:val="006A4716"/>
    <w:rsid w:val="006A5424"/>
    <w:rsid w:val="006A555D"/>
    <w:rsid w:val="006A634C"/>
    <w:rsid w:val="006A68A4"/>
    <w:rsid w:val="006A6A0C"/>
    <w:rsid w:val="006A7A05"/>
    <w:rsid w:val="006A7F0C"/>
    <w:rsid w:val="006B09DF"/>
    <w:rsid w:val="006B0AF4"/>
    <w:rsid w:val="006B2C09"/>
    <w:rsid w:val="006B2F35"/>
    <w:rsid w:val="006B4928"/>
    <w:rsid w:val="006B4DE4"/>
    <w:rsid w:val="006B5071"/>
    <w:rsid w:val="006B5AC0"/>
    <w:rsid w:val="006B5FC0"/>
    <w:rsid w:val="006B6232"/>
    <w:rsid w:val="006B67BF"/>
    <w:rsid w:val="006B717C"/>
    <w:rsid w:val="006B7997"/>
    <w:rsid w:val="006B7A30"/>
    <w:rsid w:val="006B7D6B"/>
    <w:rsid w:val="006C1F6B"/>
    <w:rsid w:val="006C2267"/>
    <w:rsid w:val="006C22AC"/>
    <w:rsid w:val="006C22FB"/>
    <w:rsid w:val="006C2478"/>
    <w:rsid w:val="006C26EC"/>
    <w:rsid w:val="006C2763"/>
    <w:rsid w:val="006C35E7"/>
    <w:rsid w:val="006C3A09"/>
    <w:rsid w:val="006C3B5E"/>
    <w:rsid w:val="006C62B3"/>
    <w:rsid w:val="006C6713"/>
    <w:rsid w:val="006C6A78"/>
    <w:rsid w:val="006C6E59"/>
    <w:rsid w:val="006C72BE"/>
    <w:rsid w:val="006C769B"/>
    <w:rsid w:val="006D0537"/>
    <w:rsid w:val="006D0EC0"/>
    <w:rsid w:val="006D1032"/>
    <w:rsid w:val="006D1077"/>
    <w:rsid w:val="006D14CB"/>
    <w:rsid w:val="006D16D6"/>
    <w:rsid w:val="006D1DC4"/>
    <w:rsid w:val="006D3252"/>
    <w:rsid w:val="006D3485"/>
    <w:rsid w:val="006D353B"/>
    <w:rsid w:val="006D3BE2"/>
    <w:rsid w:val="006D459B"/>
    <w:rsid w:val="006D5869"/>
    <w:rsid w:val="006D5F18"/>
    <w:rsid w:val="006D6341"/>
    <w:rsid w:val="006D63CD"/>
    <w:rsid w:val="006D6D82"/>
    <w:rsid w:val="006D7041"/>
    <w:rsid w:val="006D7394"/>
    <w:rsid w:val="006D73CF"/>
    <w:rsid w:val="006D7FE7"/>
    <w:rsid w:val="006E0E30"/>
    <w:rsid w:val="006E3913"/>
    <w:rsid w:val="006E3F6D"/>
    <w:rsid w:val="006E4BB8"/>
    <w:rsid w:val="006E515B"/>
    <w:rsid w:val="006E52F4"/>
    <w:rsid w:val="006E5FF3"/>
    <w:rsid w:val="006E64EE"/>
    <w:rsid w:val="006E6C25"/>
    <w:rsid w:val="006E743E"/>
    <w:rsid w:val="006F0116"/>
    <w:rsid w:val="006F07C7"/>
    <w:rsid w:val="006F2B10"/>
    <w:rsid w:val="006F2BF0"/>
    <w:rsid w:val="006F2D5B"/>
    <w:rsid w:val="006F49EB"/>
    <w:rsid w:val="006F51E3"/>
    <w:rsid w:val="006F557A"/>
    <w:rsid w:val="006F5B62"/>
    <w:rsid w:val="006F5ED4"/>
    <w:rsid w:val="006F60B2"/>
    <w:rsid w:val="006F61E3"/>
    <w:rsid w:val="006F6295"/>
    <w:rsid w:val="006F7349"/>
    <w:rsid w:val="006F73AF"/>
    <w:rsid w:val="006F76C4"/>
    <w:rsid w:val="006F77C2"/>
    <w:rsid w:val="006F78C2"/>
    <w:rsid w:val="006F7AF0"/>
    <w:rsid w:val="00700087"/>
    <w:rsid w:val="0070011D"/>
    <w:rsid w:val="0070072E"/>
    <w:rsid w:val="00700A88"/>
    <w:rsid w:val="00701EB1"/>
    <w:rsid w:val="00702A2D"/>
    <w:rsid w:val="007041B5"/>
    <w:rsid w:val="007042DE"/>
    <w:rsid w:val="0070433E"/>
    <w:rsid w:val="00704676"/>
    <w:rsid w:val="00704A90"/>
    <w:rsid w:val="007054D1"/>
    <w:rsid w:val="00705860"/>
    <w:rsid w:val="00705F50"/>
    <w:rsid w:val="00706012"/>
    <w:rsid w:val="0070675C"/>
    <w:rsid w:val="00706BA1"/>
    <w:rsid w:val="00706FC6"/>
    <w:rsid w:val="00707BBA"/>
    <w:rsid w:val="00710185"/>
    <w:rsid w:val="00710CD6"/>
    <w:rsid w:val="007111DF"/>
    <w:rsid w:val="00712706"/>
    <w:rsid w:val="007128A9"/>
    <w:rsid w:val="00713652"/>
    <w:rsid w:val="00713EF3"/>
    <w:rsid w:val="00714DEE"/>
    <w:rsid w:val="007150C9"/>
    <w:rsid w:val="0071515D"/>
    <w:rsid w:val="0071526D"/>
    <w:rsid w:val="00715665"/>
    <w:rsid w:val="00715A47"/>
    <w:rsid w:val="00715B13"/>
    <w:rsid w:val="00715F2A"/>
    <w:rsid w:val="00716482"/>
    <w:rsid w:val="0071682F"/>
    <w:rsid w:val="00716C60"/>
    <w:rsid w:val="00716F69"/>
    <w:rsid w:val="00717714"/>
    <w:rsid w:val="007202A9"/>
    <w:rsid w:val="00722EA8"/>
    <w:rsid w:val="00723727"/>
    <w:rsid w:val="00724AE8"/>
    <w:rsid w:val="00724FA4"/>
    <w:rsid w:val="007257BD"/>
    <w:rsid w:val="00725AEA"/>
    <w:rsid w:val="00725ECC"/>
    <w:rsid w:val="00727157"/>
    <w:rsid w:val="00727B7D"/>
    <w:rsid w:val="00730F6C"/>
    <w:rsid w:val="00731501"/>
    <w:rsid w:val="00731600"/>
    <w:rsid w:val="00731956"/>
    <w:rsid w:val="00732AF6"/>
    <w:rsid w:val="00733067"/>
    <w:rsid w:val="0073345B"/>
    <w:rsid w:val="00733F23"/>
    <w:rsid w:val="00734158"/>
    <w:rsid w:val="00734C40"/>
    <w:rsid w:val="00735A23"/>
    <w:rsid w:val="00735CBF"/>
    <w:rsid w:val="00736599"/>
    <w:rsid w:val="00736E97"/>
    <w:rsid w:val="00737696"/>
    <w:rsid w:val="007406BA"/>
    <w:rsid w:val="00740F37"/>
    <w:rsid w:val="007413AC"/>
    <w:rsid w:val="007420B7"/>
    <w:rsid w:val="00742E4E"/>
    <w:rsid w:val="007439CA"/>
    <w:rsid w:val="00743F12"/>
    <w:rsid w:val="00744612"/>
    <w:rsid w:val="00744638"/>
    <w:rsid w:val="0074617C"/>
    <w:rsid w:val="00746AC7"/>
    <w:rsid w:val="00747678"/>
    <w:rsid w:val="0074793C"/>
    <w:rsid w:val="00747B94"/>
    <w:rsid w:val="00747E8A"/>
    <w:rsid w:val="007505A6"/>
    <w:rsid w:val="007505AF"/>
    <w:rsid w:val="007517DA"/>
    <w:rsid w:val="00751D85"/>
    <w:rsid w:val="0075448F"/>
    <w:rsid w:val="00754E37"/>
    <w:rsid w:val="00755BA8"/>
    <w:rsid w:val="00755FB0"/>
    <w:rsid w:val="00757B29"/>
    <w:rsid w:val="00757B7A"/>
    <w:rsid w:val="007608FE"/>
    <w:rsid w:val="00760A5F"/>
    <w:rsid w:val="00760CBA"/>
    <w:rsid w:val="007618D5"/>
    <w:rsid w:val="007619E6"/>
    <w:rsid w:val="00762249"/>
    <w:rsid w:val="00762FBF"/>
    <w:rsid w:val="00763F4D"/>
    <w:rsid w:val="0076415E"/>
    <w:rsid w:val="00764589"/>
    <w:rsid w:val="00764A06"/>
    <w:rsid w:val="00764CC9"/>
    <w:rsid w:val="00765694"/>
    <w:rsid w:val="00765D04"/>
    <w:rsid w:val="00766F55"/>
    <w:rsid w:val="00767B00"/>
    <w:rsid w:val="007719A7"/>
    <w:rsid w:val="0077244C"/>
    <w:rsid w:val="00772B0C"/>
    <w:rsid w:val="00773412"/>
    <w:rsid w:val="00775B4F"/>
    <w:rsid w:val="00775B6B"/>
    <w:rsid w:val="0077739A"/>
    <w:rsid w:val="00777564"/>
    <w:rsid w:val="0078083C"/>
    <w:rsid w:val="00780866"/>
    <w:rsid w:val="00780D25"/>
    <w:rsid w:val="00780E40"/>
    <w:rsid w:val="0078142D"/>
    <w:rsid w:val="00781F91"/>
    <w:rsid w:val="00782222"/>
    <w:rsid w:val="00782C7D"/>
    <w:rsid w:val="00782F02"/>
    <w:rsid w:val="00783860"/>
    <w:rsid w:val="007850DE"/>
    <w:rsid w:val="007856A3"/>
    <w:rsid w:val="007857CC"/>
    <w:rsid w:val="00786286"/>
    <w:rsid w:val="0078639F"/>
    <w:rsid w:val="0078679F"/>
    <w:rsid w:val="00786A48"/>
    <w:rsid w:val="00787F8C"/>
    <w:rsid w:val="007901A8"/>
    <w:rsid w:val="00790636"/>
    <w:rsid w:val="00791415"/>
    <w:rsid w:val="0079161E"/>
    <w:rsid w:val="007925BA"/>
    <w:rsid w:val="00792DF7"/>
    <w:rsid w:val="00793464"/>
    <w:rsid w:val="00794498"/>
    <w:rsid w:val="00794654"/>
    <w:rsid w:val="007947A9"/>
    <w:rsid w:val="00794D83"/>
    <w:rsid w:val="00795AA8"/>
    <w:rsid w:val="00795CAB"/>
    <w:rsid w:val="00795D2A"/>
    <w:rsid w:val="0079636E"/>
    <w:rsid w:val="00796ADA"/>
    <w:rsid w:val="007A078B"/>
    <w:rsid w:val="007A07F7"/>
    <w:rsid w:val="007A0CB3"/>
    <w:rsid w:val="007A10AC"/>
    <w:rsid w:val="007A1272"/>
    <w:rsid w:val="007A14CD"/>
    <w:rsid w:val="007A2043"/>
    <w:rsid w:val="007A2225"/>
    <w:rsid w:val="007A25AE"/>
    <w:rsid w:val="007A2876"/>
    <w:rsid w:val="007A2B15"/>
    <w:rsid w:val="007A33DD"/>
    <w:rsid w:val="007A37F1"/>
    <w:rsid w:val="007A4072"/>
    <w:rsid w:val="007A408F"/>
    <w:rsid w:val="007A4611"/>
    <w:rsid w:val="007A5B26"/>
    <w:rsid w:val="007A6FEF"/>
    <w:rsid w:val="007A76FE"/>
    <w:rsid w:val="007A76FF"/>
    <w:rsid w:val="007A78D9"/>
    <w:rsid w:val="007B0B9B"/>
    <w:rsid w:val="007B0E53"/>
    <w:rsid w:val="007B1552"/>
    <w:rsid w:val="007B18C8"/>
    <w:rsid w:val="007B1D5E"/>
    <w:rsid w:val="007B20D4"/>
    <w:rsid w:val="007B233A"/>
    <w:rsid w:val="007B26A7"/>
    <w:rsid w:val="007B27B9"/>
    <w:rsid w:val="007B2CA9"/>
    <w:rsid w:val="007B314C"/>
    <w:rsid w:val="007B3760"/>
    <w:rsid w:val="007B3CB0"/>
    <w:rsid w:val="007B3EB5"/>
    <w:rsid w:val="007B41AA"/>
    <w:rsid w:val="007B672D"/>
    <w:rsid w:val="007B68D0"/>
    <w:rsid w:val="007B6B8C"/>
    <w:rsid w:val="007B6C57"/>
    <w:rsid w:val="007B7089"/>
    <w:rsid w:val="007B72CA"/>
    <w:rsid w:val="007B7A4B"/>
    <w:rsid w:val="007C05F1"/>
    <w:rsid w:val="007C1660"/>
    <w:rsid w:val="007C2565"/>
    <w:rsid w:val="007C2FB5"/>
    <w:rsid w:val="007C30FC"/>
    <w:rsid w:val="007C3253"/>
    <w:rsid w:val="007C37E7"/>
    <w:rsid w:val="007C3B55"/>
    <w:rsid w:val="007C3DCB"/>
    <w:rsid w:val="007C61DC"/>
    <w:rsid w:val="007D2816"/>
    <w:rsid w:val="007D2B5F"/>
    <w:rsid w:val="007D2D0A"/>
    <w:rsid w:val="007D5015"/>
    <w:rsid w:val="007D5A2E"/>
    <w:rsid w:val="007D67A8"/>
    <w:rsid w:val="007D6D20"/>
    <w:rsid w:val="007E0695"/>
    <w:rsid w:val="007E094A"/>
    <w:rsid w:val="007E1352"/>
    <w:rsid w:val="007E1478"/>
    <w:rsid w:val="007E213A"/>
    <w:rsid w:val="007E4F82"/>
    <w:rsid w:val="007E5294"/>
    <w:rsid w:val="007E57C8"/>
    <w:rsid w:val="007E58BF"/>
    <w:rsid w:val="007E67D8"/>
    <w:rsid w:val="007E6B23"/>
    <w:rsid w:val="007E7121"/>
    <w:rsid w:val="007E732B"/>
    <w:rsid w:val="007E74E0"/>
    <w:rsid w:val="007F0C82"/>
    <w:rsid w:val="007F11F4"/>
    <w:rsid w:val="007F170A"/>
    <w:rsid w:val="007F1AF9"/>
    <w:rsid w:val="007F1DAF"/>
    <w:rsid w:val="007F2656"/>
    <w:rsid w:val="007F2DE8"/>
    <w:rsid w:val="007F40D8"/>
    <w:rsid w:val="007F648F"/>
    <w:rsid w:val="007F6734"/>
    <w:rsid w:val="007F67B6"/>
    <w:rsid w:val="007F75AD"/>
    <w:rsid w:val="008008A8"/>
    <w:rsid w:val="00800A69"/>
    <w:rsid w:val="00800EE1"/>
    <w:rsid w:val="008011BB"/>
    <w:rsid w:val="008022D6"/>
    <w:rsid w:val="00802D1C"/>
    <w:rsid w:val="008033FF"/>
    <w:rsid w:val="00803B04"/>
    <w:rsid w:val="00803D24"/>
    <w:rsid w:val="0080534F"/>
    <w:rsid w:val="00805AF9"/>
    <w:rsid w:val="00805F4B"/>
    <w:rsid w:val="00805FAE"/>
    <w:rsid w:val="0080662D"/>
    <w:rsid w:val="0080762B"/>
    <w:rsid w:val="008077FB"/>
    <w:rsid w:val="008101E2"/>
    <w:rsid w:val="00810219"/>
    <w:rsid w:val="00810A6E"/>
    <w:rsid w:val="00810BCF"/>
    <w:rsid w:val="00810D3B"/>
    <w:rsid w:val="0081142D"/>
    <w:rsid w:val="008124F4"/>
    <w:rsid w:val="008126B2"/>
    <w:rsid w:val="00812DD4"/>
    <w:rsid w:val="00813130"/>
    <w:rsid w:val="008134E7"/>
    <w:rsid w:val="008139EA"/>
    <w:rsid w:val="00813A20"/>
    <w:rsid w:val="00814072"/>
    <w:rsid w:val="008141AD"/>
    <w:rsid w:val="008143FA"/>
    <w:rsid w:val="00814B35"/>
    <w:rsid w:val="008159C7"/>
    <w:rsid w:val="00815B88"/>
    <w:rsid w:val="00815F89"/>
    <w:rsid w:val="00816556"/>
    <w:rsid w:val="00816876"/>
    <w:rsid w:val="00816CE1"/>
    <w:rsid w:val="00816E94"/>
    <w:rsid w:val="0081755A"/>
    <w:rsid w:val="00817626"/>
    <w:rsid w:val="0081772B"/>
    <w:rsid w:val="00817E6E"/>
    <w:rsid w:val="008211F4"/>
    <w:rsid w:val="008214ED"/>
    <w:rsid w:val="0082253B"/>
    <w:rsid w:val="008228BE"/>
    <w:rsid w:val="00822AA7"/>
    <w:rsid w:val="00822C9A"/>
    <w:rsid w:val="00822F76"/>
    <w:rsid w:val="00823015"/>
    <w:rsid w:val="0082322F"/>
    <w:rsid w:val="00823450"/>
    <w:rsid w:val="008237FB"/>
    <w:rsid w:val="00823BCF"/>
    <w:rsid w:val="00823DAF"/>
    <w:rsid w:val="0082425F"/>
    <w:rsid w:val="0082499A"/>
    <w:rsid w:val="0082539A"/>
    <w:rsid w:val="008253F5"/>
    <w:rsid w:val="0082542C"/>
    <w:rsid w:val="008259A2"/>
    <w:rsid w:val="00825BA1"/>
    <w:rsid w:val="008264ED"/>
    <w:rsid w:val="00826D6F"/>
    <w:rsid w:val="008274BA"/>
    <w:rsid w:val="008275AD"/>
    <w:rsid w:val="0082760D"/>
    <w:rsid w:val="00830264"/>
    <w:rsid w:val="00830285"/>
    <w:rsid w:val="008308DF"/>
    <w:rsid w:val="00830D7A"/>
    <w:rsid w:val="00830F5D"/>
    <w:rsid w:val="008311EB"/>
    <w:rsid w:val="00831CC4"/>
    <w:rsid w:val="0083311C"/>
    <w:rsid w:val="0083360B"/>
    <w:rsid w:val="00833ADC"/>
    <w:rsid w:val="00833CE2"/>
    <w:rsid w:val="00835092"/>
    <w:rsid w:val="00835146"/>
    <w:rsid w:val="00835617"/>
    <w:rsid w:val="00835D85"/>
    <w:rsid w:val="00837D2F"/>
    <w:rsid w:val="0084000E"/>
    <w:rsid w:val="00840131"/>
    <w:rsid w:val="0084027F"/>
    <w:rsid w:val="008409C6"/>
    <w:rsid w:val="00840E67"/>
    <w:rsid w:val="008411EE"/>
    <w:rsid w:val="008417B9"/>
    <w:rsid w:val="0084212F"/>
    <w:rsid w:val="008423B6"/>
    <w:rsid w:val="008426FB"/>
    <w:rsid w:val="00842CE2"/>
    <w:rsid w:val="00842E63"/>
    <w:rsid w:val="00842EC4"/>
    <w:rsid w:val="00844D9B"/>
    <w:rsid w:val="00846715"/>
    <w:rsid w:val="00846816"/>
    <w:rsid w:val="00846B57"/>
    <w:rsid w:val="0085010F"/>
    <w:rsid w:val="008502CB"/>
    <w:rsid w:val="00850533"/>
    <w:rsid w:val="00850601"/>
    <w:rsid w:val="008514AD"/>
    <w:rsid w:val="00851830"/>
    <w:rsid w:val="0085191A"/>
    <w:rsid w:val="00851DA4"/>
    <w:rsid w:val="008532F0"/>
    <w:rsid w:val="00854B1E"/>
    <w:rsid w:val="0085530D"/>
    <w:rsid w:val="00855912"/>
    <w:rsid w:val="00856295"/>
    <w:rsid w:val="008565E7"/>
    <w:rsid w:val="00856F19"/>
    <w:rsid w:val="0085716C"/>
    <w:rsid w:val="0085719F"/>
    <w:rsid w:val="00862661"/>
    <w:rsid w:val="0086267F"/>
    <w:rsid w:val="00863197"/>
    <w:rsid w:val="008638FC"/>
    <w:rsid w:val="00863E98"/>
    <w:rsid w:val="008642CD"/>
    <w:rsid w:val="00864415"/>
    <w:rsid w:val="00864A95"/>
    <w:rsid w:val="00864D16"/>
    <w:rsid w:val="00864EC1"/>
    <w:rsid w:val="00864FD9"/>
    <w:rsid w:val="008651A4"/>
    <w:rsid w:val="00866745"/>
    <w:rsid w:val="00866C64"/>
    <w:rsid w:val="008674D6"/>
    <w:rsid w:val="00870335"/>
    <w:rsid w:val="008705D2"/>
    <w:rsid w:val="00870991"/>
    <w:rsid w:val="00871629"/>
    <w:rsid w:val="00871650"/>
    <w:rsid w:val="00871A96"/>
    <w:rsid w:val="00871BF4"/>
    <w:rsid w:val="00871E79"/>
    <w:rsid w:val="00872237"/>
    <w:rsid w:val="00873433"/>
    <w:rsid w:val="00873674"/>
    <w:rsid w:val="00873842"/>
    <w:rsid w:val="00873E93"/>
    <w:rsid w:val="00874024"/>
    <w:rsid w:val="00874356"/>
    <w:rsid w:val="00874555"/>
    <w:rsid w:val="00874F59"/>
    <w:rsid w:val="0087629A"/>
    <w:rsid w:val="008775D1"/>
    <w:rsid w:val="00877A7B"/>
    <w:rsid w:val="00880128"/>
    <w:rsid w:val="008804A0"/>
    <w:rsid w:val="00880D2C"/>
    <w:rsid w:val="00880DA6"/>
    <w:rsid w:val="00882A83"/>
    <w:rsid w:val="00882F4B"/>
    <w:rsid w:val="00884A10"/>
    <w:rsid w:val="00884C93"/>
    <w:rsid w:val="008860F3"/>
    <w:rsid w:val="00886681"/>
    <w:rsid w:val="008867DB"/>
    <w:rsid w:val="00887038"/>
    <w:rsid w:val="008905C8"/>
    <w:rsid w:val="008911DD"/>
    <w:rsid w:val="008912B8"/>
    <w:rsid w:val="008929D9"/>
    <w:rsid w:val="0089430E"/>
    <w:rsid w:val="0089499B"/>
    <w:rsid w:val="0089527C"/>
    <w:rsid w:val="00897C21"/>
    <w:rsid w:val="008A032D"/>
    <w:rsid w:val="008A033C"/>
    <w:rsid w:val="008A0A50"/>
    <w:rsid w:val="008A0F6D"/>
    <w:rsid w:val="008A13A3"/>
    <w:rsid w:val="008A1603"/>
    <w:rsid w:val="008A2154"/>
    <w:rsid w:val="008A384A"/>
    <w:rsid w:val="008A392D"/>
    <w:rsid w:val="008A3E00"/>
    <w:rsid w:val="008A3FA4"/>
    <w:rsid w:val="008A4146"/>
    <w:rsid w:val="008A508B"/>
    <w:rsid w:val="008A56A4"/>
    <w:rsid w:val="008A5BE7"/>
    <w:rsid w:val="008A6144"/>
    <w:rsid w:val="008A62B4"/>
    <w:rsid w:val="008A66C7"/>
    <w:rsid w:val="008B0CDF"/>
    <w:rsid w:val="008B0E26"/>
    <w:rsid w:val="008B11EA"/>
    <w:rsid w:val="008B161C"/>
    <w:rsid w:val="008B1871"/>
    <w:rsid w:val="008B4218"/>
    <w:rsid w:val="008B4693"/>
    <w:rsid w:val="008B5314"/>
    <w:rsid w:val="008B545C"/>
    <w:rsid w:val="008B5758"/>
    <w:rsid w:val="008B588C"/>
    <w:rsid w:val="008B5FEF"/>
    <w:rsid w:val="008B60A7"/>
    <w:rsid w:val="008B61DC"/>
    <w:rsid w:val="008B6553"/>
    <w:rsid w:val="008B6D03"/>
    <w:rsid w:val="008B796B"/>
    <w:rsid w:val="008B7CF8"/>
    <w:rsid w:val="008C185E"/>
    <w:rsid w:val="008C1AF5"/>
    <w:rsid w:val="008C3700"/>
    <w:rsid w:val="008C4B1C"/>
    <w:rsid w:val="008C61CD"/>
    <w:rsid w:val="008C7412"/>
    <w:rsid w:val="008C773F"/>
    <w:rsid w:val="008C7A94"/>
    <w:rsid w:val="008D125A"/>
    <w:rsid w:val="008D159A"/>
    <w:rsid w:val="008D17E6"/>
    <w:rsid w:val="008D29D8"/>
    <w:rsid w:val="008D352A"/>
    <w:rsid w:val="008D35CF"/>
    <w:rsid w:val="008D4893"/>
    <w:rsid w:val="008D50C4"/>
    <w:rsid w:val="008D5324"/>
    <w:rsid w:val="008D5E17"/>
    <w:rsid w:val="008D5FE3"/>
    <w:rsid w:val="008D7864"/>
    <w:rsid w:val="008D7D24"/>
    <w:rsid w:val="008E0335"/>
    <w:rsid w:val="008E04E6"/>
    <w:rsid w:val="008E068B"/>
    <w:rsid w:val="008E0849"/>
    <w:rsid w:val="008E0A17"/>
    <w:rsid w:val="008E11D8"/>
    <w:rsid w:val="008E169D"/>
    <w:rsid w:val="008E2053"/>
    <w:rsid w:val="008E23CB"/>
    <w:rsid w:val="008E2B24"/>
    <w:rsid w:val="008E3091"/>
    <w:rsid w:val="008E4838"/>
    <w:rsid w:val="008E6585"/>
    <w:rsid w:val="008E77AF"/>
    <w:rsid w:val="008E7F0A"/>
    <w:rsid w:val="008F0C80"/>
    <w:rsid w:val="008F1402"/>
    <w:rsid w:val="008F15C9"/>
    <w:rsid w:val="008F2457"/>
    <w:rsid w:val="008F25C0"/>
    <w:rsid w:val="008F369E"/>
    <w:rsid w:val="008F4DA3"/>
    <w:rsid w:val="008F5F0D"/>
    <w:rsid w:val="008F60D3"/>
    <w:rsid w:val="008F6133"/>
    <w:rsid w:val="008F692C"/>
    <w:rsid w:val="0090037A"/>
    <w:rsid w:val="00901504"/>
    <w:rsid w:val="00901B14"/>
    <w:rsid w:val="00901CD3"/>
    <w:rsid w:val="00902565"/>
    <w:rsid w:val="0090304E"/>
    <w:rsid w:val="0090414D"/>
    <w:rsid w:val="00904B52"/>
    <w:rsid w:val="00904C5F"/>
    <w:rsid w:val="0090598E"/>
    <w:rsid w:val="009070B6"/>
    <w:rsid w:val="009076D2"/>
    <w:rsid w:val="00907785"/>
    <w:rsid w:val="009100EF"/>
    <w:rsid w:val="009108E6"/>
    <w:rsid w:val="00910AE7"/>
    <w:rsid w:val="009114B8"/>
    <w:rsid w:val="00911C09"/>
    <w:rsid w:val="009128E0"/>
    <w:rsid w:val="009131CB"/>
    <w:rsid w:val="00913633"/>
    <w:rsid w:val="00914565"/>
    <w:rsid w:val="00914625"/>
    <w:rsid w:val="009152DE"/>
    <w:rsid w:val="00915587"/>
    <w:rsid w:val="0091666F"/>
    <w:rsid w:val="009177CE"/>
    <w:rsid w:val="009202D9"/>
    <w:rsid w:val="00920C09"/>
    <w:rsid w:val="00920C8A"/>
    <w:rsid w:val="00920DFA"/>
    <w:rsid w:val="00921B0F"/>
    <w:rsid w:val="00923A1D"/>
    <w:rsid w:val="00923B75"/>
    <w:rsid w:val="00924445"/>
    <w:rsid w:val="00925AC7"/>
    <w:rsid w:val="009260D3"/>
    <w:rsid w:val="00926B1C"/>
    <w:rsid w:val="009279EA"/>
    <w:rsid w:val="00927B19"/>
    <w:rsid w:val="00927E26"/>
    <w:rsid w:val="00927E80"/>
    <w:rsid w:val="0093208E"/>
    <w:rsid w:val="0093229F"/>
    <w:rsid w:val="0093239A"/>
    <w:rsid w:val="00932F06"/>
    <w:rsid w:val="00934298"/>
    <w:rsid w:val="009347AF"/>
    <w:rsid w:val="00934C18"/>
    <w:rsid w:val="00935CEF"/>
    <w:rsid w:val="009365F0"/>
    <w:rsid w:val="009371F5"/>
    <w:rsid w:val="00937B2B"/>
    <w:rsid w:val="00937B6E"/>
    <w:rsid w:val="00937E0F"/>
    <w:rsid w:val="00940A0D"/>
    <w:rsid w:val="00940F49"/>
    <w:rsid w:val="00941BB3"/>
    <w:rsid w:val="00941D3B"/>
    <w:rsid w:val="0094309E"/>
    <w:rsid w:val="00943790"/>
    <w:rsid w:val="00943F1C"/>
    <w:rsid w:val="0094451B"/>
    <w:rsid w:val="00944717"/>
    <w:rsid w:val="00944FA7"/>
    <w:rsid w:val="009457DF"/>
    <w:rsid w:val="00945A75"/>
    <w:rsid w:val="00945DE7"/>
    <w:rsid w:val="009464F4"/>
    <w:rsid w:val="00947699"/>
    <w:rsid w:val="00947A34"/>
    <w:rsid w:val="00947C81"/>
    <w:rsid w:val="00947C9A"/>
    <w:rsid w:val="00950344"/>
    <w:rsid w:val="009507B4"/>
    <w:rsid w:val="0095091F"/>
    <w:rsid w:val="00951436"/>
    <w:rsid w:val="0095292E"/>
    <w:rsid w:val="00953F79"/>
    <w:rsid w:val="00954554"/>
    <w:rsid w:val="00954A93"/>
    <w:rsid w:val="00955A99"/>
    <w:rsid w:val="00955C65"/>
    <w:rsid w:val="0095643C"/>
    <w:rsid w:val="00957194"/>
    <w:rsid w:val="009573F1"/>
    <w:rsid w:val="00957CB3"/>
    <w:rsid w:val="00960292"/>
    <w:rsid w:val="00960B41"/>
    <w:rsid w:val="00960EF1"/>
    <w:rsid w:val="00961177"/>
    <w:rsid w:val="00961313"/>
    <w:rsid w:val="009620DD"/>
    <w:rsid w:val="0096215C"/>
    <w:rsid w:val="00962C13"/>
    <w:rsid w:val="00962D9F"/>
    <w:rsid w:val="00963A7A"/>
    <w:rsid w:val="00963ADD"/>
    <w:rsid w:val="0096485C"/>
    <w:rsid w:val="00964868"/>
    <w:rsid w:val="00964871"/>
    <w:rsid w:val="009648AC"/>
    <w:rsid w:val="00965BAB"/>
    <w:rsid w:val="00965C3B"/>
    <w:rsid w:val="009661FB"/>
    <w:rsid w:val="009664A8"/>
    <w:rsid w:val="009667E2"/>
    <w:rsid w:val="009673B3"/>
    <w:rsid w:val="009678F1"/>
    <w:rsid w:val="00970052"/>
    <w:rsid w:val="009717F3"/>
    <w:rsid w:val="0097235B"/>
    <w:rsid w:val="00972C14"/>
    <w:rsid w:val="00973FB0"/>
    <w:rsid w:val="00974554"/>
    <w:rsid w:val="009764E6"/>
    <w:rsid w:val="00976900"/>
    <w:rsid w:val="00976C71"/>
    <w:rsid w:val="00976EE4"/>
    <w:rsid w:val="009770B7"/>
    <w:rsid w:val="00977D15"/>
    <w:rsid w:val="00980693"/>
    <w:rsid w:val="009810AE"/>
    <w:rsid w:val="00981493"/>
    <w:rsid w:val="009817A7"/>
    <w:rsid w:val="00981C0E"/>
    <w:rsid w:val="00982093"/>
    <w:rsid w:val="0098243F"/>
    <w:rsid w:val="00982CE9"/>
    <w:rsid w:val="009832B9"/>
    <w:rsid w:val="00983458"/>
    <w:rsid w:val="0098378F"/>
    <w:rsid w:val="00983889"/>
    <w:rsid w:val="00983A98"/>
    <w:rsid w:val="00983BC3"/>
    <w:rsid w:val="009865C6"/>
    <w:rsid w:val="0098680E"/>
    <w:rsid w:val="00986D49"/>
    <w:rsid w:val="009871AB"/>
    <w:rsid w:val="00987B39"/>
    <w:rsid w:val="009907D2"/>
    <w:rsid w:val="0099097E"/>
    <w:rsid w:val="00991488"/>
    <w:rsid w:val="00991DD5"/>
    <w:rsid w:val="0099298C"/>
    <w:rsid w:val="00992BCA"/>
    <w:rsid w:val="00993B74"/>
    <w:rsid w:val="00994B38"/>
    <w:rsid w:val="00994B77"/>
    <w:rsid w:val="00995DD4"/>
    <w:rsid w:val="009965E2"/>
    <w:rsid w:val="009970E4"/>
    <w:rsid w:val="00997BBF"/>
    <w:rsid w:val="009A0CA2"/>
    <w:rsid w:val="009A1C9B"/>
    <w:rsid w:val="009A1EE1"/>
    <w:rsid w:val="009A3628"/>
    <w:rsid w:val="009A3764"/>
    <w:rsid w:val="009A4856"/>
    <w:rsid w:val="009A5620"/>
    <w:rsid w:val="009A5DAF"/>
    <w:rsid w:val="009A602A"/>
    <w:rsid w:val="009A6BA1"/>
    <w:rsid w:val="009A6EED"/>
    <w:rsid w:val="009A6F2C"/>
    <w:rsid w:val="009A746A"/>
    <w:rsid w:val="009B02F6"/>
    <w:rsid w:val="009B03A0"/>
    <w:rsid w:val="009B0456"/>
    <w:rsid w:val="009B0B07"/>
    <w:rsid w:val="009B0B71"/>
    <w:rsid w:val="009B211D"/>
    <w:rsid w:val="009B2621"/>
    <w:rsid w:val="009B26AA"/>
    <w:rsid w:val="009B2D30"/>
    <w:rsid w:val="009B2D50"/>
    <w:rsid w:val="009B425C"/>
    <w:rsid w:val="009B4425"/>
    <w:rsid w:val="009B47A5"/>
    <w:rsid w:val="009B4E66"/>
    <w:rsid w:val="009B596B"/>
    <w:rsid w:val="009C1684"/>
    <w:rsid w:val="009C2276"/>
    <w:rsid w:val="009C2342"/>
    <w:rsid w:val="009C2DE0"/>
    <w:rsid w:val="009C337A"/>
    <w:rsid w:val="009C33E9"/>
    <w:rsid w:val="009C3CAB"/>
    <w:rsid w:val="009C5B3D"/>
    <w:rsid w:val="009C750B"/>
    <w:rsid w:val="009D0EDA"/>
    <w:rsid w:val="009D161B"/>
    <w:rsid w:val="009D1843"/>
    <w:rsid w:val="009D3B0F"/>
    <w:rsid w:val="009D3E6B"/>
    <w:rsid w:val="009D40E1"/>
    <w:rsid w:val="009D41A8"/>
    <w:rsid w:val="009D56F8"/>
    <w:rsid w:val="009D66E0"/>
    <w:rsid w:val="009D711B"/>
    <w:rsid w:val="009E0063"/>
    <w:rsid w:val="009E00FA"/>
    <w:rsid w:val="009E0B44"/>
    <w:rsid w:val="009E10A1"/>
    <w:rsid w:val="009E21D0"/>
    <w:rsid w:val="009E2493"/>
    <w:rsid w:val="009E2875"/>
    <w:rsid w:val="009E2D41"/>
    <w:rsid w:val="009E4074"/>
    <w:rsid w:val="009E4862"/>
    <w:rsid w:val="009E49CC"/>
    <w:rsid w:val="009E4D98"/>
    <w:rsid w:val="009E5273"/>
    <w:rsid w:val="009E54F5"/>
    <w:rsid w:val="009E7A11"/>
    <w:rsid w:val="009E7FF7"/>
    <w:rsid w:val="009F1E24"/>
    <w:rsid w:val="009F27A4"/>
    <w:rsid w:val="009F29D3"/>
    <w:rsid w:val="009F2F9A"/>
    <w:rsid w:val="009F3DFD"/>
    <w:rsid w:val="009F4B2A"/>
    <w:rsid w:val="009F4E61"/>
    <w:rsid w:val="009F54DF"/>
    <w:rsid w:val="009F57EA"/>
    <w:rsid w:val="009F5E07"/>
    <w:rsid w:val="009F5ECA"/>
    <w:rsid w:val="009F6AFC"/>
    <w:rsid w:val="009F6C4A"/>
    <w:rsid w:val="00A0040F"/>
    <w:rsid w:val="00A00582"/>
    <w:rsid w:val="00A00B88"/>
    <w:rsid w:val="00A013EC"/>
    <w:rsid w:val="00A017C0"/>
    <w:rsid w:val="00A0194A"/>
    <w:rsid w:val="00A0251E"/>
    <w:rsid w:val="00A03B88"/>
    <w:rsid w:val="00A04853"/>
    <w:rsid w:val="00A04BAE"/>
    <w:rsid w:val="00A05735"/>
    <w:rsid w:val="00A0607B"/>
    <w:rsid w:val="00A063D7"/>
    <w:rsid w:val="00A074AF"/>
    <w:rsid w:val="00A07B2B"/>
    <w:rsid w:val="00A0E0CB"/>
    <w:rsid w:val="00A10647"/>
    <w:rsid w:val="00A1064D"/>
    <w:rsid w:val="00A10A87"/>
    <w:rsid w:val="00A11433"/>
    <w:rsid w:val="00A114FA"/>
    <w:rsid w:val="00A1155A"/>
    <w:rsid w:val="00A116F1"/>
    <w:rsid w:val="00A11BD0"/>
    <w:rsid w:val="00A11C9F"/>
    <w:rsid w:val="00A12065"/>
    <w:rsid w:val="00A126AE"/>
    <w:rsid w:val="00A12FE2"/>
    <w:rsid w:val="00A133E8"/>
    <w:rsid w:val="00A14909"/>
    <w:rsid w:val="00A15CCB"/>
    <w:rsid w:val="00A1787B"/>
    <w:rsid w:val="00A20BAD"/>
    <w:rsid w:val="00A20D1A"/>
    <w:rsid w:val="00A210EF"/>
    <w:rsid w:val="00A2330D"/>
    <w:rsid w:val="00A24A74"/>
    <w:rsid w:val="00A25567"/>
    <w:rsid w:val="00A25D18"/>
    <w:rsid w:val="00A26924"/>
    <w:rsid w:val="00A27236"/>
    <w:rsid w:val="00A279CF"/>
    <w:rsid w:val="00A27ECC"/>
    <w:rsid w:val="00A30F0B"/>
    <w:rsid w:val="00A310FE"/>
    <w:rsid w:val="00A31D60"/>
    <w:rsid w:val="00A32492"/>
    <w:rsid w:val="00A32B78"/>
    <w:rsid w:val="00A330DD"/>
    <w:rsid w:val="00A3384C"/>
    <w:rsid w:val="00A33B17"/>
    <w:rsid w:val="00A3407D"/>
    <w:rsid w:val="00A347C3"/>
    <w:rsid w:val="00A347C8"/>
    <w:rsid w:val="00A34F9A"/>
    <w:rsid w:val="00A354E5"/>
    <w:rsid w:val="00A35B67"/>
    <w:rsid w:val="00A35F2E"/>
    <w:rsid w:val="00A3674E"/>
    <w:rsid w:val="00A36CEC"/>
    <w:rsid w:val="00A37B09"/>
    <w:rsid w:val="00A40001"/>
    <w:rsid w:val="00A41212"/>
    <w:rsid w:val="00A421D5"/>
    <w:rsid w:val="00A423AE"/>
    <w:rsid w:val="00A4257B"/>
    <w:rsid w:val="00A42611"/>
    <w:rsid w:val="00A4269D"/>
    <w:rsid w:val="00A4281E"/>
    <w:rsid w:val="00A4293E"/>
    <w:rsid w:val="00A44C20"/>
    <w:rsid w:val="00A44C74"/>
    <w:rsid w:val="00A44DDD"/>
    <w:rsid w:val="00A44E13"/>
    <w:rsid w:val="00A458D2"/>
    <w:rsid w:val="00A45FE2"/>
    <w:rsid w:val="00A462D0"/>
    <w:rsid w:val="00A46363"/>
    <w:rsid w:val="00A463CB"/>
    <w:rsid w:val="00A466DA"/>
    <w:rsid w:val="00A46986"/>
    <w:rsid w:val="00A46A9A"/>
    <w:rsid w:val="00A46D91"/>
    <w:rsid w:val="00A50314"/>
    <w:rsid w:val="00A5117F"/>
    <w:rsid w:val="00A5181F"/>
    <w:rsid w:val="00A51824"/>
    <w:rsid w:val="00A51EF7"/>
    <w:rsid w:val="00A52402"/>
    <w:rsid w:val="00A528AE"/>
    <w:rsid w:val="00A53824"/>
    <w:rsid w:val="00A53896"/>
    <w:rsid w:val="00A53D95"/>
    <w:rsid w:val="00A54279"/>
    <w:rsid w:val="00A54FFF"/>
    <w:rsid w:val="00A55674"/>
    <w:rsid w:val="00A56270"/>
    <w:rsid w:val="00A563B6"/>
    <w:rsid w:val="00A5684D"/>
    <w:rsid w:val="00A56969"/>
    <w:rsid w:val="00A57746"/>
    <w:rsid w:val="00A57B6A"/>
    <w:rsid w:val="00A601E3"/>
    <w:rsid w:val="00A603C1"/>
    <w:rsid w:val="00A6105F"/>
    <w:rsid w:val="00A61BDD"/>
    <w:rsid w:val="00A61F97"/>
    <w:rsid w:val="00A6243E"/>
    <w:rsid w:val="00A63BF9"/>
    <w:rsid w:val="00A65527"/>
    <w:rsid w:val="00A65DDC"/>
    <w:rsid w:val="00A673DB"/>
    <w:rsid w:val="00A700BF"/>
    <w:rsid w:val="00A71427"/>
    <w:rsid w:val="00A723F1"/>
    <w:rsid w:val="00A730C7"/>
    <w:rsid w:val="00A73736"/>
    <w:rsid w:val="00A73B37"/>
    <w:rsid w:val="00A74219"/>
    <w:rsid w:val="00A74582"/>
    <w:rsid w:val="00A749E8"/>
    <w:rsid w:val="00A76F3D"/>
    <w:rsid w:val="00A7737D"/>
    <w:rsid w:val="00A778AF"/>
    <w:rsid w:val="00A8033F"/>
    <w:rsid w:val="00A804C5"/>
    <w:rsid w:val="00A80B19"/>
    <w:rsid w:val="00A80C9F"/>
    <w:rsid w:val="00A81030"/>
    <w:rsid w:val="00A81B4C"/>
    <w:rsid w:val="00A82FE7"/>
    <w:rsid w:val="00A83891"/>
    <w:rsid w:val="00A83C2A"/>
    <w:rsid w:val="00A8428D"/>
    <w:rsid w:val="00A84791"/>
    <w:rsid w:val="00A848DC"/>
    <w:rsid w:val="00A84A20"/>
    <w:rsid w:val="00A870DA"/>
    <w:rsid w:val="00A8754B"/>
    <w:rsid w:val="00A87926"/>
    <w:rsid w:val="00A90CD8"/>
    <w:rsid w:val="00A90E3A"/>
    <w:rsid w:val="00A92F28"/>
    <w:rsid w:val="00A94745"/>
    <w:rsid w:val="00A9487F"/>
    <w:rsid w:val="00A9545F"/>
    <w:rsid w:val="00A95483"/>
    <w:rsid w:val="00A97133"/>
    <w:rsid w:val="00A97665"/>
    <w:rsid w:val="00AA1E30"/>
    <w:rsid w:val="00AA2C35"/>
    <w:rsid w:val="00AA2D25"/>
    <w:rsid w:val="00AA3087"/>
    <w:rsid w:val="00AA32B0"/>
    <w:rsid w:val="00AA3D9F"/>
    <w:rsid w:val="00AA3F81"/>
    <w:rsid w:val="00AA42EB"/>
    <w:rsid w:val="00AA4949"/>
    <w:rsid w:val="00AA4C1C"/>
    <w:rsid w:val="00AA5CD6"/>
    <w:rsid w:val="00AA645A"/>
    <w:rsid w:val="00AA6A71"/>
    <w:rsid w:val="00AA7710"/>
    <w:rsid w:val="00AA7AB1"/>
    <w:rsid w:val="00AA7C7C"/>
    <w:rsid w:val="00AB00FE"/>
    <w:rsid w:val="00AB0A08"/>
    <w:rsid w:val="00AB128A"/>
    <w:rsid w:val="00AB1621"/>
    <w:rsid w:val="00AB17BD"/>
    <w:rsid w:val="00AB1D29"/>
    <w:rsid w:val="00AB1F81"/>
    <w:rsid w:val="00AB218C"/>
    <w:rsid w:val="00AB255F"/>
    <w:rsid w:val="00AB26A9"/>
    <w:rsid w:val="00AB287A"/>
    <w:rsid w:val="00AB2F1B"/>
    <w:rsid w:val="00AB3730"/>
    <w:rsid w:val="00AB3C2D"/>
    <w:rsid w:val="00AB48A8"/>
    <w:rsid w:val="00AB5657"/>
    <w:rsid w:val="00AB7337"/>
    <w:rsid w:val="00AB7713"/>
    <w:rsid w:val="00AC02D3"/>
    <w:rsid w:val="00AC0799"/>
    <w:rsid w:val="00AC11B1"/>
    <w:rsid w:val="00AC13F7"/>
    <w:rsid w:val="00AC1EF0"/>
    <w:rsid w:val="00AC24A2"/>
    <w:rsid w:val="00AC41EF"/>
    <w:rsid w:val="00AC4429"/>
    <w:rsid w:val="00AC4513"/>
    <w:rsid w:val="00AC4548"/>
    <w:rsid w:val="00AC4758"/>
    <w:rsid w:val="00AC49B6"/>
    <w:rsid w:val="00AC52BB"/>
    <w:rsid w:val="00AC771E"/>
    <w:rsid w:val="00AD003A"/>
    <w:rsid w:val="00AD019D"/>
    <w:rsid w:val="00AD03A2"/>
    <w:rsid w:val="00AD0531"/>
    <w:rsid w:val="00AD05BA"/>
    <w:rsid w:val="00AD0B21"/>
    <w:rsid w:val="00AD14C4"/>
    <w:rsid w:val="00AD1544"/>
    <w:rsid w:val="00AD1D6D"/>
    <w:rsid w:val="00AD2500"/>
    <w:rsid w:val="00AD3E23"/>
    <w:rsid w:val="00AD4160"/>
    <w:rsid w:val="00AD4A33"/>
    <w:rsid w:val="00AD4E21"/>
    <w:rsid w:val="00AD53A9"/>
    <w:rsid w:val="00AD54B9"/>
    <w:rsid w:val="00AD580F"/>
    <w:rsid w:val="00AD62F8"/>
    <w:rsid w:val="00AD67ED"/>
    <w:rsid w:val="00AD72C8"/>
    <w:rsid w:val="00AD7CDA"/>
    <w:rsid w:val="00AE0229"/>
    <w:rsid w:val="00AE030D"/>
    <w:rsid w:val="00AE043A"/>
    <w:rsid w:val="00AE0D80"/>
    <w:rsid w:val="00AE1B40"/>
    <w:rsid w:val="00AE25E6"/>
    <w:rsid w:val="00AE298F"/>
    <w:rsid w:val="00AE29C4"/>
    <w:rsid w:val="00AE3B95"/>
    <w:rsid w:val="00AE3CB7"/>
    <w:rsid w:val="00AE3F0F"/>
    <w:rsid w:val="00AE50D5"/>
    <w:rsid w:val="00AE6BBA"/>
    <w:rsid w:val="00AE744D"/>
    <w:rsid w:val="00AE7A27"/>
    <w:rsid w:val="00AF0055"/>
    <w:rsid w:val="00AF0CA2"/>
    <w:rsid w:val="00AF1BA0"/>
    <w:rsid w:val="00AF1F9C"/>
    <w:rsid w:val="00AF2186"/>
    <w:rsid w:val="00AF306F"/>
    <w:rsid w:val="00AF36A3"/>
    <w:rsid w:val="00AF375F"/>
    <w:rsid w:val="00AF48EE"/>
    <w:rsid w:val="00AF570D"/>
    <w:rsid w:val="00AF5769"/>
    <w:rsid w:val="00AF5E1E"/>
    <w:rsid w:val="00AF5F41"/>
    <w:rsid w:val="00AF697A"/>
    <w:rsid w:val="00AF6E04"/>
    <w:rsid w:val="00B0003B"/>
    <w:rsid w:val="00B00B4F"/>
    <w:rsid w:val="00B017CD"/>
    <w:rsid w:val="00B01BDD"/>
    <w:rsid w:val="00B01EA2"/>
    <w:rsid w:val="00B01F77"/>
    <w:rsid w:val="00B023A6"/>
    <w:rsid w:val="00B026E2"/>
    <w:rsid w:val="00B02DCF"/>
    <w:rsid w:val="00B02F3D"/>
    <w:rsid w:val="00B03202"/>
    <w:rsid w:val="00B03268"/>
    <w:rsid w:val="00B0362C"/>
    <w:rsid w:val="00B03C7C"/>
    <w:rsid w:val="00B04053"/>
    <w:rsid w:val="00B04306"/>
    <w:rsid w:val="00B04F7A"/>
    <w:rsid w:val="00B05364"/>
    <w:rsid w:val="00B05A05"/>
    <w:rsid w:val="00B068F0"/>
    <w:rsid w:val="00B06B2B"/>
    <w:rsid w:val="00B07311"/>
    <w:rsid w:val="00B07D28"/>
    <w:rsid w:val="00B1023B"/>
    <w:rsid w:val="00B10A85"/>
    <w:rsid w:val="00B10AA9"/>
    <w:rsid w:val="00B10C05"/>
    <w:rsid w:val="00B110FC"/>
    <w:rsid w:val="00B11854"/>
    <w:rsid w:val="00B12EB1"/>
    <w:rsid w:val="00B132E0"/>
    <w:rsid w:val="00B13C58"/>
    <w:rsid w:val="00B13DF5"/>
    <w:rsid w:val="00B1430C"/>
    <w:rsid w:val="00B1494E"/>
    <w:rsid w:val="00B14998"/>
    <w:rsid w:val="00B149EC"/>
    <w:rsid w:val="00B15279"/>
    <w:rsid w:val="00B15412"/>
    <w:rsid w:val="00B16324"/>
    <w:rsid w:val="00B17101"/>
    <w:rsid w:val="00B171DD"/>
    <w:rsid w:val="00B171E9"/>
    <w:rsid w:val="00B174BF"/>
    <w:rsid w:val="00B1775A"/>
    <w:rsid w:val="00B20044"/>
    <w:rsid w:val="00B20DD5"/>
    <w:rsid w:val="00B21924"/>
    <w:rsid w:val="00B21D38"/>
    <w:rsid w:val="00B2231F"/>
    <w:rsid w:val="00B22569"/>
    <w:rsid w:val="00B225D9"/>
    <w:rsid w:val="00B2296D"/>
    <w:rsid w:val="00B229CC"/>
    <w:rsid w:val="00B2301C"/>
    <w:rsid w:val="00B23476"/>
    <w:rsid w:val="00B239D1"/>
    <w:rsid w:val="00B24312"/>
    <w:rsid w:val="00B24BF8"/>
    <w:rsid w:val="00B24FB7"/>
    <w:rsid w:val="00B25014"/>
    <w:rsid w:val="00B255E2"/>
    <w:rsid w:val="00B26A5C"/>
    <w:rsid w:val="00B26BB5"/>
    <w:rsid w:val="00B26C36"/>
    <w:rsid w:val="00B2795A"/>
    <w:rsid w:val="00B3063C"/>
    <w:rsid w:val="00B31138"/>
    <w:rsid w:val="00B31B6A"/>
    <w:rsid w:val="00B32808"/>
    <w:rsid w:val="00B32E9F"/>
    <w:rsid w:val="00B33569"/>
    <w:rsid w:val="00B33620"/>
    <w:rsid w:val="00B345BA"/>
    <w:rsid w:val="00B34CF1"/>
    <w:rsid w:val="00B353B2"/>
    <w:rsid w:val="00B35A26"/>
    <w:rsid w:val="00B35BB0"/>
    <w:rsid w:val="00B36388"/>
    <w:rsid w:val="00B36B5E"/>
    <w:rsid w:val="00B36D3B"/>
    <w:rsid w:val="00B36EC8"/>
    <w:rsid w:val="00B378A6"/>
    <w:rsid w:val="00B37A59"/>
    <w:rsid w:val="00B37AAA"/>
    <w:rsid w:val="00B37C59"/>
    <w:rsid w:val="00B4051D"/>
    <w:rsid w:val="00B41238"/>
    <w:rsid w:val="00B413AB"/>
    <w:rsid w:val="00B4143A"/>
    <w:rsid w:val="00B418C1"/>
    <w:rsid w:val="00B42355"/>
    <w:rsid w:val="00B42367"/>
    <w:rsid w:val="00B430C6"/>
    <w:rsid w:val="00B432E6"/>
    <w:rsid w:val="00B43501"/>
    <w:rsid w:val="00B436AA"/>
    <w:rsid w:val="00B43753"/>
    <w:rsid w:val="00B4380A"/>
    <w:rsid w:val="00B440EE"/>
    <w:rsid w:val="00B44477"/>
    <w:rsid w:val="00B4452C"/>
    <w:rsid w:val="00B4567F"/>
    <w:rsid w:val="00B459A5"/>
    <w:rsid w:val="00B45DC3"/>
    <w:rsid w:val="00B47182"/>
    <w:rsid w:val="00B47DF0"/>
    <w:rsid w:val="00B500AB"/>
    <w:rsid w:val="00B506A1"/>
    <w:rsid w:val="00B50E97"/>
    <w:rsid w:val="00B50FF3"/>
    <w:rsid w:val="00B51CAC"/>
    <w:rsid w:val="00B52405"/>
    <w:rsid w:val="00B52758"/>
    <w:rsid w:val="00B52B2F"/>
    <w:rsid w:val="00B53094"/>
    <w:rsid w:val="00B53339"/>
    <w:rsid w:val="00B533B2"/>
    <w:rsid w:val="00B5445D"/>
    <w:rsid w:val="00B548D8"/>
    <w:rsid w:val="00B54D11"/>
    <w:rsid w:val="00B55575"/>
    <w:rsid w:val="00B559E3"/>
    <w:rsid w:val="00B55C6B"/>
    <w:rsid w:val="00B56245"/>
    <w:rsid w:val="00B562E2"/>
    <w:rsid w:val="00B56CCE"/>
    <w:rsid w:val="00B56FE7"/>
    <w:rsid w:val="00B576A3"/>
    <w:rsid w:val="00B57C42"/>
    <w:rsid w:val="00B60584"/>
    <w:rsid w:val="00B61F77"/>
    <w:rsid w:val="00B62020"/>
    <w:rsid w:val="00B62449"/>
    <w:rsid w:val="00B6363D"/>
    <w:rsid w:val="00B63C28"/>
    <w:rsid w:val="00B652ED"/>
    <w:rsid w:val="00B659F0"/>
    <w:rsid w:val="00B6611F"/>
    <w:rsid w:val="00B6656B"/>
    <w:rsid w:val="00B66E2F"/>
    <w:rsid w:val="00B6762E"/>
    <w:rsid w:val="00B67940"/>
    <w:rsid w:val="00B67C66"/>
    <w:rsid w:val="00B70500"/>
    <w:rsid w:val="00B70566"/>
    <w:rsid w:val="00B70BE4"/>
    <w:rsid w:val="00B713BD"/>
    <w:rsid w:val="00B71B79"/>
    <w:rsid w:val="00B72A3A"/>
    <w:rsid w:val="00B7343D"/>
    <w:rsid w:val="00B737BA"/>
    <w:rsid w:val="00B744BC"/>
    <w:rsid w:val="00B74651"/>
    <w:rsid w:val="00B74D55"/>
    <w:rsid w:val="00B74EFA"/>
    <w:rsid w:val="00B755DF"/>
    <w:rsid w:val="00B75EC0"/>
    <w:rsid w:val="00B7621C"/>
    <w:rsid w:val="00B7629D"/>
    <w:rsid w:val="00B76E86"/>
    <w:rsid w:val="00B77F1F"/>
    <w:rsid w:val="00B800EA"/>
    <w:rsid w:val="00B80135"/>
    <w:rsid w:val="00B80922"/>
    <w:rsid w:val="00B80D34"/>
    <w:rsid w:val="00B824D2"/>
    <w:rsid w:val="00B8297C"/>
    <w:rsid w:val="00B82BFA"/>
    <w:rsid w:val="00B82EA3"/>
    <w:rsid w:val="00B83533"/>
    <w:rsid w:val="00B84E87"/>
    <w:rsid w:val="00B857CE"/>
    <w:rsid w:val="00B859FF"/>
    <w:rsid w:val="00B86610"/>
    <w:rsid w:val="00B86C96"/>
    <w:rsid w:val="00B90567"/>
    <w:rsid w:val="00B918BA"/>
    <w:rsid w:val="00B92135"/>
    <w:rsid w:val="00B92225"/>
    <w:rsid w:val="00B93600"/>
    <w:rsid w:val="00B938FA"/>
    <w:rsid w:val="00B9394D"/>
    <w:rsid w:val="00B93A9B"/>
    <w:rsid w:val="00B94304"/>
    <w:rsid w:val="00B94564"/>
    <w:rsid w:val="00B956E8"/>
    <w:rsid w:val="00B961E9"/>
    <w:rsid w:val="00B96892"/>
    <w:rsid w:val="00B96A9C"/>
    <w:rsid w:val="00B96B1E"/>
    <w:rsid w:val="00B973D0"/>
    <w:rsid w:val="00B97889"/>
    <w:rsid w:val="00B97C85"/>
    <w:rsid w:val="00B97CBB"/>
    <w:rsid w:val="00BA0568"/>
    <w:rsid w:val="00BA10BF"/>
    <w:rsid w:val="00BA1D98"/>
    <w:rsid w:val="00BA211F"/>
    <w:rsid w:val="00BA2139"/>
    <w:rsid w:val="00BA3150"/>
    <w:rsid w:val="00BA3EC6"/>
    <w:rsid w:val="00BA4FD3"/>
    <w:rsid w:val="00BA57AA"/>
    <w:rsid w:val="00BA5CF9"/>
    <w:rsid w:val="00BA5D5B"/>
    <w:rsid w:val="00BA6101"/>
    <w:rsid w:val="00BA6C59"/>
    <w:rsid w:val="00BA74F7"/>
    <w:rsid w:val="00BB054D"/>
    <w:rsid w:val="00BB055A"/>
    <w:rsid w:val="00BB064D"/>
    <w:rsid w:val="00BB0D2C"/>
    <w:rsid w:val="00BB1FE8"/>
    <w:rsid w:val="00BB2235"/>
    <w:rsid w:val="00BB288A"/>
    <w:rsid w:val="00BB2D96"/>
    <w:rsid w:val="00BB4369"/>
    <w:rsid w:val="00BB5506"/>
    <w:rsid w:val="00BB5A3A"/>
    <w:rsid w:val="00BB7B2E"/>
    <w:rsid w:val="00BC06E8"/>
    <w:rsid w:val="00BC0843"/>
    <w:rsid w:val="00BC0935"/>
    <w:rsid w:val="00BC153D"/>
    <w:rsid w:val="00BC1E6A"/>
    <w:rsid w:val="00BC29C7"/>
    <w:rsid w:val="00BC3C1F"/>
    <w:rsid w:val="00BC40E2"/>
    <w:rsid w:val="00BC537F"/>
    <w:rsid w:val="00BC568B"/>
    <w:rsid w:val="00BC57D8"/>
    <w:rsid w:val="00BC66D3"/>
    <w:rsid w:val="00BC6FFB"/>
    <w:rsid w:val="00BC76DF"/>
    <w:rsid w:val="00BC788E"/>
    <w:rsid w:val="00BC7EFF"/>
    <w:rsid w:val="00BD018D"/>
    <w:rsid w:val="00BD0683"/>
    <w:rsid w:val="00BD0E9B"/>
    <w:rsid w:val="00BD1EC1"/>
    <w:rsid w:val="00BD1F4D"/>
    <w:rsid w:val="00BD2463"/>
    <w:rsid w:val="00BD2CA4"/>
    <w:rsid w:val="00BD338A"/>
    <w:rsid w:val="00BD3680"/>
    <w:rsid w:val="00BD3686"/>
    <w:rsid w:val="00BD3C9C"/>
    <w:rsid w:val="00BD485E"/>
    <w:rsid w:val="00BD5053"/>
    <w:rsid w:val="00BD62A4"/>
    <w:rsid w:val="00BD62B8"/>
    <w:rsid w:val="00BD6D76"/>
    <w:rsid w:val="00BD6E6E"/>
    <w:rsid w:val="00BD75EA"/>
    <w:rsid w:val="00BE0422"/>
    <w:rsid w:val="00BE04FF"/>
    <w:rsid w:val="00BE0DBE"/>
    <w:rsid w:val="00BE0FB5"/>
    <w:rsid w:val="00BE1789"/>
    <w:rsid w:val="00BE2547"/>
    <w:rsid w:val="00BE2B78"/>
    <w:rsid w:val="00BE319B"/>
    <w:rsid w:val="00BE35F3"/>
    <w:rsid w:val="00BE428F"/>
    <w:rsid w:val="00BE4B32"/>
    <w:rsid w:val="00BE52E9"/>
    <w:rsid w:val="00BE5792"/>
    <w:rsid w:val="00BE5B1D"/>
    <w:rsid w:val="00BE5C64"/>
    <w:rsid w:val="00BE62DD"/>
    <w:rsid w:val="00BE63FB"/>
    <w:rsid w:val="00BE6C50"/>
    <w:rsid w:val="00BE70AA"/>
    <w:rsid w:val="00BE7250"/>
    <w:rsid w:val="00BE7266"/>
    <w:rsid w:val="00BE7976"/>
    <w:rsid w:val="00BE79D5"/>
    <w:rsid w:val="00BF09DC"/>
    <w:rsid w:val="00BF19F3"/>
    <w:rsid w:val="00BF1E65"/>
    <w:rsid w:val="00BF2320"/>
    <w:rsid w:val="00BF26FA"/>
    <w:rsid w:val="00BF27CC"/>
    <w:rsid w:val="00BF2CC6"/>
    <w:rsid w:val="00BF2F19"/>
    <w:rsid w:val="00BF3EAC"/>
    <w:rsid w:val="00BF4095"/>
    <w:rsid w:val="00BF58A8"/>
    <w:rsid w:val="00BF5DE5"/>
    <w:rsid w:val="00BF6BFF"/>
    <w:rsid w:val="00BF7147"/>
    <w:rsid w:val="00BF71AC"/>
    <w:rsid w:val="00BF7902"/>
    <w:rsid w:val="00C0036A"/>
    <w:rsid w:val="00C00601"/>
    <w:rsid w:val="00C00C2C"/>
    <w:rsid w:val="00C00CC6"/>
    <w:rsid w:val="00C01505"/>
    <w:rsid w:val="00C02103"/>
    <w:rsid w:val="00C026CE"/>
    <w:rsid w:val="00C02E12"/>
    <w:rsid w:val="00C03165"/>
    <w:rsid w:val="00C0386D"/>
    <w:rsid w:val="00C03F87"/>
    <w:rsid w:val="00C04C9E"/>
    <w:rsid w:val="00C04CE8"/>
    <w:rsid w:val="00C04E21"/>
    <w:rsid w:val="00C05412"/>
    <w:rsid w:val="00C05551"/>
    <w:rsid w:val="00C05974"/>
    <w:rsid w:val="00C06565"/>
    <w:rsid w:val="00C06D67"/>
    <w:rsid w:val="00C06E27"/>
    <w:rsid w:val="00C072D9"/>
    <w:rsid w:val="00C07CD9"/>
    <w:rsid w:val="00C10A4B"/>
    <w:rsid w:val="00C116EA"/>
    <w:rsid w:val="00C122BE"/>
    <w:rsid w:val="00C129E7"/>
    <w:rsid w:val="00C12C1E"/>
    <w:rsid w:val="00C144A7"/>
    <w:rsid w:val="00C145C0"/>
    <w:rsid w:val="00C1478E"/>
    <w:rsid w:val="00C1523A"/>
    <w:rsid w:val="00C16241"/>
    <w:rsid w:val="00C16A84"/>
    <w:rsid w:val="00C1748D"/>
    <w:rsid w:val="00C20CB9"/>
    <w:rsid w:val="00C21083"/>
    <w:rsid w:val="00C210D6"/>
    <w:rsid w:val="00C21A28"/>
    <w:rsid w:val="00C21D3E"/>
    <w:rsid w:val="00C21DB2"/>
    <w:rsid w:val="00C21E0F"/>
    <w:rsid w:val="00C22753"/>
    <w:rsid w:val="00C2321D"/>
    <w:rsid w:val="00C23821"/>
    <w:rsid w:val="00C23C2B"/>
    <w:rsid w:val="00C23F1B"/>
    <w:rsid w:val="00C245F7"/>
    <w:rsid w:val="00C24820"/>
    <w:rsid w:val="00C24CE3"/>
    <w:rsid w:val="00C2522E"/>
    <w:rsid w:val="00C25FB7"/>
    <w:rsid w:val="00C27722"/>
    <w:rsid w:val="00C30505"/>
    <w:rsid w:val="00C3075A"/>
    <w:rsid w:val="00C308F8"/>
    <w:rsid w:val="00C309E1"/>
    <w:rsid w:val="00C3331D"/>
    <w:rsid w:val="00C33C30"/>
    <w:rsid w:val="00C33C96"/>
    <w:rsid w:val="00C33DA3"/>
    <w:rsid w:val="00C34778"/>
    <w:rsid w:val="00C34980"/>
    <w:rsid w:val="00C36037"/>
    <w:rsid w:val="00C3605B"/>
    <w:rsid w:val="00C364AE"/>
    <w:rsid w:val="00C37A4A"/>
    <w:rsid w:val="00C37C44"/>
    <w:rsid w:val="00C40037"/>
    <w:rsid w:val="00C40749"/>
    <w:rsid w:val="00C41218"/>
    <w:rsid w:val="00C41543"/>
    <w:rsid w:val="00C41EEF"/>
    <w:rsid w:val="00C42FD3"/>
    <w:rsid w:val="00C4327B"/>
    <w:rsid w:val="00C4377E"/>
    <w:rsid w:val="00C437B1"/>
    <w:rsid w:val="00C4394C"/>
    <w:rsid w:val="00C44535"/>
    <w:rsid w:val="00C4489E"/>
    <w:rsid w:val="00C4585E"/>
    <w:rsid w:val="00C45F9A"/>
    <w:rsid w:val="00C46BA2"/>
    <w:rsid w:val="00C5034D"/>
    <w:rsid w:val="00C51A39"/>
    <w:rsid w:val="00C52EFF"/>
    <w:rsid w:val="00C536DB"/>
    <w:rsid w:val="00C54927"/>
    <w:rsid w:val="00C550DF"/>
    <w:rsid w:val="00C55C21"/>
    <w:rsid w:val="00C55C83"/>
    <w:rsid w:val="00C55D04"/>
    <w:rsid w:val="00C56635"/>
    <w:rsid w:val="00C575D9"/>
    <w:rsid w:val="00C57705"/>
    <w:rsid w:val="00C60417"/>
    <w:rsid w:val="00C614F1"/>
    <w:rsid w:val="00C61DB0"/>
    <w:rsid w:val="00C61F8E"/>
    <w:rsid w:val="00C62F6D"/>
    <w:rsid w:val="00C650AA"/>
    <w:rsid w:val="00C654DE"/>
    <w:rsid w:val="00C65FB0"/>
    <w:rsid w:val="00C6754E"/>
    <w:rsid w:val="00C6756C"/>
    <w:rsid w:val="00C67806"/>
    <w:rsid w:val="00C70608"/>
    <w:rsid w:val="00C706E0"/>
    <w:rsid w:val="00C70F4D"/>
    <w:rsid w:val="00C71F5F"/>
    <w:rsid w:val="00C736A2"/>
    <w:rsid w:val="00C73E4F"/>
    <w:rsid w:val="00C74AB7"/>
    <w:rsid w:val="00C75F04"/>
    <w:rsid w:val="00C76B6B"/>
    <w:rsid w:val="00C76D02"/>
    <w:rsid w:val="00C7776E"/>
    <w:rsid w:val="00C77C7F"/>
    <w:rsid w:val="00C77DAD"/>
    <w:rsid w:val="00C80FFD"/>
    <w:rsid w:val="00C812BD"/>
    <w:rsid w:val="00C81B3B"/>
    <w:rsid w:val="00C82A8A"/>
    <w:rsid w:val="00C831A9"/>
    <w:rsid w:val="00C8359C"/>
    <w:rsid w:val="00C83992"/>
    <w:rsid w:val="00C84782"/>
    <w:rsid w:val="00C84B06"/>
    <w:rsid w:val="00C85710"/>
    <w:rsid w:val="00C85C15"/>
    <w:rsid w:val="00C8742D"/>
    <w:rsid w:val="00C900AF"/>
    <w:rsid w:val="00C90193"/>
    <w:rsid w:val="00C90335"/>
    <w:rsid w:val="00C911EC"/>
    <w:rsid w:val="00C91FF6"/>
    <w:rsid w:val="00C924D8"/>
    <w:rsid w:val="00C92936"/>
    <w:rsid w:val="00C92A02"/>
    <w:rsid w:val="00C92C62"/>
    <w:rsid w:val="00C92D94"/>
    <w:rsid w:val="00C93673"/>
    <w:rsid w:val="00C936A0"/>
    <w:rsid w:val="00C94234"/>
    <w:rsid w:val="00C953FD"/>
    <w:rsid w:val="00C95BBB"/>
    <w:rsid w:val="00C95E1A"/>
    <w:rsid w:val="00C96651"/>
    <w:rsid w:val="00C96A31"/>
    <w:rsid w:val="00C972A9"/>
    <w:rsid w:val="00C97860"/>
    <w:rsid w:val="00C97EF4"/>
    <w:rsid w:val="00C97FE2"/>
    <w:rsid w:val="00CA0A26"/>
    <w:rsid w:val="00CA1937"/>
    <w:rsid w:val="00CA2B12"/>
    <w:rsid w:val="00CA42CA"/>
    <w:rsid w:val="00CA4AE2"/>
    <w:rsid w:val="00CA4FAD"/>
    <w:rsid w:val="00CA51CC"/>
    <w:rsid w:val="00CA57D2"/>
    <w:rsid w:val="00CA6F61"/>
    <w:rsid w:val="00CA77AD"/>
    <w:rsid w:val="00CB021B"/>
    <w:rsid w:val="00CB0540"/>
    <w:rsid w:val="00CB075B"/>
    <w:rsid w:val="00CB169C"/>
    <w:rsid w:val="00CB2A8E"/>
    <w:rsid w:val="00CB2B84"/>
    <w:rsid w:val="00CB2CEA"/>
    <w:rsid w:val="00CB3019"/>
    <w:rsid w:val="00CB342F"/>
    <w:rsid w:val="00CB3BA0"/>
    <w:rsid w:val="00CB4FF9"/>
    <w:rsid w:val="00CB51A2"/>
    <w:rsid w:val="00CB5452"/>
    <w:rsid w:val="00CB578E"/>
    <w:rsid w:val="00CB6A41"/>
    <w:rsid w:val="00CB79CA"/>
    <w:rsid w:val="00CB7ADA"/>
    <w:rsid w:val="00CB94F1"/>
    <w:rsid w:val="00CC04D9"/>
    <w:rsid w:val="00CC0729"/>
    <w:rsid w:val="00CC381C"/>
    <w:rsid w:val="00CC383D"/>
    <w:rsid w:val="00CC3A10"/>
    <w:rsid w:val="00CC3B8F"/>
    <w:rsid w:val="00CC3BFB"/>
    <w:rsid w:val="00CC5190"/>
    <w:rsid w:val="00CC55A7"/>
    <w:rsid w:val="00CC670E"/>
    <w:rsid w:val="00CC6968"/>
    <w:rsid w:val="00CC727B"/>
    <w:rsid w:val="00CC7AEA"/>
    <w:rsid w:val="00CD0016"/>
    <w:rsid w:val="00CD121F"/>
    <w:rsid w:val="00CD1507"/>
    <w:rsid w:val="00CD177A"/>
    <w:rsid w:val="00CD1F74"/>
    <w:rsid w:val="00CD234B"/>
    <w:rsid w:val="00CD2583"/>
    <w:rsid w:val="00CD27DB"/>
    <w:rsid w:val="00CD280B"/>
    <w:rsid w:val="00CD35D2"/>
    <w:rsid w:val="00CD37F5"/>
    <w:rsid w:val="00CD3CCF"/>
    <w:rsid w:val="00CD4736"/>
    <w:rsid w:val="00CD4F1A"/>
    <w:rsid w:val="00CD5716"/>
    <w:rsid w:val="00CD57D2"/>
    <w:rsid w:val="00CD607A"/>
    <w:rsid w:val="00CD618A"/>
    <w:rsid w:val="00CD6FDC"/>
    <w:rsid w:val="00CD74D4"/>
    <w:rsid w:val="00CE086B"/>
    <w:rsid w:val="00CE0E06"/>
    <w:rsid w:val="00CE1524"/>
    <w:rsid w:val="00CE255D"/>
    <w:rsid w:val="00CE2749"/>
    <w:rsid w:val="00CE301D"/>
    <w:rsid w:val="00CE3092"/>
    <w:rsid w:val="00CE31A4"/>
    <w:rsid w:val="00CE396B"/>
    <w:rsid w:val="00CE3AFC"/>
    <w:rsid w:val="00CE4768"/>
    <w:rsid w:val="00CE4D94"/>
    <w:rsid w:val="00CE4FD1"/>
    <w:rsid w:val="00CE5919"/>
    <w:rsid w:val="00CE5CC3"/>
    <w:rsid w:val="00CE61E5"/>
    <w:rsid w:val="00CE672C"/>
    <w:rsid w:val="00CE6C84"/>
    <w:rsid w:val="00CE6D55"/>
    <w:rsid w:val="00CE6EA0"/>
    <w:rsid w:val="00CE72F1"/>
    <w:rsid w:val="00CE7771"/>
    <w:rsid w:val="00CF0B6A"/>
    <w:rsid w:val="00CF0E98"/>
    <w:rsid w:val="00CF130F"/>
    <w:rsid w:val="00CF16E4"/>
    <w:rsid w:val="00CF19B5"/>
    <w:rsid w:val="00CF2905"/>
    <w:rsid w:val="00CF2E73"/>
    <w:rsid w:val="00CF2FE0"/>
    <w:rsid w:val="00CF35C8"/>
    <w:rsid w:val="00CF427D"/>
    <w:rsid w:val="00CF4FC0"/>
    <w:rsid w:val="00CF5F1F"/>
    <w:rsid w:val="00CF6276"/>
    <w:rsid w:val="00CF7575"/>
    <w:rsid w:val="00CF7C0D"/>
    <w:rsid w:val="00D01258"/>
    <w:rsid w:val="00D0166D"/>
    <w:rsid w:val="00D0182F"/>
    <w:rsid w:val="00D01B56"/>
    <w:rsid w:val="00D030A5"/>
    <w:rsid w:val="00D031B6"/>
    <w:rsid w:val="00D03776"/>
    <w:rsid w:val="00D03EF8"/>
    <w:rsid w:val="00D04449"/>
    <w:rsid w:val="00D058EC"/>
    <w:rsid w:val="00D05D23"/>
    <w:rsid w:val="00D06BDB"/>
    <w:rsid w:val="00D06EA5"/>
    <w:rsid w:val="00D10494"/>
    <w:rsid w:val="00D104B9"/>
    <w:rsid w:val="00D1053D"/>
    <w:rsid w:val="00D111D2"/>
    <w:rsid w:val="00D111EF"/>
    <w:rsid w:val="00D1171E"/>
    <w:rsid w:val="00D118A9"/>
    <w:rsid w:val="00D11D05"/>
    <w:rsid w:val="00D12667"/>
    <w:rsid w:val="00D13098"/>
    <w:rsid w:val="00D13B03"/>
    <w:rsid w:val="00D14451"/>
    <w:rsid w:val="00D1454A"/>
    <w:rsid w:val="00D15C48"/>
    <w:rsid w:val="00D15DB1"/>
    <w:rsid w:val="00D16EF4"/>
    <w:rsid w:val="00D1746D"/>
    <w:rsid w:val="00D178FC"/>
    <w:rsid w:val="00D17BFC"/>
    <w:rsid w:val="00D2030F"/>
    <w:rsid w:val="00D204FA"/>
    <w:rsid w:val="00D2095F"/>
    <w:rsid w:val="00D20B34"/>
    <w:rsid w:val="00D20D43"/>
    <w:rsid w:val="00D21251"/>
    <w:rsid w:val="00D2159F"/>
    <w:rsid w:val="00D21FF3"/>
    <w:rsid w:val="00D22111"/>
    <w:rsid w:val="00D2252B"/>
    <w:rsid w:val="00D227AE"/>
    <w:rsid w:val="00D22A4F"/>
    <w:rsid w:val="00D22E54"/>
    <w:rsid w:val="00D23808"/>
    <w:rsid w:val="00D244B0"/>
    <w:rsid w:val="00D24D44"/>
    <w:rsid w:val="00D25276"/>
    <w:rsid w:val="00D2543D"/>
    <w:rsid w:val="00D268E9"/>
    <w:rsid w:val="00D269A7"/>
    <w:rsid w:val="00D26F10"/>
    <w:rsid w:val="00D270D2"/>
    <w:rsid w:val="00D27491"/>
    <w:rsid w:val="00D274C0"/>
    <w:rsid w:val="00D27EC9"/>
    <w:rsid w:val="00D305A9"/>
    <w:rsid w:val="00D31692"/>
    <w:rsid w:val="00D31BE6"/>
    <w:rsid w:val="00D326E0"/>
    <w:rsid w:val="00D32FE5"/>
    <w:rsid w:val="00D33005"/>
    <w:rsid w:val="00D3328F"/>
    <w:rsid w:val="00D339E2"/>
    <w:rsid w:val="00D33B92"/>
    <w:rsid w:val="00D33B96"/>
    <w:rsid w:val="00D34531"/>
    <w:rsid w:val="00D346D3"/>
    <w:rsid w:val="00D34916"/>
    <w:rsid w:val="00D3612A"/>
    <w:rsid w:val="00D37410"/>
    <w:rsid w:val="00D37DA9"/>
    <w:rsid w:val="00D37F90"/>
    <w:rsid w:val="00D4037D"/>
    <w:rsid w:val="00D40490"/>
    <w:rsid w:val="00D42500"/>
    <w:rsid w:val="00D431ED"/>
    <w:rsid w:val="00D43707"/>
    <w:rsid w:val="00D43F27"/>
    <w:rsid w:val="00D44086"/>
    <w:rsid w:val="00D44882"/>
    <w:rsid w:val="00D44A47"/>
    <w:rsid w:val="00D46580"/>
    <w:rsid w:val="00D46A6A"/>
    <w:rsid w:val="00D46EEF"/>
    <w:rsid w:val="00D47341"/>
    <w:rsid w:val="00D50723"/>
    <w:rsid w:val="00D5198C"/>
    <w:rsid w:val="00D51B34"/>
    <w:rsid w:val="00D5251D"/>
    <w:rsid w:val="00D536A6"/>
    <w:rsid w:val="00D536CB"/>
    <w:rsid w:val="00D53AC7"/>
    <w:rsid w:val="00D53BE2"/>
    <w:rsid w:val="00D54291"/>
    <w:rsid w:val="00D548C4"/>
    <w:rsid w:val="00D5506C"/>
    <w:rsid w:val="00D555E3"/>
    <w:rsid w:val="00D5572B"/>
    <w:rsid w:val="00D557A5"/>
    <w:rsid w:val="00D55929"/>
    <w:rsid w:val="00D55C63"/>
    <w:rsid w:val="00D56753"/>
    <w:rsid w:val="00D56799"/>
    <w:rsid w:val="00D56FC5"/>
    <w:rsid w:val="00D57E36"/>
    <w:rsid w:val="00D60D16"/>
    <w:rsid w:val="00D61B77"/>
    <w:rsid w:val="00D64F39"/>
    <w:rsid w:val="00D65620"/>
    <w:rsid w:val="00D663B3"/>
    <w:rsid w:val="00D66A5E"/>
    <w:rsid w:val="00D701C7"/>
    <w:rsid w:val="00D7041D"/>
    <w:rsid w:val="00D70DB8"/>
    <w:rsid w:val="00D713EC"/>
    <w:rsid w:val="00D7454D"/>
    <w:rsid w:val="00D76013"/>
    <w:rsid w:val="00D76109"/>
    <w:rsid w:val="00D77235"/>
    <w:rsid w:val="00D777AD"/>
    <w:rsid w:val="00D8066C"/>
    <w:rsid w:val="00D813C7"/>
    <w:rsid w:val="00D8182E"/>
    <w:rsid w:val="00D81C2B"/>
    <w:rsid w:val="00D81D21"/>
    <w:rsid w:val="00D81D5E"/>
    <w:rsid w:val="00D8200B"/>
    <w:rsid w:val="00D82B78"/>
    <w:rsid w:val="00D82C32"/>
    <w:rsid w:val="00D835E7"/>
    <w:rsid w:val="00D84133"/>
    <w:rsid w:val="00D8414E"/>
    <w:rsid w:val="00D84578"/>
    <w:rsid w:val="00D84647"/>
    <w:rsid w:val="00D847E3"/>
    <w:rsid w:val="00D84ED4"/>
    <w:rsid w:val="00D85326"/>
    <w:rsid w:val="00D85E42"/>
    <w:rsid w:val="00D85E9B"/>
    <w:rsid w:val="00D863E2"/>
    <w:rsid w:val="00D87110"/>
    <w:rsid w:val="00D87BE5"/>
    <w:rsid w:val="00D905BC"/>
    <w:rsid w:val="00D90954"/>
    <w:rsid w:val="00D90D48"/>
    <w:rsid w:val="00D90F35"/>
    <w:rsid w:val="00D91E96"/>
    <w:rsid w:val="00D91FDB"/>
    <w:rsid w:val="00D92176"/>
    <w:rsid w:val="00D92275"/>
    <w:rsid w:val="00D92505"/>
    <w:rsid w:val="00D92908"/>
    <w:rsid w:val="00D93C5F"/>
    <w:rsid w:val="00D94E0D"/>
    <w:rsid w:val="00D95659"/>
    <w:rsid w:val="00D95839"/>
    <w:rsid w:val="00D9634C"/>
    <w:rsid w:val="00D96B50"/>
    <w:rsid w:val="00D97A37"/>
    <w:rsid w:val="00DA11C7"/>
    <w:rsid w:val="00DA14C5"/>
    <w:rsid w:val="00DA16BA"/>
    <w:rsid w:val="00DA16D5"/>
    <w:rsid w:val="00DA1867"/>
    <w:rsid w:val="00DA248E"/>
    <w:rsid w:val="00DA2889"/>
    <w:rsid w:val="00DA3561"/>
    <w:rsid w:val="00DA3F5B"/>
    <w:rsid w:val="00DA4251"/>
    <w:rsid w:val="00DA65D4"/>
    <w:rsid w:val="00DA680E"/>
    <w:rsid w:val="00DA6AE8"/>
    <w:rsid w:val="00DA7072"/>
    <w:rsid w:val="00DA735E"/>
    <w:rsid w:val="00DA7D1C"/>
    <w:rsid w:val="00DB0035"/>
    <w:rsid w:val="00DB0480"/>
    <w:rsid w:val="00DB1ABF"/>
    <w:rsid w:val="00DB1DD5"/>
    <w:rsid w:val="00DB1DDD"/>
    <w:rsid w:val="00DB2420"/>
    <w:rsid w:val="00DB25FA"/>
    <w:rsid w:val="00DB26BD"/>
    <w:rsid w:val="00DB2D90"/>
    <w:rsid w:val="00DB36E7"/>
    <w:rsid w:val="00DB3DD3"/>
    <w:rsid w:val="00DB43CD"/>
    <w:rsid w:val="00DB4641"/>
    <w:rsid w:val="00DB498C"/>
    <w:rsid w:val="00DB5677"/>
    <w:rsid w:val="00DB5FCB"/>
    <w:rsid w:val="00DB6D6B"/>
    <w:rsid w:val="00DB6F96"/>
    <w:rsid w:val="00DB7D87"/>
    <w:rsid w:val="00DB7E9D"/>
    <w:rsid w:val="00DC06D7"/>
    <w:rsid w:val="00DC0A00"/>
    <w:rsid w:val="00DC0D77"/>
    <w:rsid w:val="00DC0EF3"/>
    <w:rsid w:val="00DC155D"/>
    <w:rsid w:val="00DC1DE2"/>
    <w:rsid w:val="00DC1FF5"/>
    <w:rsid w:val="00DC267C"/>
    <w:rsid w:val="00DC2EA7"/>
    <w:rsid w:val="00DC470D"/>
    <w:rsid w:val="00DC493F"/>
    <w:rsid w:val="00DC5BDE"/>
    <w:rsid w:val="00DD0F6E"/>
    <w:rsid w:val="00DD18A1"/>
    <w:rsid w:val="00DD1C55"/>
    <w:rsid w:val="00DD2109"/>
    <w:rsid w:val="00DD24B7"/>
    <w:rsid w:val="00DD2926"/>
    <w:rsid w:val="00DD3268"/>
    <w:rsid w:val="00DD3FF2"/>
    <w:rsid w:val="00DD4736"/>
    <w:rsid w:val="00DD4792"/>
    <w:rsid w:val="00DD56B9"/>
    <w:rsid w:val="00DD6A81"/>
    <w:rsid w:val="00DD6E75"/>
    <w:rsid w:val="00DD70FE"/>
    <w:rsid w:val="00DD71B4"/>
    <w:rsid w:val="00DD74FA"/>
    <w:rsid w:val="00DD7919"/>
    <w:rsid w:val="00DE00FD"/>
    <w:rsid w:val="00DE021B"/>
    <w:rsid w:val="00DE0958"/>
    <w:rsid w:val="00DE0A4C"/>
    <w:rsid w:val="00DE0D3E"/>
    <w:rsid w:val="00DE135D"/>
    <w:rsid w:val="00DE137E"/>
    <w:rsid w:val="00DE19A1"/>
    <w:rsid w:val="00DE21ED"/>
    <w:rsid w:val="00DE25EF"/>
    <w:rsid w:val="00DE2CCD"/>
    <w:rsid w:val="00DE2EAA"/>
    <w:rsid w:val="00DE3E45"/>
    <w:rsid w:val="00DE4476"/>
    <w:rsid w:val="00DE4D4B"/>
    <w:rsid w:val="00DE4ED2"/>
    <w:rsid w:val="00DE4F54"/>
    <w:rsid w:val="00DE5817"/>
    <w:rsid w:val="00DE63B3"/>
    <w:rsid w:val="00DE6AF1"/>
    <w:rsid w:val="00DE7801"/>
    <w:rsid w:val="00DE7FBA"/>
    <w:rsid w:val="00DF1684"/>
    <w:rsid w:val="00DF25D6"/>
    <w:rsid w:val="00DF37FA"/>
    <w:rsid w:val="00DF399F"/>
    <w:rsid w:val="00DF3C55"/>
    <w:rsid w:val="00DF3D04"/>
    <w:rsid w:val="00DF4476"/>
    <w:rsid w:val="00DF49AD"/>
    <w:rsid w:val="00DF4B69"/>
    <w:rsid w:val="00DF60AF"/>
    <w:rsid w:val="00DF6584"/>
    <w:rsid w:val="00DF6C50"/>
    <w:rsid w:val="00DF6F3A"/>
    <w:rsid w:val="00DF7400"/>
    <w:rsid w:val="00DF7C92"/>
    <w:rsid w:val="00DF7DCC"/>
    <w:rsid w:val="00E002AC"/>
    <w:rsid w:val="00E00DFC"/>
    <w:rsid w:val="00E00E45"/>
    <w:rsid w:val="00E0140D"/>
    <w:rsid w:val="00E01A56"/>
    <w:rsid w:val="00E01A8A"/>
    <w:rsid w:val="00E032E5"/>
    <w:rsid w:val="00E03570"/>
    <w:rsid w:val="00E046A7"/>
    <w:rsid w:val="00E04C58"/>
    <w:rsid w:val="00E0530C"/>
    <w:rsid w:val="00E05D4A"/>
    <w:rsid w:val="00E06ADF"/>
    <w:rsid w:val="00E06B6D"/>
    <w:rsid w:val="00E07919"/>
    <w:rsid w:val="00E10B27"/>
    <w:rsid w:val="00E121FF"/>
    <w:rsid w:val="00E12708"/>
    <w:rsid w:val="00E129C4"/>
    <w:rsid w:val="00E12E46"/>
    <w:rsid w:val="00E130FD"/>
    <w:rsid w:val="00E13105"/>
    <w:rsid w:val="00E1325C"/>
    <w:rsid w:val="00E13B21"/>
    <w:rsid w:val="00E14087"/>
    <w:rsid w:val="00E145AC"/>
    <w:rsid w:val="00E15650"/>
    <w:rsid w:val="00E1572C"/>
    <w:rsid w:val="00E1579B"/>
    <w:rsid w:val="00E15E72"/>
    <w:rsid w:val="00E16BBB"/>
    <w:rsid w:val="00E22A1C"/>
    <w:rsid w:val="00E22AED"/>
    <w:rsid w:val="00E23580"/>
    <w:rsid w:val="00E23EB9"/>
    <w:rsid w:val="00E23FB6"/>
    <w:rsid w:val="00E2408F"/>
    <w:rsid w:val="00E2417F"/>
    <w:rsid w:val="00E24A53"/>
    <w:rsid w:val="00E25127"/>
    <w:rsid w:val="00E2559F"/>
    <w:rsid w:val="00E27D28"/>
    <w:rsid w:val="00E27E89"/>
    <w:rsid w:val="00E305DE"/>
    <w:rsid w:val="00E30E66"/>
    <w:rsid w:val="00E30F0C"/>
    <w:rsid w:val="00E31B2A"/>
    <w:rsid w:val="00E32F2D"/>
    <w:rsid w:val="00E33059"/>
    <w:rsid w:val="00E33D8C"/>
    <w:rsid w:val="00E36C4D"/>
    <w:rsid w:val="00E36D00"/>
    <w:rsid w:val="00E37A83"/>
    <w:rsid w:val="00E37B03"/>
    <w:rsid w:val="00E40080"/>
    <w:rsid w:val="00E41BEA"/>
    <w:rsid w:val="00E41C18"/>
    <w:rsid w:val="00E41C33"/>
    <w:rsid w:val="00E424B4"/>
    <w:rsid w:val="00E42D37"/>
    <w:rsid w:val="00E42E33"/>
    <w:rsid w:val="00E430F6"/>
    <w:rsid w:val="00E439FB"/>
    <w:rsid w:val="00E44849"/>
    <w:rsid w:val="00E456C7"/>
    <w:rsid w:val="00E45FA0"/>
    <w:rsid w:val="00E463CE"/>
    <w:rsid w:val="00E468B5"/>
    <w:rsid w:val="00E4793A"/>
    <w:rsid w:val="00E50339"/>
    <w:rsid w:val="00E50BD0"/>
    <w:rsid w:val="00E50C09"/>
    <w:rsid w:val="00E52BF7"/>
    <w:rsid w:val="00E5308A"/>
    <w:rsid w:val="00E530B5"/>
    <w:rsid w:val="00E53200"/>
    <w:rsid w:val="00E53644"/>
    <w:rsid w:val="00E547BD"/>
    <w:rsid w:val="00E54B63"/>
    <w:rsid w:val="00E5669A"/>
    <w:rsid w:val="00E5682B"/>
    <w:rsid w:val="00E5771E"/>
    <w:rsid w:val="00E601B3"/>
    <w:rsid w:val="00E60445"/>
    <w:rsid w:val="00E607D4"/>
    <w:rsid w:val="00E60DD4"/>
    <w:rsid w:val="00E61F55"/>
    <w:rsid w:val="00E62A34"/>
    <w:rsid w:val="00E6379C"/>
    <w:rsid w:val="00E63A39"/>
    <w:rsid w:val="00E63B85"/>
    <w:rsid w:val="00E63E4B"/>
    <w:rsid w:val="00E64552"/>
    <w:rsid w:val="00E654A2"/>
    <w:rsid w:val="00E65D83"/>
    <w:rsid w:val="00E67452"/>
    <w:rsid w:val="00E67491"/>
    <w:rsid w:val="00E67759"/>
    <w:rsid w:val="00E70080"/>
    <w:rsid w:val="00E70184"/>
    <w:rsid w:val="00E708F7"/>
    <w:rsid w:val="00E70989"/>
    <w:rsid w:val="00E71F24"/>
    <w:rsid w:val="00E721DC"/>
    <w:rsid w:val="00E72368"/>
    <w:rsid w:val="00E73919"/>
    <w:rsid w:val="00E7435A"/>
    <w:rsid w:val="00E748A1"/>
    <w:rsid w:val="00E75804"/>
    <w:rsid w:val="00E76583"/>
    <w:rsid w:val="00E80D39"/>
    <w:rsid w:val="00E8192F"/>
    <w:rsid w:val="00E8205F"/>
    <w:rsid w:val="00E825B1"/>
    <w:rsid w:val="00E8265E"/>
    <w:rsid w:val="00E82E30"/>
    <w:rsid w:val="00E83568"/>
    <w:rsid w:val="00E83D70"/>
    <w:rsid w:val="00E83FC4"/>
    <w:rsid w:val="00E85FC4"/>
    <w:rsid w:val="00E868CB"/>
    <w:rsid w:val="00E86EE3"/>
    <w:rsid w:val="00E8755E"/>
    <w:rsid w:val="00E876B3"/>
    <w:rsid w:val="00E90642"/>
    <w:rsid w:val="00E91F7B"/>
    <w:rsid w:val="00E9249B"/>
    <w:rsid w:val="00E92C17"/>
    <w:rsid w:val="00E93A0C"/>
    <w:rsid w:val="00E93C06"/>
    <w:rsid w:val="00E93C65"/>
    <w:rsid w:val="00E947A3"/>
    <w:rsid w:val="00E958A3"/>
    <w:rsid w:val="00E959FF"/>
    <w:rsid w:val="00E95C8F"/>
    <w:rsid w:val="00E9639E"/>
    <w:rsid w:val="00E96646"/>
    <w:rsid w:val="00E97714"/>
    <w:rsid w:val="00E97E67"/>
    <w:rsid w:val="00E97EA2"/>
    <w:rsid w:val="00E97F99"/>
    <w:rsid w:val="00EA07B6"/>
    <w:rsid w:val="00EA11BF"/>
    <w:rsid w:val="00EA27A7"/>
    <w:rsid w:val="00EA2AA2"/>
    <w:rsid w:val="00EA2E87"/>
    <w:rsid w:val="00EA2F9A"/>
    <w:rsid w:val="00EA3081"/>
    <w:rsid w:val="00EA3286"/>
    <w:rsid w:val="00EA3795"/>
    <w:rsid w:val="00EA37EB"/>
    <w:rsid w:val="00EA3B8C"/>
    <w:rsid w:val="00EA3F33"/>
    <w:rsid w:val="00EA3F94"/>
    <w:rsid w:val="00EA4865"/>
    <w:rsid w:val="00EA4F47"/>
    <w:rsid w:val="00EA5D45"/>
    <w:rsid w:val="00EA6360"/>
    <w:rsid w:val="00EA71E6"/>
    <w:rsid w:val="00EA7FD7"/>
    <w:rsid w:val="00EB02FD"/>
    <w:rsid w:val="00EB0C27"/>
    <w:rsid w:val="00EB28E5"/>
    <w:rsid w:val="00EB423E"/>
    <w:rsid w:val="00EB5436"/>
    <w:rsid w:val="00EB5B42"/>
    <w:rsid w:val="00EB5C16"/>
    <w:rsid w:val="00EB6383"/>
    <w:rsid w:val="00EB6916"/>
    <w:rsid w:val="00EB71A2"/>
    <w:rsid w:val="00EB7752"/>
    <w:rsid w:val="00EB77D4"/>
    <w:rsid w:val="00EB7F4D"/>
    <w:rsid w:val="00EC0247"/>
    <w:rsid w:val="00EC05FB"/>
    <w:rsid w:val="00EC1149"/>
    <w:rsid w:val="00EC119F"/>
    <w:rsid w:val="00EC1615"/>
    <w:rsid w:val="00EC1B8D"/>
    <w:rsid w:val="00EC3E86"/>
    <w:rsid w:val="00EC3FF7"/>
    <w:rsid w:val="00EC4161"/>
    <w:rsid w:val="00EC4343"/>
    <w:rsid w:val="00EC4CD4"/>
    <w:rsid w:val="00EC4ED4"/>
    <w:rsid w:val="00EC60A0"/>
    <w:rsid w:val="00EC6EE6"/>
    <w:rsid w:val="00EC7884"/>
    <w:rsid w:val="00EC7BFB"/>
    <w:rsid w:val="00ED02E0"/>
    <w:rsid w:val="00ED227C"/>
    <w:rsid w:val="00ED2ABF"/>
    <w:rsid w:val="00ED2BD3"/>
    <w:rsid w:val="00ED2E8A"/>
    <w:rsid w:val="00ED35EB"/>
    <w:rsid w:val="00ED3799"/>
    <w:rsid w:val="00ED41EB"/>
    <w:rsid w:val="00ED4758"/>
    <w:rsid w:val="00ED4B99"/>
    <w:rsid w:val="00ED4EDD"/>
    <w:rsid w:val="00ED507C"/>
    <w:rsid w:val="00ED50D8"/>
    <w:rsid w:val="00ED6A9B"/>
    <w:rsid w:val="00ED7114"/>
    <w:rsid w:val="00EE0879"/>
    <w:rsid w:val="00EE0B5B"/>
    <w:rsid w:val="00EE2967"/>
    <w:rsid w:val="00EE2A69"/>
    <w:rsid w:val="00EE2FAE"/>
    <w:rsid w:val="00EE39DC"/>
    <w:rsid w:val="00EE3D2F"/>
    <w:rsid w:val="00EE44F7"/>
    <w:rsid w:val="00EE49EA"/>
    <w:rsid w:val="00EE5800"/>
    <w:rsid w:val="00EE6BB4"/>
    <w:rsid w:val="00EF0259"/>
    <w:rsid w:val="00EF0B6B"/>
    <w:rsid w:val="00EF0CEC"/>
    <w:rsid w:val="00EF11CD"/>
    <w:rsid w:val="00EF1D0F"/>
    <w:rsid w:val="00EF2231"/>
    <w:rsid w:val="00EF25DC"/>
    <w:rsid w:val="00EF26A9"/>
    <w:rsid w:val="00EF322B"/>
    <w:rsid w:val="00EF33B3"/>
    <w:rsid w:val="00EF4460"/>
    <w:rsid w:val="00EF4C28"/>
    <w:rsid w:val="00EF503A"/>
    <w:rsid w:val="00EF7C64"/>
    <w:rsid w:val="00EF7E1E"/>
    <w:rsid w:val="00F00601"/>
    <w:rsid w:val="00F01011"/>
    <w:rsid w:val="00F011F9"/>
    <w:rsid w:val="00F01725"/>
    <w:rsid w:val="00F01757"/>
    <w:rsid w:val="00F01A8B"/>
    <w:rsid w:val="00F022FF"/>
    <w:rsid w:val="00F03A5A"/>
    <w:rsid w:val="00F04708"/>
    <w:rsid w:val="00F04721"/>
    <w:rsid w:val="00F055F7"/>
    <w:rsid w:val="00F066E3"/>
    <w:rsid w:val="00F07B99"/>
    <w:rsid w:val="00F108B6"/>
    <w:rsid w:val="00F110BA"/>
    <w:rsid w:val="00F11131"/>
    <w:rsid w:val="00F11155"/>
    <w:rsid w:val="00F11A5B"/>
    <w:rsid w:val="00F11D91"/>
    <w:rsid w:val="00F11EF4"/>
    <w:rsid w:val="00F12273"/>
    <w:rsid w:val="00F12742"/>
    <w:rsid w:val="00F12EC6"/>
    <w:rsid w:val="00F1353B"/>
    <w:rsid w:val="00F13B8C"/>
    <w:rsid w:val="00F147FF"/>
    <w:rsid w:val="00F14A63"/>
    <w:rsid w:val="00F15B23"/>
    <w:rsid w:val="00F160B5"/>
    <w:rsid w:val="00F16B84"/>
    <w:rsid w:val="00F1708D"/>
    <w:rsid w:val="00F17ABA"/>
    <w:rsid w:val="00F17E40"/>
    <w:rsid w:val="00F20159"/>
    <w:rsid w:val="00F20228"/>
    <w:rsid w:val="00F21960"/>
    <w:rsid w:val="00F220E5"/>
    <w:rsid w:val="00F2296C"/>
    <w:rsid w:val="00F2373B"/>
    <w:rsid w:val="00F24224"/>
    <w:rsid w:val="00F2430D"/>
    <w:rsid w:val="00F258EE"/>
    <w:rsid w:val="00F259C9"/>
    <w:rsid w:val="00F25BCD"/>
    <w:rsid w:val="00F25FE8"/>
    <w:rsid w:val="00F260C4"/>
    <w:rsid w:val="00F27ED0"/>
    <w:rsid w:val="00F30589"/>
    <w:rsid w:val="00F30996"/>
    <w:rsid w:val="00F32006"/>
    <w:rsid w:val="00F324A3"/>
    <w:rsid w:val="00F33585"/>
    <w:rsid w:val="00F33C28"/>
    <w:rsid w:val="00F34DFF"/>
    <w:rsid w:val="00F35925"/>
    <w:rsid w:val="00F35CF2"/>
    <w:rsid w:val="00F377B5"/>
    <w:rsid w:val="00F37F7C"/>
    <w:rsid w:val="00F4034A"/>
    <w:rsid w:val="00F40885"/>
    <w:rsid w:val="00F41C0E"/>
    <w:rsid w:val="00F430E6"/>
    <w:rsid w:val="00F437DC"/>
    <w:rsid w:val="00F44E5B"/>
    <w:rsid w:val="00F451AD"/>
    <w:rsid w:val="00F45B24"/>
    <w:rsid w:val="00F47711"/>
    <w:rsid w:val="00F47987"/>
    <w:rsid w:val="00F502FF"/>
    <w:rsid w:val="00F50479"/>
    <w:rsid w:val="00F508A4"/>
    <w:rsid w:val="00F51314"/>
    <w:rsid w:val="00F515D1"/>
    <w:rsid w:val="00F51C4D"/>
    <w:rsid w:val="00F525BE"/>
    <w:rsid w:val="00F528FB"/>
    <w:rsid w:val="00F555C7"/>
    <w:rsid w:val="00F55894"/>
    <w:rsid w:val="00F56F37"/>
    <w:rsid w:val="00F57191"/>
    <w:rsid w:val="00F57F71"/>
    <w:rsid w:val="00F602E3"/>
    <w:rsid w:val="00F6196F"/>
    <w:rsid w:val="00F61990"/>
    <w:rsid w:val="00F6351D"/>
    <w:rsid w:val="00F637F0"/>
    <w:rsid w:val="00F642A8"/>
    <w:rsid w:val="00F642D7"/>
    <w:rsid w:val="00F647B2"/>
    <w:rsid w:val="00F64CA1"/>
    <w:rsid w:val="00F64E40"/>
    <w:rsid w:val="00F65329"/>
    <w:rsid w:val="00F657B3"/>
    <w:rsid w:val="00F66AA1"/>
    <w:rsid w:val="00F705C2"/>
    <w:rsid w:val="00F70626"/>
    <w:rsid w:val="00F7208C"/>
    <w:rsid w:val="00F730CE"/>
    <w:rsid w:val="00F739B4"/>
    <w:rsid w:val="00F73C9D"/>
    <w:rsid w:val="00F75B86"/>
    <w:rsid w:val="00F75DCA"/>
    <w:rsid w:val="00F76019"/>
    <w:rsid w:val="00F7657D"/>
    <w:rsid w:val="00F77160"/>
    <w:rsid w:val="00F77A5F"/>
    <w:rsid w:val="00F77E1A"/>
    <w:rsid w:val="00F8050C"/>
    <w:rsid w:val="00F81298"/>
    <w:rsid w:val="00F81921"/>
    <w:rsid w:val="00F83335"/>
    <w:rsid w:val="00F83A3B"/>
    <w:rsid w:val="00F83C53"/>
    <w:rsid w:val="00F83F59"/>
    <w:rsid w:val="00F8454B"/>
    <w:rsid w:val="00F84A93"/>
    <w:rsid w:val="00F84D24"/>
    <w:rsid w:val="00F8574E"/>
    <w:rsid w:val="00F85C34"/>
    <w:rsid w:val="00F8651F"/>
    <w:rsid w:val="00F87F58"/>
    <w:rsid w:val="00F90BA5"/>
    <w:rsid w:val="00F90EAB"/>
    <w:rsid w:val="00F9138E"/>
    <w:rsid w:val="00F913A8"/>
    <w:rsid w:val="00F91D6D"/>
    <w:rsid w:val="00F9212D"/>
    <w:rsid w:val="00F92A18"/>
    <w:rsid w:val="00F92F54"/>
    <w:rsid w:val="00F94DF8"/>
    <w:rsid w:val="00F953B2"/>
    <w:rsid w:val="00F95ABF"/>
    <w:rsid w:val="00F965F3"/>
    <w:rsid w:val="00F9660A"/>
    <w:rsid w:val="00F9794B"/>
    <w:rsid w:val="00F97992"/>
    <w:rsid w:val="00FA01A1"/>
    <w:rsid w:val="00FA0464"/>
    <w:rsid w:val="00FA13E5"/>
    <w:rsid w:val="00FA1793"/>
    <w:rsid w:val="00FA1B48"/>
    <w:rsid w:val="00FA1EA8"/>
    <w:rsid w:val="00FA2309"/>
    <w:rsid w:val="00FA2ADC"/>
    <w:rsid w:val="00FA378A"/>
    <w:rsid w:val="00FA3CA1"/>
    <w:rsid w:val="00FA40B9"/>
    <w:rsid w:val="00FA4B16"/>
    <w:rsid w:val="00FA4EA3"/>
    <w:rsid w:val="00FA5835"/>
    <w:rsid w:val="00FA6103"/>
    <w:rsid w:val="00FA660D"/>
    <w:rsid w:val="00FA6A37"/>
    <w:rsid w:val="00FA729D"/>
    <w:rsid w:val="00FA76E3"/>
    <w:rsid w:val="00FB15F6"/>
    <w:rsid w:val="00FB1741"/>
    <w:rsid w:val="00FB17C7"/>
    <w:rsid w:val="00FB1BC8"/>
    <w:rsid w:val="00FB2598"/>
    <w:rsid w:val="00FB3A42"/>
    <w:rsid w:val="00FB3CA4"/>
    <w:rsid w:val="00FB429C"/>
    <w:rsid w:val="00FB4432"/>
    <w:rsid w:val="00FB47D8"/>
    <w:rsid w:val="00FB52F7"/>
    <w:rsid w:val="00FB5F08"/>
    <w:rsid w:val="00FB62CB"/>
    <w:rsid w:val="00FB6368"/>
    <w:rsid w:val="00FB6408"/>
    <w:rsid w:val="00FB6621"/>
    <w:rsid w:val="00FB6A53"/>
    <w:rsid w:val="00FB7B9B"/>
    <w:rsid w:val="00FC0703"/>
    <w:rsid w:val="00FC0A90"/>
    <w:rsid w:val="00FC10EB"/>
    <w:rsid w:val="00FC19C8"/>
    <w:rsid w:val="00FC2804"/>
    <w:rsid w:val="00FC2CBA"/>
    <w:rsid w:val="00FC2F79"/>
    <w:rsid w:val="00FC2FCD"/>
    <w:rsid w:val="00FC3B32"/>
    <w:rsid w:val="00FC5089"/>
    <w:rsid w:val="00FC64EE"/>
    <w:rsid w:val="00FC67D0"/>
    <w:rsid w:val="00FC79ED"/>
    <w:rsid w:val="00FD0635"/>
    <w:rsid w:val="00FD070C"/>
    <w:rsid w:val="00FD1AAB"/>
    <w:rsid w:val="00FD1E06"/>
    <w:rsid w:val="00FD2BCA"/>
    <w:rsid w:val="00FD2F51"/>
    <w:rsid w:val="00FD3308"/>
    <w:rsid w:val="00FD3421"/>
    <w:rsid w:val="00FD4405"/>
    <w:rsid w:val="00FD449E"/>
    <w:rsid w:val="00FD488C"/>
    <w:rsid w:val="00FD4B42"/>
    <w:rsid w:val="00FD5309"/>
    <w:rsid w:val="00FD5986"/>
    <w:rsid w:val="00FD5C5B"/>
    <w:rsid w:val="00FD6F10"/>
    <w:rsid w:val="00FE0299"/>
    <w:rsid w:val="00FE0394"/>
    <w:rsid w:val="00FE054A"/>
    <w:rsid w:val="00FE0B4C"/>
    <w:rsid w:val="00FE1E6C"/>
    <w:rsid w:val="00FE2476"/>
    <w:rsid w:val="00FE2B10"/>
    <w:rsid w:val="00FE2CFC"/>
    <w:rsid w:val="00FE2D0C"/>
    <w:rsid w:val="00FE30DA"/>
    <w:rsid w:val="00FE4242"/>
    <w:rsid w:val="00FE50F8"/>
    <w:rsid w:val="00FE6085"/>
    <w:rsid w:val="00FE66CF"/>
    <w:rsid w:val="00FE6B50"/>
    <w:rsid w:val="00FE6EB4"/>
    <w:rsid w:val="00FE706F"/>
    <w:rsid w:val="00FE76D4"/>
    <w:rsid w:val="00FE7C7C"/>
    <w:rsid w:val="00FF0552"/>
    <w:rsid w:val="00FF1C65"/>
    <w:rsid w:val="00FF2572"/>
    <w:rsid w:val="00FF3015"/>
    <w:rsid w:val="00FF48BB"/>
    <w:rsid w:val="00FF49D0"/>
    <w:rsid w:val="00FF4A2E"/>
    <w:rsid w:val="00FF4E7E"/>
    <w:rsid w:val="00FF5782"/>
    <w:rsid w:val="00FF668C"/>
    <w:rsid w:val="00FF73BC"/>
    <w:rsid w:val="00FF7588"/>
    <w:rsid w:val="00FF77F7"/>
    <w:rsid w:val="01E0E60D"/>
    <w:rsid w:val="01E80AB5"/>
    <w:rsid w:val="01ECFD4C"/>
    <w:rsid w:val="01FBD258"/>
    <w:rsid w:val="021A2125"/>
    <w:rsid w:val="0257B456"/>
    <w:rsid w:val="025C5787"/>
    <w:rsid w:val="029DFBCE"/>
    <w:rsid w:val="02CAFF57"/>
    <w:rsid w:val="037787A4"/>
    <w:rsid w:val="03F0A357"/>
    <w:rsid w:val="041130F9"/>
    <w:rsid w:val="044A1536"/>
    <w:rsid w:val="04D05793"/>
    <w:rsid w:val="04DA368F"/>
    <w:rsid w:val="04FC3E40"/>
    <w:rsid w:val="0538907F"/>
    <w:rsid w:val="05A77792"/>
    <w:rsid w:val="05A7C853"/>
    <w:rsid w:val="05D5E386"/>
    <w:rsid w:val="0636BFCB"/>
    <w:rsid w:val="06ADFE5D"/>
    <w:rsid w:val="06B783D8"/>
    <w:rsid w:val="06BA238A"/>
    <w:rsid w:val="06CF3FA0"/>
    <w:rsid w:val="06D18EC3"/>
    <w:rsid w:val="06E6F227"/>
    <w:rsid w:val="06FF0681"/>
    <w:rsid w:val="0737138B"/>
    <w:rsid w:val="08237B20"/>
    <w:rsid w:val="083D7349"/>
    <w:rsid w:val="08427ED9"/>
    <w:rsid w:val="08C7BE16"/>
    <w:rsid w:val="09102151"/>
    <w:rsid w:val="09354842"/>
    <w:rsid w:val="095EFA61"/>
    <w:rsid w:val="0988DDBE"/>
    <w:rsid w:val="0A35A203"/>
    <w:rsid w:val="0A5704F4"/>
    <w:rsid w:val="0A5A3AE6"/>
    <w:rsid w:val="0A6206D6"/>
    <w:rsid w:val="0AAAA2D6"/>
    <w:rsid w:val="0AD14CD5"/>
    <w:rsid w:val="0AFE1A93"/>
    <w:rsid w:val="0B683C86"/>
    <w:rsid w:val="0B72BA15"/>
    <w:rsid w:val="0BCBAE3A"/>
    <w:rsid w:val="0BE51BE0"/>
    <w:rsid w:val="0BE7A753"/>
    <w:rsid w:val="0C56B255"/>
    <w:rsid w:val="0C8A677A"/>
    <w:rsid w:val="0CEB346D"/>
    <w:rsid w:val="0D4FBC9A"/>
    <w:rsid w:val="0DF21627"/>
    <w:rsid w:val="0E89B283"/>
    <w:rsid w:val="0EA19C48"/>
    <w:rsid w:val="0ED66D01"/>
    <w:rsid w:val="0EF8D47C"/>
    <w:rsid w:val="0EFBF5CE"/>
    <w:rsid w:val="0F5645B7"/>
    <w:rsid w:val="0F7F9A5C"/>
    <w:rsid w:val="0F8034E9"/>
    <w:rsid w:val="0F81B6AC"/>
    <w:rsid w:val="0FBDCF1B"/>
    <w:rsid w:val="0FF09077"/>
    <w:rsid w:val="106CC6D1"/>
    <w:rsid w:val="10932BF6"/>
    <w:rsid w:val="10943CD9"/>
    <w:rsid w:val="10A31655"/>
    <w:rsid w:val="10C258DD"/>
    <w:rsid w:val="10C528D0"/>
    <w:rsid w:val="10D0AE19"/>
    <w:rsid w:val="113B3ED6"/>
    <w:rsid w:val="1143A1A7"/>
    <w:rsid w:val="11502484"/>
    <w:rsid w:val="11C9DEF2"/>
    <w:rsid w:val="12958AD5"/>
    <w:rsid w:val="12B1FCDB"/>
    <w:rsid w:val="12BF4CA1"/>
    <w:rsid w:val="1327925F"/>
    <w:rsid w:val="132C921A"/>
    <w:rsid w:val="133AAA4C"/>
    <w:rsid w:val="134D47F3"/>
    <w:rsid w:val="1377415D"/>
    <w:rsid w:val="13B3A382"/>
    <w:rsid w:val="14191AE9"/>
    <w:rsid w:val="14F1E6CB"/>
    <w:rsid w:val="14FF5017"/>
    <w:rsid w:val="15343EC3"/>
    <w:rsid w:val="15606832"/>
    <w:rsid w:val="156D3B27"/>
    <w:rsid w:val="162C2A3F"/>
    <w:rsid w:val="16385A04"/>
    <w:rsid w:val="165B466C"/>
    <w:rsid w:val="16728B0D"/>
    <w:rsid w:val="16B49F4D"/>
    <w:rsid w:val="1751FA75"/>
    <w:rsid w:val="17536D8D"/>
    <w:rsid w:val="175756B8"/>
    <w:rsid w:val="1758088D"/>
    <w:rsid w:val="1769298A"/>
    <w:rsid w:val="179AC917"/>
    <w:rsid w:val="17E6D519"/>
    <w:rsid w:val="17F5CD45"/>
    <w:rsid w:val="17FD279D"/>
    <w:rsid w:val="1812C548"/>
    <w:rsid w:val="183453A3"/>
    <w:rsid w:val="18AE31E4"/>
    <w:rsid w:val="1906AC01"/>
    <w:rsid w:val="199A502C"/>
    <w:rsid w:val="19A46C0F"/>
    <w:rsid w:val="19C898B7"/>
    <w:rsid w:val="19EAB95F"/>
    <w:rsid w:val="1A0BB48F"/>
    <w:rsid w:val="1A57B632"/>
    <w:rsid w:val="1A7CA3CA"/>
    <w:rsid w:val="1AAD4BB5"/>
    <w:rsid w:val="1B1DD4D0"/>
    <w:rsid w:val="1B6F8E15"/>
    <w:rsid w:val="1BFD0BCA"/>
    <w:rsid w:val="1BFDCF22"/>
    <w:rsid w:val="1C001D27"/>
    <w:rsid w:val="1C3BB8EB"/>
    <w:rsid w:val="1CB4FD10"/>
    <w:rsid w:val="1CE8D2FA"/>
    <w:rsid w:val="1D2C6264"/>
    <w:rsid w:val="1D4BC3CB"/>
    <w:rsid w:val="1DA75C9B"/>
    <w:rsid w:val="1DF7859A"/>
    <w:rsid w:val="1DFA56BD"/>
    <w:rsid w:val="1E1F3696"/>
    <w:rsid w:val="1E613052"/>
    <w:rsid w:val="1E8BFFB6"/>
    <w:rsid w:val="1E9A3C41"/>
    <w:rsid w:val="1F841719"/>
    <w:rsid w:val="1F97A40B"/>
    <w:rsid w:val="1F9A26E3"/>
    <w:rsid w:val="1FB9B406"/>
    <w:rsid w:val="1FEEAF98"/>
    <w:rsid w:val="205399CD"/>
    <w:rsid w:val="20713035"/>
    <w:rsid w:val="208FFF8C"/>
    <w:rsid w:val="20C78A9C"/>
    <w:rsid w:val="20E6B2BC"/>
    <w:rsid w:val="21004155"/>
    <w:rsid w:val="2149B147"/>
    <w:rsid w:val="21B7F02D"/>
    <w:rsid w:val="21C04AD8"/>
    <w:rsid w:val="21E44C27"/>
    <w:rsid w:val="221EA523"/>
    <w:rsid w:val="226638EA"/>
    <w:rsid w:val="22CCEECF"/>
    <w:rsid w:val="22E3FF80"/>
    <w:rsid w:val="235DE179"/>
    <w:rsid w:val="239A50BE"/>
    <w:rsid w:val="239BFF1D"/>
    <w:rsid w:val="23DDAF33"/>
    <w:rsid w:val="23FA23CA"/>
    <w:rsid w:val="244B62DF"/>
    <w:rsid w:val="24B1D3E4"/>
    <w:rsid w:val="253871BD"/>
    <w:rsid w:val="25646DC1"/>
    <w:rsid w:val="258285F4"/>
    <w:rsid w:val="25B60AE4"/>
    <w:rsid w:val="26EC92DE"/>
    <w:rsid w:val="273786C2"/>
    <w:rsid w:val="2740AC66"/>
    <w:rsid w:val="27436F69"/>
    <w:rsid w:val="27532EC9"/>
    <w:rsid w:val="279695D4"/>
    <w:rsid w:val="27B51F2A"/>
    <w:rsid w:val="281A61F9"/>
    <w:rsid w:val="286295F9"/>
    <w:rsid w:val="28D2FCB1"/>
    <w:rsid w:val="28DDFF4C"/>
    <w:rsid w:val="28DFC8BD"/>
    <w:rsid w:val="28E16BDB"/>
    <w:rsid w:val="29511CFE"/>
    <w:rsid w:val="2971EA96"/>
    <w:rsid w:val="2976F56C"/>
    <w:rsid w:val="2993D5F2"/>
    <w:rsid w:val="29AA9621"/>
    <w:rsid w:val="2A083CE6"/>
    <w:rsid w:val="2A278AD1"/>
    <w:rsid w:val="2A61D7FE"/>
    <w:rsid w:val="2A65565D"/>
    <w:rsid w:val="2A789E66"/>
    <w:rsid w:val="2B2B4C33"/>
    <w:rsid w:val="2B491595"/>
    <w:rsid w:val="2B553CD8"/>
    <w:rsid w:val="2B6FF9D2"/>
    <w:rsid w:val="2B953732"/>
    <w:rsid w:val="2C0492D0"/>
    <w:rsid w:val="2C10E985"/>
    <w:rsid w:val="2C2DBC19"/>
    <w:rsid w:val="2C4122FA"/>
    <w:rsid w:val="2C5E0C2C"/>
    <w:rsid w:val="2CF90CFA"/>
    <w:rsid w:val="2D1BD868"/>
    <w:rsid w:val="2D208EBA"/>
    <w:rsid w:val="2D30770B"/>
    <w:rsid w:val="2D364DF8"/>
    <w:rsid w:val="2DC64404"/>
    <w:rsid w:val="2E16BD73"/>
    <w:rsid w:val="2EA7790D"/>
    <w:rsid w:val="2EB0E18B"/>
    <w:rsid w:val="2EFE1389"/>
    <w:rsid w:val="2F2119EA"/>
    <w:rsid w:val="2F236C47"/>
    <w:rsid w:val="3010E336"/>
    <w:rsid w:val="303AEF36"/>
    <w:rsid w:val="30443E91"/>
    <w:rsid w:val="308900A5"/>
    <w:rsid w:val="30A3292B"/>
    <w:rsid w:val="30F6D265"/>
    <w:rsid w:val="317F2EE7"/>
    <w:rsid w:val="31B958A7"/>
    <w:rsid w:val="3204610A"/>
    <w:rsid w:val="3253A120"/>
    <w:rsid w:val="326B34D1"/>
    <w:rsid w:val="328943C9"/>
    <w:rsid w:val="3316064D"/>
    <w:rsid w:val="331D4313"/>
    <w:rsid w:val="3350EC00"/>
    <w:rsid w:val="3365066C"/>
    <w:rsid w:val="336DFDC7"/>
    <w:rsid w:val="33D12DBC"/>
    <w:rsid w:val="3413261C"/>
    <w:rsid w:val="34375D68"/>
    <w:rsid w:val="346EBDAF"/>
    <w:rsid w:val="34806413"/>
    <w:rsid w:val="34835BAD"/>
    <w:rsid w:val="3494038B"/>
    <w:rsid w:val="349DB6B4"/>
    <w:rsid w:val="34E6FAD6"/>
    <w:rsid w:val="34F567A7"/>
    <w:rsid w:val="35142480"/>
    <w:rsid w:val="35253730"/>
    <w:rsid w:val="357392DD"/>
    <w:rsid w:val="35A74C09"/>
    <w:rsid w:val="35E322A4"/>
    <w:rsid w:val="360B841C"/>
    <w:rsid w:val="365720AF"/>
    <w:rsid w:val="366AA452"/>
    <w:rsid w:val="3672501E"/>
    <w:rsid w:val="36806C07"/>
    <w:rsid w:val="36892153"/>
    <w:rsid w:val="36B502D8"/>
    <w:rsid w:val="36C89D45"/>
    <w:rsid w:val="3770C223"/>
    <w:rsid w:val="37C00857"/>
    <w:rsid w:val="37D8B627"/>
    <w:rsid w:val="37F17B1D"/>
    <w:rsid w:val="38EC130B"/>
    <w:rsid w:val="39785B60"/>
    <w:rsid w:val="39B38E6A"/>
    <w:rsid w:val="39B45852"/>
    <w:rsid w:val="39D058D9"/>
    <w:rsid w:val="39D9850E"/>
    <w:rsid w:val="39DFA0BE"/>
    <w:rsid w:val="39EBC5CD"/>
    <w:rsid w:val="39F23373"/>
    <w:rsid w:val="3A2F8DCD"/>
    <w:rsid w:val="3A3F4772"/>
    <w:rsid w:val="3AE55DA7"/>
    <w:rsid w:val="3B29CC67"/>
    <w:rsid w:val="3B47EE09"/>
    <w:rsid w:val="3B5EA1CA"/>
    <w:rsid w:val="3B65674C"/>
    <w:rsid w:val="3B8B56B0"/>
    <w:rsid w:val="3B9BC6CA"/>
    <w:rsid w:val="3B9EDF5A"/>
    <w:rsid w:val="3C3BAE72"/>
    <w:rsid w:val="3C4A9637"/>
    <w:rsid w:val="3C78C74B"/>
    <w:rsid w:val="3C94DE3B"/>
    <w:rsid w:val="3CA6363B"/>
    <w:rsid w:val="3CA71AEC"/>
    <w:rsid w:val="3CA77C15"/>
    <w:rsid w:val="3D0F89B1"/>
    <w:rsid w:val="3D6BA7D4"/>
    <w:rsid w:val="3D8C9850"/>
    <w:rsid w:val="3DEC3480"/>
    <w:rsid w:val="3E23AAFC"/>
    <w:rsid w:val="3E40DE3F"/>
    <w:rsid w:val="3F05EB7B"/>
    <w:rsid w:val="3F149D04"/>
    <w:rsid w:val="3F2880E1"/>
    <w:rsid w:val="3F416BE1"/>
    <w:rsid w:val="3F426998"/>
    <w:rsid w:val="3F48EBBB"/>
    <w:rsid w:val="3F88723F"/>
    <w:rsid w:val="3F939A23"/>
    <w:rsid w:val="3F971B75"/>
    <w:rsid w:val="401CEB6A"/>
    <w:rsid w:val="407D72B8"/>
    <w:rsid w:val="4084FB6E"/>
    <w:rsid w:val="40ABDCD8"/>
    <w:rsid w:val="40E89FCC"/>
    <w:rsid w:val="412ECF2A"/>
    <w:rsid w:val="41C08EB1"/>
    <w:rsid w:val="420E4035"/>
    <w:rsid w:val="42252A14"/>
    <w:rsid w:val="42417360"/>
    <w:rsid w:val="425C676B"/>
    <w:rsid w:val="4263BC10"/>
    <w:rsid w:val="42CC5571"/>
    <w:rsid w:val="42EB487A"/>
    <w:rsid w:val="4357C078"/>
    <w:rsid w:val="43709713"/>
    <w:rsid w:val="4371900F"/>
    <w:rsid w:val="437CEF6B"/>
    <w:rsid w:val="43C62C2C"/>
    <w:rsid w:val="43C7F3A4"/>
    <w:rsid w:val="43D0A522"/>
    <w:rsid w:val="442B20ED"/>
    <w:rsid w:val="44D47915"/>
    <w:rsid w:val="44DC6ED2"/>
    <w:rsid w:val="45081882"/>
    <w:rsid w:val="4544FA9D"/>
    <w:rsid w:val="463A9D0F"/>
    <w:rsid w:val="4660AB1D"/>
    <w:rsid w:val="466DA7BC"/>
    <w:rsid w:val="4672F2EE"/>
    <w:rsid w:val="46C5374A"/>
    <w:rsid w:val="46E4C72F"/>
    <w:rsid w:val="47520AF2"/>
    <w:rsid w:val="479FFE4B"/>
    <w:rsid w:val="4822AC08"/>
    <w:rsid w:val="482C7E18"/>
    <w:rsid w:val="48338D66"/>
    <w:rsid w:val="4914E7F3"/>
    <w:rsid w:val="49A03E55"/>
    <w:rsid w:val="4A0BE87B"/>
    <w:rsid w:val="4A3B2531"/>
    <w:rsid w:val="4A3BC0F2"/>
    <w:rsid w:val="4AB47346"/>
    <w:rsid w:val="4B000368"/>
    <w:rsid w:val="4B59F4B5"/>
    <w:rsid w:val="4B85C353"/>
    <w:rsid w:val="4B9E0A6D"/>
    <w:rsid w:val="4BA91ED0"/>
    <w:rsid w:val="4BAC4F09"/>
    <w:rsid w:val="4C38C724"/>
    <w:rsid w:val="4C812BAD"/>
    <w:rsid w:val="4D0D6AC7"/>
    <w:rsid w:val="4D406317"/>
    <w:rsid w:val="4DB177FC"/>
    <w:rsid w:val="4EA07666"/>
    <w:rsid w:val="4ECD173C"/>
    <w:rsid w:val="4EFFAB06"/>
    <w:rsid w:val="4F441E23"/>
    <w:rsid w:val="4F6166E4"/>
    <w:rsid w:val="4F73611D"/>
    <w:rsid w:val="4F874B31"/>
    <w:rsid w:val="4FC882FE"/>
    <w:rsid w:val="4FCC4E30"/>
    <w:rsid w:val="50164145"/>
    <w:rsid w:val="5041501C"/>
    <w:rsid w:val="506939EB"/>
    <w:rsid w:val="506C975C"/>
    <w:rsid w:val="507FDBCD"/>
    <w:rsid w:val="50A6822E"/>
    <w:rsid w:val="50AE2767"/>
    <w:rsid w:val="50D69E70"/>
    <w:rsid w:val="5101B669"/>
    <w:rsid w:val="51076BF2"/>
    <w:rsid w:val="515723F3"/>
    <w:rsid w:val="517019BD"/>
    <w:rsid w:val="5197DC0A"/>
    <w:rsid w:val="51F91AA6"/>
    <w:rsid w:val="52163F46"/>
    <w:rsid w:val="523B36ED"/>
    <w:rsid w:val="52956C19"/>
    <w:rsid w:val="52C8C362"/>
    <w:rsid w:val="53103B66"/>
    <w:rsid w:val="5322CFB9"/>
    <w:rsid w:val="5352DA20"/>
    <w:rsid w:val="53A6CA21"/>
    <w:rsid w:val="53C469F4"/>
    <w:rsid w:val="53DC9A16"/>
    <w:rsid w:val="542EEB1D"/>
    <w:rsid w:val="5437F585"/>
    <w:rsid w:val="54EA5052"/>
    <w:rsid w:val="55538D14"/>
    <w:rsid w:val="558FCD41"/>
    <w:rsid w:val="55A8D925"/>
    <w:rsid w:val="55B5B76D"/>
    <w:rsid w:val="56903F87"/>
    <w:rsid w:val="56E3BF2E"/>
    <w:rsid w:val="56EDBCDD"/>
    <w:rsid w:val="56FDA0E9"/>
    <w:rsid w:val="5735B110"/>
    <w:rsid w:val="576D3C73"/>
    <w:rsid w:val="57835A1A"/>
    <w:rsid w:val="5859AA11"/>
    <w:rsid w:val="586A7DC8"/>
    <w:rsid w:val="58FDE112"/>
    <w:rsid w:val="58FEE8DA"/>
    <w:rsid w:val="590F8D1E"/>
    <w:rsid w:val="5915C6AB"/>
    <w:rsid w:val="5916857C"/>
    <w:rsid w:val="598D51A1"/>
    <w:rsid w:val="59EAF04C"/>
    <w:rsid w:val="5A36150E"/>
    <w:rsid w:val="5A9550D5"/>
    <w:rsid w:val="5ADD6A63"/>
    <w:rsid w:val="5AF03B0E"/>
    <w:rsid w:val="5B2969EF"/>
    <w:rsid w:val="5B3DE21E"/>
    <w:rsid w:val="5BB3381E"/>
    <w:rsid w:val="5C63E88D"/>
    <w:rsid w:val="5CC49039"/>
    <w:rsid w:val="5D132095"/>
    <w:rsid w:val="5D404FCA"/>
    <w:rsid w:val="5E0843A0"/>
    <w:rsid w:val="5E47A4FD"/>
    <w:rsid w:val="5E4C2744"/>
    <w:rsid w:val="5E7753BD"/>
    <w:rsid w:val="5E965A21"/>
    <w:rsid w:val="5EDE2376"/>
    <w:rsid w:val="5F7ACC21"/>
    <w:rsid w:val="5FB1FB07"/>
    <w:rsid w:val="5FC0A97C"/>
    <w:rsid w:val="6002CA25"/>
    <w:rsid w:val="60CC8B54"/>
    <w:rsid w:val="611CB2F7"/>
    <w:rsid w:val="621C8D6F"/>
    <w:rsid w:val="6246BC1D"/>
    <w:rsid w:val="6274D63A"/>
    <w:rsid w:val="62AB1030"/>
    <w:rsid w:val="62D4EA7A"/>
    <w:rsid w:val="638926DF"/>
    <w:rsid w:val="6397813C"/>
    <w:rsid w:val="63A2443D"/>
    <w:rsid w:val="641AE2CC"/>
    <w:rsid w:val="641D4636"/>
    <w:rsid w:val="64849C09"/>
    <w:rsid w:val="6484AB6C"/>
    <w:rsid w:val="64A5DD50"/>
    <w:rsid w:val="6524E291"/>
    <w:rsid w:val="6552C621"/>
    <w:rsid w:val="65BE7CA4"/>
    <w:rsid w:val="65CDE8CF"/>
    <w:rsid w:val="66026229"/>
    <w:rsid w:val="66748FB2"/>
    <w:rsid w:val="66B14A1F"/>
    <w:rsid w:val="66CD176E"/>
    <w:rsid w:val="66D81329"/>
    <w:rsid w:val="67081395"/>
    <w:rsid w:val="671D8BE1"/>
    <w:rsid w:val="6722A5E4"/>
    <w:rsid w:val="674F01A1"/>
    <w:rsid w:val="6761EADD"/>
    <w:rsid w:val="6788FC36"/>
    <w:rsid w:val="67995DC5"/>
    <w:rsid w:val="67B5BE11"/>
    <w:rsid w:val="67C54B41"/>
    <w:rsid w:val="67FF00C6"/>
    <w:rsid w:val="6826AC20"/>
    <w:rsid w:val="683BE469"/>
    <w:rsid w:val="687EFF23"/>
    <w:rsid w:val="6895A35B"/>
    <w:rsid w:val="68E58982"/>
    <w:rsid w:val="690018CB"/>
    <w:rsid w:val="6917DBB1"/>
    <w:rsid w:val="695056F6"/>
    <w:rsid w:val="69758DE5"/>
    <w:rsid w:val="69AB7B69"/>
    <w:rsid w:val="69B88F0E"/>
    <w:rsid w:val="69E5D7C4"/>
    <w:rsid w:val="6A231FBE"/>
    <w:rsid w:val="6A9BE72A"/>
    <w:rsid w:val="6AAB4259"/>
    <w:rsid w:val="6AD19895"/>
    <w:rsid w:val="6AD1B4CB"/>
    <w:rsid w:val="6AEB0FAD"/>
    <w:rsid w:val="6AF30AC6"/>
    <w:rsid w:val="6B2052BD"/>
    <w:rsid w:val="6B25FD27"/>
    <w:rsid w:val="6B36C869"/>
    <w:rsid w:val="6C1B63A1"/>
    <w:rsid w:val="6C991FD8"/>
    <w:rsid w:val="6CDDA2A2"/>
    <w:rsid w:val="6D477E6B"/>
    <w:rsid w:val="6D794B6C"/>
    <w:rsid w:val="6DA1539D"/>
    <w:rsid w:val="6DD2D79D"/>
    <w:rsid w:val="6E189DF1"/>
    <w:rsid w:val="6E33F333"/>
    <w:rsid w:val="6E9AF26F"/>
    <w:rsid w:val="6EB83C65"/>
    <w:rsid w:val="6EBF77C3"/>
    <w:rsid w:val="6F2E7BD6"/>
    <w:rsid w:val="6F5CE24E"/>
    <w:rsid w:val="6F69EB69"/>
    <w:rsid w:val="6F81EA7F"/>
    <w:rsid w:val="70322F8E"/>
    <w:rsid w:val="70434A3A"/>
    <w:rsid w:val="707E98AE"/>
    <w:rsid w:val="70CA9C22"/>
    <w:rsid w:val="717B86D0"/>
    <w:rsid w:val="7184C3AE"/>
    <w:rsid w:val="7196F0F2"/>
    <w:rsid w:val="719BABFE"/>
    <w:rsid w:val="719FC07F"/>
    <w:rsid w:val="71D13C79"/>
    <w:rsid w:val="71D4E68E"/>
    <w:rsid w:val="71F75F12"/>
    <w:rsid w:val="724C61F1"/>
    <w:rsid w:val="727F4694"/>
    <w:rsid w:val="7283B7EB"/>
    <w:rsid w:val="72CE00EE"/>
    <w:rsid w:val="73250809"/>
    <w:rsid w:val="73312CE8"/>
    <w:rsid w:val="735068F3"/>
    <w:rsid w:val="738A5057"/>
    <w:rsid w:val="7399E4DB"/>
    <w:rsid w:val="73D5644D"/>
    <w:rsid w:val="73F00056"/>
    <w:rsid w:val="741026B1"/>
    <w:rsid w:val="7418DE23"/>
    <w:rsid w:val="74545EFD"/>
    <w:rsid w:val="74AB68D8"/>
    <w:rsid w:val="74F9DF37"/>
    <w:rsid w:val="7510CF55"/>
    <w:rsid w:val="753A9BDF"/>
    <w:rsid w:val="7585BAC0"/>
    <w:rsid w:val="7594A660"/>
    <w:rsid w:val="7603F7B6"/>
    <w:rsid w:val="763FCAE6"/>
    <w:rsid w:val="7675CE0B"/>
    <w:rsid w:val="76F9363B"/>
    <w:rsid w:val="770C08D1"/>
    <w:rsid w:val="7736B3B2"/>
    <w:rsid w:val="775EB994"/>
    <w:rsid w:val="7786756C"/>
    <w:rsid w:val="77C199A9"/>
    <w:rsid w:val="77DCBCA3"/>
    <w:rsid w:val="7811B293"/>
    <w:rsid w:val="7827DA3E"/>
    <w:rsid w:val="78358350"/>
    <w:rsid w:val="78945C00"/>
    <w:rsid w:val="78D6A7B8"/>
    <w:rsid w:val="78E69404"/>
    <w:rsid w:val="792E47D5"/>
    <w:rsid w:val="79AA334D"/>
    <w:rsid w:val="79AB0751"/>
    <w:rsid w:val="79E77CE4"/>
    <w:rsid w:val="7A007B33"/>
    <w:rsid w:val="7A04BC86"/>
    <w:rsid w:val="7A3B6BEB"/>
    <w:rsid w:val="7A43C4B5"/>
    <w:rsid w:val="7A78F5F1"/>
    <w:rsid w:val="7A79D21F"/>
    <w:rsid w:val="7A8CE03B"/>
    <w:rsid w:val="7AA9745B"/>
    <w:rsid w:val="7AC19CA4"/>
    <w:rsid w:val="7B254750"/>
    <w:rsid w:val="7B2EBA7E"/>
    <w:rsid w:val="7B49C61C"/>
    <w:rsid w:val="7C81D038"/>
    <w:rsid w:val="7C8AB0C0"/>
    <w:rsid w:val="7CC0C4A1"/>
    <w:rsid w:val="7D11C7F9"/>
    <w:rsid w:val="7DBDB5DC"/>
    <w:rsid w:val="7DE21023"/>
    <w:rsid w:val="7DEB6006"/>
    <w:rsid w:val="7DF83BAC"/>
    <w:rsid w:val="7E970AE9"/>
    <w:rsid w:val="7EC91F76"/>
    <w:rsid w:val="7EF5B4DE"/>
    <w:rsid w:val="7EFBE579"/>
    <w:rsid w:val="7F20554E"/>
    <w:rsid w:val="7F3B205C"/>
    <w:rsid w:val="7F3D3224"/>
    <w:rsid w:val="7F470E95"/>
    <w:rsid w:val="7F5F282E"/>
    <w:rsid w:val="7F7ACDFD"/>
    <w:rsid w:val="7FBA544C"/>
    <w:rsid w:val="7FC774D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A6D58"/>
  <w15:docId w15:val="{25504C6B-936E-4D86-8F5E-2009CAAA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5" w:line="269" w:lineRule="auto"/>
      <w:ind w:left="1287" w:hanging="10"/>
      <w:jc w:val="both"/>
    </w:pPr>
    <w:rPr>
      <w:rFonts w:ascii="Times New Roman" w:eastAsia="Times New Roman" w:hAnsi="Times New Roman" w:cs="Times New Roman"/>
      <w:color w:val="000000"/>
      <w:sz w:val="20"/>
    </w:rPr>
  </w:style>
  <w:style w:type="paragraph" w:styleId="Heading1">
    <w:name w:val="heading 1"/>
    <w:next w:val="Normal"/>
    <w:link w:val="Heading1Char"/>
    <w:uiPriority w:val="9"/>
    <w:qFormat/>
    <w:rsid w:val="00934298"/>
    <w:pPr>
      <w:keepNext/>
      <w:keepLines/>
      <w:spacing w:after="135"/>
      <w:outlineLvl w:val="0"/>
    </w:pPr>
    <w:rPr>
      <w:rFonts w:eastAsia="Times New Roman" w:cs="Times New Roman"/>
      <w:color w:val="0B769F"/>
      <w:sz w:val="56"/>
    </w:rPr>
  </w:style>
  <w:style w:type="paragraph" w:styleId="Heading2">
    <w:name w:val="heading 2"/>
    <w:next w:val="Normal"/>
    <w:link w:val="Heading2Char"/>
    <w:uiPriority w:val="9"/>
    <w:unhideWhenUsed/>
    <w:qFormat/>
    <w:pPr>
      <w:keepNext/>
      <w:keepLines/>
      <w:spacing w:after="1" w:line="260" w:lineRule="auto"/>
      <w:ind w:left="862" w:hanging="10"/>
      <w:outlineLvl w:val="1"/>
    </w:pPr>
    <w:rPr>
      <w:rFonts w:ascii="Times New Roman" w:eastAsia="Times New Roman" w:hAnsi="Times New Roman" w:cs="Times New Roman"/>
      <w:color w:val="E6007E"/>
      <w:sz w:val="68"/>
    </w:rPr>
  </w:style>
  <w:style w:type="paragraph" w:styleId="Heading3">
    <w:name w:val="heading 3"/>
    <w:next w:val="Normal"/>
    <w:link w:val="Heading3Char"/>
    <w:uiPriority w:val="9"/>
    <w:unhideWhenUsed/>
    <w:qFormat/>
    <w:pPr>
      <w:keepNext/>
      <w:keepLines/>
      <w:spacing w:after="0"/>
      <w:ind w:left="10" w:hanging="10"/>
      <w:outlineLvl w:val="2"/>
    </w:pPr>
    <w:rPr>
      <w:rFonts w:ascii="Times New Roman" w:eastAsia="Times New Roman" w:hAnsi="Times New Roman" w:cs="Times New Roman"/>
      <w:color w:val="E6007E"/>
      <w:sz w:val="52"/>
    </w:rPr>
  </w:style>
  <w:style w:type="paragraph" w:styleId="Heading4">
    <w:name w:val="heading 4"/>
    <w:next w:val="Normal"/>
    <w:link w:val="Heading4Char"/>
    <w:uiPriority w:val="9"/>
    <w:unhideWhenUsed/>
    <w:qFormat/>
    <w:rsid w:val="00934298"/>
    <w:pPr>
      <w:keepNext/>
      <w:keepLines/>
      <w:spacing w:after="65"/>
      <w:ind w:hanging="10"/>
      <w:outlineLvl w:val="3"/>
    </w:pPr>
    <w:rPr>
      <w:rFonts w:eastAsia="Times New Roman" w:cstheme="minorHAnsi"/>
      <w:iCs/>
      <w:color w:val="0B769F"/>
      <w:sz w:val="26"/>
    </w:rPr>
  </w:style>
  <w:style w:type="paragraph" w:styleId="Heading5">
    <w:name w:val="heading 5"/>
    <w:basedOn w:val="Normal"/>
    <w:next w:val="Normal"/>
    <w:link w:val="Heading5Char"/>
    <w:uiPriority w:val="9"/>
    <w:unhideWhenUsed/>
    <w:qFormat/>
    <w:rsid w:val="00934298"/>
    <w:pPr>
      <w:keepNext/>
      <w:keepLines/>
      <w:spacing w:before="40" w:after="0"/>
      <w:outlineLvl w:val="4"/>
    </w:pPr>
    <w:rPr>
      <w:rFonts w:asciiTheme="majorHAnsi" w:eastAsiaTheme="majorEastAsia" w:hAnsiTheme="majorHAnsi" w:cstheme="majorBidi"/>
      <w:color w:val="0B769F"/>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rsid w:val="00934298"/>
    <w:rPr>
      <w:rFonts w:eastAsia="Times New Roman" w:cstheme="minorHAnsi"/>
      <w:iCs/>
      <w:color w:val="0B769F"/>
      <w:sz w:val="26"/>
    </w:rPr>
  </w:style>
  <w:style w:type="character" w:customStyle="1" w:styleId="Heading3Char">
    <w:name w:val="Heading 3 Char"/>
    <w:link w:val="Heading3"/>
    <w:rPr>
      <w:rFonts w:ascii="Times New Roman" w:eastAsia="Times New Roman" w:hAnsi="Times New Roman" w:cs="Times New Roman"/>
      <w:color w:val="E6007E"/>
      <w:sz w:val="52"/>
    </w:rPr>
  </w:style>
  <w:style w:type="character" w:customStyle="1" w:styleId="Heading1Char">
    <w:name w:val="Heading 1 Char"/>
    <w:link w:val="Heading1"/>
    <w:uiPriority w:val="9"/>
    <w:rsid w:val="00934298"/>
    <w:rPr>
      <w:rFonts w:eastAsia="Times New Roman" w:cs="Times New Roman"/>
      <w:color w:val="0B769F"/>
      <w:sz w:val="56"/>
    </w:rPr>
  </w:style>
  <w:style w:type="character" w:customStyle="1" w:styleId="Heading2Char">
    <w:name w:val="Heading 2 Char"/>
    <w:link w:val="Heading2"/>
    <w:rPr>
      <w:rFonts w:ascii="Times New Roman" w:eastAsia="Times New Roman" w:hAnsi="Times New Roman" w:cs="Times New Roman"/>
      <w:color w:val="E6007E"/>
      <w:sz w:val="68"/>
    </w:rPr>
  </w:style>
  <w:style w:type="paragraph" w:styleId="TOC1">
    <w:name w:val="toc 1"/>
    <w:hidden/>
    <w:uiPriority w:val="39"/>
    <w:pPr>
      <w:spacing w:after="68"/>
      <w:ind w:left="20" w:right="344" w:hanging="5"/>
    </w:pPr>
    <w:rPr>
      <w:rFonts w:ascii="Times New Roman" w:eastAsia="Times New Roman" w:hAnsi="Times New Roman" w:cs="Times New Roman"/>
      <w:color w:val="E6007E"/>
      <w:sz w:val="28"/>
    </w:rPr>
  </w:style>
  <w:style w:type="paragraph" w:styleId="TOC2">
    <w:name w:val="toc 2"/>
    <w:hidden/>
    <w:uiPriority w:val="39"/>
    <w:pPr>
      <w:spacing w:after="0"/>
      <w:ind w:left="296" w:right="344" w:hanging="10"/>
      <w:jc w:val="right"/>
    </w:pPr>
    <w:rPr>
      <w:rFonts w:ascii="Times New Roman" w:eastAsia="Times New Roman" w:hAnsi="Times New Roman" w:cs="Times New Roman"/>
      <w:color w:val="E6007E"/>
      <w:sz w:val="28"/>
    </w:rPr>
  </w:style>
  <w:style w:type="paragraph" w:styleId="TOC3">
    <w:name w:val="toc 3"/>
    <w:hidden/>
    <w:uiPriority w:val="39"/>
    <w:pPr>
      <w:spacing w:after="0"/>
      <w:ind w:left="862" w:right="346" w:hanging="10"/>
      <w:jc w:val="right"/>
    </w:pPr>
    <w:rPr>
      <w:rFonts w:ascii="Times New Roman" w:eastAsia="Times New Roman" w:hAnsi="Times New Roman" w:cs="Times New Roman"/>
      <w:color w:val="000000"/>
      <w:sz w:val="20"/>
    </w:rPr>
  </w:style>
  <w:style w:type="paragraph" w:styleId="TOC4">
    <w:name w:val="toc 4"/>
    <w:hidden/>
    <w:uiPriority w:val="39"/>
    <w:pPr>
      <w:spacing w:after="0" w:line="269" w:lineRule="auto"/>
      <w:ind w:left="1302" w:right="23" w:hanging="10"/>
      <w:jc w:val="both"/>
    </w:pPr>
    <w:rPr>
      <w:rFonts w:ascii="Times New Roman" w:eastAsia="Times New Roman" w:hAnsi="Times New Roman" w:cs="Times New Roman"/>
      <w:color w:val="000000"/>
      <w:sz w:val="20"/>
    </w:rPr>
  </w:style>
  <w:style w:type="table" w:customStyle="1" w:styleId="TableGrid1">
    <w:name w:val="Table Grid1"/>
    <w:rsid w:val="002C1C7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8A66C7"/>
    <w:rPr>
      <w:sz w:val="16"/>
      <w:szCs w:val="16"/>
    </w:rPr>
  </w:style>
  <w:style w:type="paragraph" w:styleId="CommentText">
    <w:name w:val="annotation text"/>
    <w:basedOn w:val="Normal"/>
    <w:link w:val="CommentTextChar"/>
    <w:uiPriority w:val="99"/>
    <w:unhideWhenUsed/>
    <w:rsid w:val="008A66C7"/>
    <w:pPr>
      <w:spacing w:line="240" w:lineRule="auto"/>
    </w:pPr>
    <w:rPr>
      <w:szCs w:val="20"/>
    </w:rPr>
  </w:style>
  <w:style w:type="character" w:customStyle="1" w:styleId="CommentTextChar">
    <w:name w:val="Comment Text Char"/>
    <w:basedOn w:val="DefaultParagraphFont"/>
    <w:link w:val="CommentText"/>
    <w:uiPriority w:val="99"/>
    <w:rsid w:val="008A66C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A66C7"/>
    <w:rPr>
      <w:b/>
      <w:bCs/>
    </w:rPr>
  </w:style>
  <w:style w:type="character" w:customStyle="1" w:styleId="CommentSubjectChar">
    <w:name w:val="Comment Subject Char"/>
    <w:basedOn w:val="CommentTextChar"/>
    <w:link w:val="CommentSubject"/>
    <w:uiPriority w:val="99"/>
    <w:semiHidden/>
    <w:rsid w:val="008A66C7"/>
    <w:rPr>
      <w:rFonts w:ascii="Times New Roman" w:eastAsia="Times New Roman" w:hAnsi="Times New Roman" w:cs="Times New Roman"/>
      <w:b/>
      <w:bCs/>
      <w:color w:val="000000"/>
      <w:sz w:val="20"/>
      <w:szCs w:val="20"/>
    </w:rPr>
  </w:style>
  <w:style w:type="paragraph" w:styleId="Header">
    <w:name w:val="header"/>
    <w:basedOn w:val="Normal"/>
    <w:link w:val="HeaderChar"/>
    <w:uiPriority w:val="99"/>
    <w:unhideWhenUsed/>
    <w:rsid w:val="003E33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E33A1"/>
    <w:rPr>
      <w:rFonts w:ascii="Times New Roman" w:eastAsia="Times New Roman" w:hAnsi="Times New Roman" w:cs="Times New Roman"/>
      <w:color w:val="000000"/>
      <w:sz w:val="20"/>
    </w:rPr>
  </w:style>
  <w:style w:type="paragraph" w:styleId="Footer">
    <w:name w:val="footer"/>
    <w:basedOn w:val="Normal"/>
    <w:link w:val="FooterChar"/>
    <w:uiPriority w:val="99"/>
    <w:unhideWhenUsed/>
    <w:rsid w:val="003E33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33A1"/>
    <w:rPr>
      <w:rFonts w:ascii="Times New Roman" w:eastAsia="Times New Roman" w:hAnsi="Times New Roman" w:cs="Times New Roman"/>
      <w:color w:val="000000"/>
      <w:sz w:val="20"/>
    </w:rPr>
  </w:style>
  <w:style w:type="paragraph" w:styleId="ListParagraph">
    <w:name w:val="List Paragraph"/>
    <w:aliases w:val="Paragraph,Paragraphe de liste PBLH,Normal bullet 2,Bullet list,Figure_name,Equipment,Numbered Indented Text,List Paragraph1,lp1,List Paragraph11,List Paragraph Char Char Char,List Paragraph Char Char,Citation List,List Paragraph2,Ha"/>
    <w:basedOn w:val="Normal"/>
    <w:link w:val="ListParagraphChar"/>
    <w:uiPriority w:val="34"/>
    <w:qFormat/>
    <w:rsid w:val="00F739B4"/>
    <w:pPr>
      <w:ind w:left="720"/>
      <w:contextualSpacing/>
    </w:pPr>
  </w:style>
  <w:style w:type="paragraph" w:styleId="Revision">
    <w:name w:val="Revision"/>
    <w:hidden/>
    <w:uiPriority w:val="99"/>
    <w:semiHidden/>
    <w:rsid w:val="00F21960"/>
    <w:pPr>
      <w:spacing w:after="0" w:line="240" w:lineRule="auto"/>
    </w:pPr>
    <w:rPr>
      <w:rFonts w:ascii="Times New Roman" w:eastAsia="Times New Roman" w:hAnsi="Times New Roman" w:cs="Times New Roman"/>
      <w:color w:val="000000"/>
      <w:sz w:val="20"/>
    </w:rPr>
  </w:style>
  <w:style w:type="character" w:styleId="Mention">
    <w:name w:val="Mention"/>
    <w:basedOn w:val="DefaultParagraphFont"/>
    <w:uiPriority w:val="99"/>
    <w:unhideWhenUsed/>
    <w:rsid w:val="001D0533"/>
    <w:rPr>
      <w:color w:val="2B579A"/>
      <w:shd w:val="clear" w:color="auto" w:fill="E1DFDD"/>
    </w:rPr>
  </w:style>
  <w:style w:type="character" w:styleId="Hyperlink">
    <w:name w:val="Hyperlink"/>
    <w:basedOn w:val="DefaultParagraphFont"/>
    <w:uiPriority w:val="99"/>
    <w:unhideWhenUsed/>
    <w:rsid w:val="00321CAC"/>
    <w:rPr>
      <w:color w:val="0563C1" w:themeColor="hyperlink"/>
      <w:u w:val="single"/>
    </w:rPr>
  </w:style>
  <w:style w:type="paragraph" w:styleId="TOCHeading">
    <w:name w:val="TOC Heading"/>
    <w:basedOn w:val="Heading1"/>
    <w:next w:val="Normal"/>
    <w:uiPriority w:val="39"/>
    <w:unhideWhenUsed/>
    <w:qFormat/>
    <w:rsid w:val="00B66E2F"/>
    <w:pPr>
      <w:spacing w:before="240" w:after="0"/>
      <w:outlineLvl w:val="9"/>
    </w:pPr>
    <w:rPr>
      <w:rFonts w:asciiTheme="majorHAnsi" w:eastAsiaTheme="majorEastAsia" w:hAnsiTheme="majorHAnsi" w:cstheme="majorBidi"/>
      <w:color w:val="2F5496" w:themeColor="accent1" w:themeShade="BF"/>
      <w:kern w:val="0"/>
      <w:sz w:val="32"/>
      <w:szCs w:val="32"/>
      <w14:ligatures w14:val="none"/>
    </w:rPr>
  </w:style>
  <w:style w:type="paragraph" w:styleId="FootnoteText">
    <w:name w:val="footnote text"/>
    <w:basedOn w:val="Normal"/>
    <w:link w:val="FootnoteTextChar"/>
    <w:uiPriority w:val="99"/>
    <w:semiHidden/>
    <w:unhideWhenUsed/>
    <w:rsid w:val="008E23CB"/>
    <w:pPr>
      <w:spacing w:after="0" w:line="240" w:lineRule="auto"/>
    </w:pPr>
    <w:rPr>
      <w:szCs w:val="20"/>
    </w:rPr>
  </w:style>
  <w:style w:type="character" w:customStyle="1" w:styleId="FootnoteTextChar">
    <w:name w:val="Footnote Text Char"/>
    <w:basedOn w:val="DefaultParagraphFont"/>
    <w:link w:val="FootnoteText"/>
    <w:uiPriority w:val="99"/>
    <w:semiHidden/>
    <w:rsid w:val="008E23CB"/>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8E23CB"/>
    <w:rPr>
      <w:vertAlign w:val="superscript"/>
    </w:rPr>
  </w:style>
  <w:style w:type="character" w:customStyle="1" w:styleId="normaltextrun">
    <w:name w:val="normaltextrun"/>
    <w:basedOn w:val="DefaultParagraphFont"/>
    <w:rsid w:val="00BB0D2C"/>
  </w:style>
  <w:style w:type="character" w:customStyle="1" w:styleId="findhit">
    <w:name w:val="findhit"/>
    <w:basedOn w:val="DefaultParagraphFont"/>
    <w:rsid w:val="00BB0D2C"/>
  </w:style>
  <w:style w:type="table" w:customStyle="1" w:styleId="TableGrid0">
    <w:name w:val="Table Grid0"/>
    <w:basedOn w:val="TableNormal"/>
    <w:uiPriority w:val="39"/>
    <w:rsid w:val="00526F63"/>
    <w:pPr>
      <w:spacing w:after="0" w:line="240" w:lineRule="auto"/>
    </w:pPr>
    <w:tblPr/>
  </w:style>
  <w:style w:type="paragraph" w:customStyle="1" w:styleId="TITRE2Sparateur">
    <w:name w:val="TITRE 2 Séparateur"/>
    <w:basedOn w:val="Normal"/>
    <w:next w:val="Normal"/>
    <w:link w:val="TITRE2SparateurCar"/>
    <w:uiPriority w:val="11"/>
    <w:qFormat/>
    <w:rsid w:val="004559D8"/>
    <w:pPr>
      <w:pBdr>
        <w:bottom w:val="single" w:sz="18" w:space="1" w:color="44546A" w:themeColor="text2"/>
      </w:pBdr>
      <w:spacing w:after="440" w:line="240" w:lineRule="auto"/>
      <w:ind w:left="0" w:firstLine="0"/>
    </w:pPr>
    <w:rPr>
      <w:rFonts w:asciiTheme="majorHAnsi" w:eastAsiaTheme="minorHAnsi" w:hAnsiTheme="majorHAnsi" w:cstheme="minorBidi"/>
      <w:color w:val="44546A" w:themeColor="text2"/>
      <w:kern w:val="0"/>
      <w:szCs w:val="60"/>
      <w:lang w:eastAsia="en-US"/>
      <w14:ligatures w14:val="none"/>
    </w:rPr>
  </w:style>
  <w:style w:type="character" w:customStyle="1" w:styleId="TITRE2SparateurCar">
    <w:name w:val="TITRE 2 Séparateur Car"/>
    <w:basedOn w:val="DefaultParagraphFont"/>
    <w:link w:val="TITRE2Sparateur"/>
    <w:uiPriority w:val="11"/>
    <w:rsid w:val="004559D8"/>
    <w:rPr>
      <w:rFonts w:asciiTheme="majorHAnsi" w:eastAsiaTheme="minorHAnsi" w:hAnsiTheme="majorHAnsi"/>
      <w:color w:val="44546A" w:themeColor="text2"/>
      <w:kern w:val="0"/>
      <w:sz w:val="20"/>
      <w:szCs w:val="60"/>
      <w:lang w:eastAsia="en-US"/>
      <w14:ligatures w14:val="none"/>
    </w:rPr>
  </w:style>
  <w:style w:type="character" w:styleId="Strong">
    <w:name w:val="Strong"/>
    <w:basedOn w:val="DefaultParagraphFont"/>
    <w:uiPriority w:val="1"/>
    <w:qFormat/>
    <w:rsid w:val="004559D8"/>
    <w:rPr>
      <w:b/>
      <w:bCs/>
    </w:rPr>
  </w:style>
  <w:style w:type="character" w:styleId="IntenseEmphasis">
    <w:name w:val="Intense Emphasis"/>
    <w:basedOn w:val="DefaultParagraphFont"/>
    <w:uiPriority w:val="2"/>
    <w:qFormat/>
    <w:rsid w:val="004559D8"/>
    <w:rPr>
      <w:b/>
      <w:i w:val="0"/>
      <w:iCs/>
      <w:color w:val="44546A" w:themeColor="text2"/>
    </w:rPr>
  </w:style>
  <w:style w:type="character" w:customStyle="1" w:styleId="ListParagraphChar">
    <w:name w:val="List Paragraph Char"/>
    <w:aliases w:val="Paragraph Char,Paragraphe de liste PBLH Char,Normal bullet 2 Char,Bullet list Char,Figure_name Char,Equipment Char,Numbered Indented Text Char,List Paragraph1 Char,lp1 Char,List Paragraph11 Char,List Paragraph Char Char Char Char"/>
    <w:basedOn w:val="DefaultParagraphFont"/>
    <w:link w:val="ListParagraph"/>
    <w:uiPriority w:val="99"/>
    <w:qFormat/>
    <w:rsid w:val="004559D8"/>
    <w:rPr>
      <w:rFonts w:ascii="Times New Roman" w:eastAsia="Times New Roman" w:hAnsi="Times New Roman" w:cs="Times New Roman"/>
      <w:color w:val="000000"/>
      <w:sz w:val="20"/>
    </w:rPr>
  </w:style>
  <w:style w:type="table" w:styleId="TableGrid">
    <w:name w:val="Table Grid"/>
    <w:basedOn w:val="TableNormal"/>
    <w:uiPriority w:val="39"/>
    <w:rsid w:val="00FE0299"/>
    <w:pPr>
      <w:spacing w:after="0" w:line="240" w:lineRule="auto"/>
    </w:pPr>
    <w:rPr>
      <w:rFonts w:eastAsiaTheme="minorHAnsi"/>
      <w:kern w:val="0"/>
      <w:lang w:eastAsia="en-US"/>
      <w14:ligatures w14:val="none"/>
    </w:rPr>
    <w:tblPr/>
  </w:style>
  <w:style w:type="table" w:styleId="GridTable1Light-Accent4">
    <w:name w:val="Grid Table 1 Light Accent 4"/>
    <w:basedOn w:val="TableNormal"/>
    <w:uiPriority w:val="46"/>
    <w:rsid w:val="007D5A2E"/>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2-Accent4">
    <w:name w:val="Grid Table 2 Accent 4"/>
    <w:basedOn w:val="TableNormal"/>
    <w:uiPriority w:val="47"/>
    <w:rsid w:val="007D5A2E"/>
    <w:pPr>
      <w:spacing w:after="0" w:line="240" w:lineRule="auto"/>
    </w:pPr>
    <w:tblPr>
      <w:tblStyleRowBandSize w:val="1"/>
      <w:tblStyleColBandSize w:val="1"/>
    </w:tblPr>
    <w:tcPr>
      <w:shd w:val="clear" w:color="auto" w:fill="FFF2CC" w:themeFill="accent4" w:themeFillTint="33"/>
    </w:tc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style>
  <w:style w:type="table" w:styleId="GridTable3-Accent1">
    <w:name w:val="Grid Table 3 Accent 1"/>
    <w:basedOn w:val="TableNormal"/>
    <w:uiPriority w:val="48"/>
    <w:rsid w:val="007D5A2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Accent1">
    <w:name w:val="Grid Table 2 Accent 1"/>
    <w:basedOn w:val="TableNormal"/>
    <w:uiPriority w:val="47"/>
    <w:rsid w:val="007D5A2E"/>
    <w:pPr>
      <w:spacing w:after="0" w:line="240" w:lineRule="auto"/>
    </w:pPr>
    <w:tblPr>
      <w:tblStyleRowBandSize w:val="1"/>
      <w:tblStyleColBandSize w:val="1"/>
    </w:tblPr>
    <w:tcPr>
      <w:shd w:val="clear" w:color="auto" w:fill="D9E2F3" w:themeFill="accent1" w:themeFillTint="33"/>
    </w:tc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style>
  <w:style w:type="table" w:styleId="GridTable6Colorful-Accent1">
    <w:name w:val="Grid Table 6 Colorful Accent 1"/>
    <w:basedOn w:val="TableNormal"/>
    <w:uiPriority w:val="51"/>
    <w:rsid w:val="007D5A2E"/>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UnresolvedMention">
    <w:name w:val="Unresolved Mention"/>
    <w:basedOn w:val="DefaultParagraphFont"/>
    <w:uiPriority w:val="99"/>
    <w:semiHidden/>
    <w:unhideWhenUsed/>
    <w:rsid w:val="00707BBA"/>
    <w:rPr>
      <w:color w:val="605E5C"/>
      <w:shd w:val="clear" w:color="auto" w:fill="E1DFDD"/>
    </w:rPr>
  </w:style>
  <w:style w:type="character" w:customStyle="1" w:styleId="Heading5Char">
    <w:name w:val="Heading 5 Char"/>
    <w:basedOn w:val="DefaultParagraphFont"/>
    <w:link w:val="Heading5"/>
    <w:uiPriority w:val="9"/>
    <w:rsid w:val="00934298"/>
    <w:rPr>
      <w:rFonts w:asciiTheme="majorHAnsi" w:eastAsiaTheme="majorEastAsia" w:hAnsiTheme="majorHAnsi" w:cstheme="majorBidi"/>
      <w:color w:val="0B769F"/>
      <w:szCs w:val="24"/>
    </w:rPr>
  </w:style>
  <w:style w:type="character" w:styleId="FollowedHyperlink">
    <w:name w:val="FollowedHyperlink"/>
    <w:basedOn w:val="DefaultParagraphFont"/>
    <w:uiPriority w:val="99"/>
    <w:semiHidden/>
    <w:unhideWhenUsed/>
    <w:rsid w:val="00331BFF"/>
    <w:rPr>
      <w:color w:val="954F72" w:themeColor="followedHyperlink"/>
      <w:u w:val="single"/>
    </w:rPr>
  </w:style>
  <w:style w:type="paragraph" w:styleId="PlainText">
    <w:name w:val="Plain Text"/>
    <w:basedOn w:val="Normal"/>
    <w:link w:val="PlainTextChar"/>
    <w:uiPriority w:val="99"/>
    <w:semiHidden/>
    <w:unhideWhenUsed/>
    <w:rsid w:val="00EC3FF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C3FF7"/>
    <w:rPr>
      <w:rFonts w:ascii="Consolas" w:eastAsia="Times New Roman" w:hAnsi="Consolas" w:cs="Times New Roman"/>
      <w:color w:val="000000"/>
      <w:sz w:val="21"/>
      <w:szCs w:val="21"/>
    </w:rPr>
  </w:style>
  <w:style w:type="paragraph" w:styleId="NormalWeb">
    <w:name w:val="Normal (Web)"/>
    <w:basedOn w:val="Normal"/>
    <w:uiPriority w:val="99"/>
    <w:semiHidden/>
    <w:unhideWhenUsed/>
    <w:rsid w:val="004146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523995">
      <w:bodyDiv w:val="1"/>
      <w:marLeft w:val="0"/>
      <w:marRight w:val="0"/>
      <w:marTop w:val="0"/>
      <w:marBottom w:val="0"/>
      <w:divBdr>
        <w:top w:val="none" w:sz="0" w:space="0" w:color="auto"/>
        <w:left w:val="none" w:sz="0" w:space="0" w:color="auto"/>
        <w:bottom w:val="none" w:sz="0" w:space="0" w:color="auto"/>
        <w:right w:val="none" w:sz="0" w:space="0" w:color="auto"/>
      </w:divBdr>
      <w:divsChild>
        <w:div w:id="816188087">
          <w:marLeft w:val="0"/>
          <w:marRight w:val="0"/>
          <w:marTop w:val="0"/>
          <w:marBottom w:val="0"/>
          <w:divBdr>
            <w:top w:val="none" w:sz="0" w:space="0" w:color="auto"/>
            <w:left w:val="none" w:sz="0" w:space="0" w:color="auto"/>
            <w:bottom w:val="none" w:sz="0" w:space="0" w:color="auto"/>
            <w:right w:val="none" w:sz="0" w:space="0" w:color="auto"/>
          </w:divBdr>
        </w:div>
        <w:div w:id="1990014033">
          <w:marLeft w:val="0"/>
          <w:marRight w:val="0"/>
          <w:marTop w:val="0"/>
          <w:marBottom w:val="0"/>
          <w:divBdr>
            <w:top w:val="none" w:sz="0" w:space="0" w:color="auto"/>
            <w:left w:val="none" w:sz="0" w:space="0" w:color="auto"/>
            <w:bottom w:val="none" w:sz="0" w:space="0" w:color="auto"/>
            <w:right w:val="none" w:sz="0" w:space="0" w:color="auto"/>
          </w:divBdr>
        </w:div>
      </w:divsChild>
    </w:div>
    <w:div w:id="261110064">
      <w:bodyDiv w:val="1"/>
      <w:marLeft w:val="0"/>
      <w:marRight w:val="0"/>
      <w:marTop w:val="0"/>
      <w:marBottom w:val="0"/>
      <w:divBdr>
        <w:top w:val="none" w:sz="0" w:space="0" w:color="auto"/>
        <w:left w:val="none" w:sz="0" w:space="0" w:color="auto"/>
        <w:bottom w:val="none" w:sz="0" w:space="0" w:color="auto"/>
        <w:right w:val="none" w:sz="0" w:space="0" w:color="auto"/>
      </w:divBdr>
      <w:divsChild>
        <w:div w:id="5711708">
          <w:marLeft w:val="0"/>
          <w:marRight w:val="0"/>
          <w:marTop w:val="0"/>
          <w:marBottom w:val="0"/>
          <w:divBdr>
            <w:top w:val="none" w:sz="0" w:space="0" w:color="auto"/>
            <w:left w:val="none" w:sz="0" w:space="0" w:color="auto"/>
            <w:bottom w:val="none" w:sz="0" w:space="0" w:color="auto"/>
            <w:right w:val="none" w:sz="0" w:space="0" w:color="auto"/>
          </w:divBdr>
        </w:div>
        <w:div w:id="1782798325">
          <w:marLeft w:val="0"/>
          <w:marRight w:val="0"/>
          <w:marTop w:val="0"/>
          <w:marBottom w:val="0"/>
          <w:divBdr>
            <w:top w:val="none" w:sz="0" w:space="0" w:color="auto"/>
            <w:left w:val="none" w:sz="0" w:space="0" w:color="auto"/>
            <w:bottom w:val="none" w:sz="0" w:space="0" w:color="auto"/>
            <w:right w:val="none" w:sz="0" w:space="0" w:color="auto"/>
          </w:divBdr>
        </w:div>
      </w:divsChild>
    </w:div>
    <w:div w:id="618029025">
      <w:bodyDiv w:val="1"/>
      <w:marLeft w:val="0"/>
      <w:marRight w:val="0"/>
      <w:marTop w:val="0"/>
      <w:marBottom w:val="0"/>
      <w:divBdr>
        <w:top w:val="none" w:sz="0" w:space="0" w:color="auto"/>
        <w:left w:val="none" w:sz="0" w:space="0" w:color="auto"/>
        <w:bottom w:val="none" w:sz="0" w:space="0" w:color="auto"/>
        <w:right w:val="none" w:sz="0" w:space="0" w:color="auto"/>
      </w:divBdr>
    </w:div>
    <w:div w:id="998266627">
      <w:bodyDiv w:val="1"/>
      <w:marLeft w:val="0"/>
      <w:marRight w:val="0"/>
      <w:marTop w:val="0"/>
      <w:marBottom w:val="0"/>
      <w:divBdr>
        <w:top w:val="none" w:sz="0" w:space="0" w:color="auto"/>
        <w:left w:val="none" w:sz="0" w:space="0" w:color="auto"/>
        <w:bottom w:val="none" w:sz="0" w:space="0" w:color="auto"/>
        <w:right w:val="none" w:sz="0" w:space="0" w:color="auto"/>
      </w:divBdr>
    </w:div>
    <w:div w:id="1184398766">
      <w:bodyDiv w:val="1"/>
      <w:marLeft w:val="0"/>
      <w:marRight w:val="0"/>
      <w:marTop w:val="0"/>
      <w:marBottom w:val="0"/>
      <w:divBdr>
        <w:top w:val="none" w:sz="0" w:space="0" w:color="auto"/>
        <w:left w:val="none" w:sz="0" w:space="0" w:color="auto"/>
        <w:bottom w:val="none" w:sz="0" w:space="0" w:color="auto"/>
        <w:right w:val="none" w:sz="0" w:space="0" w:color="auto"/>
      </w:divBdr>
      <w:divsChild>
        <w:div w:id="433205991">
          <w:marLeft w:val="0"/>
          <w:marRight w:val="0"/>
          <w:marTop w:val="0"/>
          <w:marBottom w:val="0"/>
          <w:divBdr>
            <w:top w:val="none" w:sz="0" w:space="0" w:color="auto"/>
            <w:left w:val="none" w:sz="0" w:space="0" w:color="auto"/>
            <w:bottom w:val="none" w:sz="0" w:space="0" w:color="auto"/>
            <w:right w:val="none" w:sz="0" w:space="0" w:color="auto"/>
          </w:divBdr>
        </w:div>
        <w:div w:id="1299842837">
          <w:marLeft w:val="0"/>
          <w:marRight w:val="0"/>
          <w:marTop w:val="0"/>
          <w:marBottom w:val="0"/>
          <w:divBdr>
            <w:top w:val="none" w:sz="0" w:space="0" w:color="auto"/>
            <w:left w:val="none" w:sz="0" w:space="0" w:color="auto"/>
            <w:bottom w:val="none" w:sz="0" w:space="0" w:color="auto"/>
            <w:right w:val="none" w:sz="0" w:space="0" w:color="auto"/>
          </w:divBdr>
        </w:div>
      </w:divsChild>
    </w:div>
    <w:div w:id="1242107463">
      <w:bodyDiv w:val="1"/>
      <w:marLeft w:val="0"/>
      <w:marRight w:val="0"/>
      <w:marTop w:val="0"/>
      <w:marBottom w:val="0"/>
      <w:divBdr>
        <w:top w:val="none" w:sz="0" w:space="0" w:color="auto"/>
        <w:left w:val="none" w:sz="0" w:space="0" w:color="auto"/>
        <w:bottom w:val="none" w:sz="0" w:space="0" w:color="auto"/>
        <w:right w:val="none" w:sz="0" w:space="0" w:color="auto"/>
      </w:divBdr>
    </w:div>
    <w:div w:id="1823157638">
      <w:bodyDiv w:val="1"/>
      <w:marLeft w:val="0"/>
      <w:marRight w:val="0"/>
      <w:marTop w:val="0"/>
      <w:marBottom w:val="0"/>
      <w:divBdr>
        <w:top w:val="none" w:sz="0" w:space="0" w:color="auto"/>
        <w:left w:val="none" w:sz="0" w:space="0" w:color="auto"/>
        <w:bottom w:val="none" w:sz="0" w:space="0" w:color="auto"/>
        <w:right w:val="none" w:sz="0" w:space="0" w:color="auto"/>
      </w:divBdr>
    </w:div>
    <w:div w:id="1993027148">
      <w:bodyDiv w:val="1"/>
      <w:marLeft w:val="0"/>
      <w:marRight w:val="0"/>
      <w:marTop w:val="0"/>
      <w:marBottom w:val="0"/>
      <w:divBdr>
        <w:top w:val="none" w:sz="0" w:space="0" w:color="auto"/>
        <w:left w:val="none" w:sz="0" w:space="0" w:color="auto"/>
        <w:bottom w:val="none" w:sz="0" w:space="0" w:color="auto"/>
        <w:right w:val="none" w:sz="0" w:space="0" w:color="auto"/>
      </w:divBdr>
      <w:divsChild>
        <w:div w:id="1047800661">
          <w:marLeft w:val="0"/>
          <w:marRight w:val="0"/>
          <w:marTop w:val="0"/>
          <w:marBottom w:val="0"/>
          <w:divBdr>
            <w:top w:val="none" w:sz="0" w:space="0" w:color="auto"/>
            <w:left w:val="none" w:sz="0" w:space="0" w:color="auto"/>
            <w:bottom w:val="none" w:sz="0" w:space="0" w:color="auto"/>
            <w:right w:val="none" w:sz="0" w:space="0" w:color="auto"/>
          </w:divBdr>
        </w:div>
        <w:div w:id="187075240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footer" Target="footer4.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4AFEB72B64B041B4BC2CFDCDA9F5BE" ma:contentTypeVersion="3" ma:contentTypeDescription="Crée un document." ma:contentTypeScope="" ma:versionID="51547352717aadb5a4ce824d92a03eee">
  <xsd:schema xmlns:xsd="http://www.w3.org/2001/XMLSchema" xmlns:xs="http://www.w3.org/2001/XMLSchema" xmlns:p="http://schemas.microsoft.com/office/2006/metadata/properties" xmlns:ns2="d199d35e-0189-4c65-b92e-3f75d028b0c9" targetNamespace="http://schemas.microsoft.com/office/2006/metadata/properties" ma:root="true" ma:fieldsID="44babfcd1766c7585e9720ac716c8814" ns2:_="">
    <xsd:import namespace="d199d35e-0189-4c65-b92e-3f75d028b0c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99d35e-0189-4c65-b92e-3f75d028b0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C0C17-B7AC-4790-AA31-665A3873F5DD}">
  <ds:schemaRefs>
    <ds:schemaRef ds:uri="http://schemas.microsoft.com/sharepoint/v3/contenttype/forms"/>
  </ds:schemaRefs>
</ds:datastoreItem>
</file>

<file path=customXml/itemProps2.xml><?xml version="1.0" encoding="utf-8"?>
<ds:datastoreItem xmlns:ds="http://schemas.openxmlformats.org/officeDocument/2006/customXml" ds:itemID="{0932AD2F-B409-47F9-BDBB-27DF12E64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99d35e-0189-4c65-b92e-3f75d028b0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161A8E-122F-41AF-97B5-094D716A99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3E81D4-C04A-4FAC-923B-7368442B0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Pages>
  <Words>4758</Words>
  <Characters>27127</Characters>
  <Application>Microsoft Office Word</Application>
  <DocSecurity>4</DocSecurity>
  <Lines>226</Lines>
  <Paragraphs>63</Paragraphs>
  <ScaleCrop>false</ScaleCrop>
  <Company/>
  <LinksUpToDate>false</LinksUpToDate>
  <CharactersWithSpaces>31822</CharactersWithSpaces>
  <SharedDoc>false</SharedDoc>
  <HLinks>
    <vt:vector size="48" baseType="variant">
      <vt:variant>
        <vt:i4>1769543</vt:i4>
      </vt:variant>
      <vt:variant>
        <vt:i4>45</vt:i4>
      </vt:variant>
      <vt:variant>
        <vt:i4>0</vt:i4>
      </vt:variant>
      <vt:variant>
        <vt:i4>5</vt:i4>
      </vt:variant>
      <vt:variant>
        <vt:lpwstr>https://www.achatpublic.com/sdm/ent2/gen/ficheCsl.action?PCSLID=CSL_2025_yTIqFp8A3y</vt:lpwstr>
      </vt:variant>
      <vt:variant>
        <vt:lpwstr/>
      </vt:variant>
      <vt:variant>
        <vt:i4>2031677</vt:i4>
      </vt:variant>
      <vt:variant>
        <vt:i4>38</vt:i4>
      </vt:variant>
      <vt:variant>
        <vt:i4>0</vt:i4>
      </vt:variant>
      <vt:variant>
        <vt:i4>5</vt:i4>
      </vt:variant>
      <vt:variant>
        <vt:lpwstr/>
      </vt:variant>
      <vt:variant>
        <vt:lpwstr>_Toc208851213</vt:lpwstr>
      </vt:variant>
      <vt:variant>
        <vt:i4>2031677</vt:i4>
      </vt:variant>
      <vt:variant>
        <vt:i4>32</vt:i4>
      </vt:variant>
      <vt:variant>
        <vt:i4>0</vt:i4>
      </vt:variant>
      <vt:variant>
        <vt:i4>5</vt:i4>
      </vt:variant>
      <vt:variant>
        <vt:lpwstr/>
      </vt:variant>
      <vt:variant>
        <vt:lpwstr>_Toc208851212</vt:lpwstr>
      </vt:variant>
      <vt:variant>
        <vt:i4>2031677</vt:i4>
      </vt:variant>
      <vt:variant>
        <vt:i4>26</vt:i4>
      </vt:variant>
      <vt:variant>
        <vt:i4>0</vt:i4>
      </vt:variant>
      <vt:variant>
        <vt:i4>5</vt:i4>
      </vt:variant>
      <vt:variant>
        <vt:lpwstr/>
      </vt:variant>
      <vt:variant>
        <vt:lpwstr>_Toc208851211</vt:lpwstr>
      </vt:variant>
      <vt:variant>
        <vt:i4>2031677</vt:i4>
      </vt:variant>
      <vt:variant>
        <vt:i4>20</vt:i4>
      </vt:variant>
      <vt:variant>
        <vt:i4>0</vt:i4>
      </vt:variant>
      <vt:variant>
        <vt:i4>5</vt:i4>
      </vt:variant>
      <vt:variant>
        <vt:lpwstr/>
      </vt:variant>
      <vt:variant>
        <vt:lpwstr>_Toc208851210</vt:lpwstr>
      </vt:variant>
      <vt:variant>
        <vt:i4>1966141</vt:i4>
      </vt:variant>
      <vt:variant>
        <vt:i4>14</vt:i4>
      </vt:variant>
      <vt:variant>
        <vt:i4>0</vt:i4>
      </vt:variant>
      <vt:variant>
        <vt:i4>5</vt:i4>
      </vt:variant>
      <vt:variant>
        <vt:lpwstr/>
      </vt:variant>
      <vt:variant>
        <vt:lpwstr>_Toc208851209</vt:lpwstr>
      </vt:variant>
      <vt:variant>
        <vt:i4>1966141</vt:i4>
      </vt:variant>
      <vt:variant>
        <vt:i4>8</vt:i4>
      </vt:variant>
      <vt:variant>
        <vt:i4>0</vt:i4>
      </vt:variant>
      <vt:variant>
        <vt:i4>5</vt:i4>
      </vt:variant>
      <vt:variant>
        <vt:lpwstr/>
      </vt:variant>
      <vt:variant>
        <vt:lpwstr>_Toc208851208</vt:lpwstr>
      </vt:variant>
      <vt:variant>
        <vt:i4>1966141</vt:i4>
      </vt:variant>
      <vt:variant>
        <vt:i4>2</vt:i4>
      </vt:variant>
      <vt:variant>
        <vt:i4>0</vt:i4>
      </vt:variant>
      <vt:variant>
        <vt:i4>5</vt:i4>
      </vt:variant>
      <vt:variant>
        <vt:lpwstr/>
      </vt:variant>
      <vt:variant>
        <vt:lpwstr>_Toc208851207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Citeo_AMI-surtri-flux-Devt_CdC_offres-techniques-et-financieres_20220216 Clean</dc:title>
  <dc:subject/>
  <dc:creator>eric.fromont</dc:creator>
  <cp:keywords/>
  <cp:lastModifiedBy>Marie WENDLING</cp:lastModifiedBy>
  <cp:revision>563</cp:revision>
  <cp:lastPrinted>2025-11-06T18:51:00Z</cp:lastPrinted>
  <dcterms:created xsi:type="dcterms:W3CDTF">2025-10-03T01:29:00Z</dcterms:created>
  <dcterms:modified xsi:type="dcterms:W3CDTF">2026-01-19T11:52:00Z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0x010100254AFEB72B64B041B4BC2CFDCDA9F5BE</vt:lpwstr>
  </property>
</Properties>
</file>